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7DF0D" w14:textId="77777777" w:rsidR="00FA3CC1" w:rsidRDefault="00FA3CC1" w:rsidP="00FA3CC1">
      <w:pPr>
        <w:jc w:val="center"/>
        <w:rPr>
          <w:rFonts w:ascii="Arial Narrow" w:hAnsi="Arial Narrow"/>
          <w:b/>
          <w:bCs/>
          <w:sz w:val="22"/>
          <w:szCs w:val="22"/>
        </w:rPr>
      </w:pPr>
      <w:r>
        <w:rPr>
          <w:rFonts w:ascii="Arial Narrow" w:hAnsi="Arial Narrow"/>
          <w:b/>
          <w:bCs/>
          <w:sz w:val="22"/>
          <w:szCs w:val="22"/>
        </w:rPr>
        <w:t>Rámcová dohoda</w:t>
      </w:r>
    </w:p>
    <w:p w14:paraId="4E94B6C3" w14:textId="77777777" w:rsidR="00FA3CC1" w:rsidRDefault="00B04FD7" w:rsidP="00B04FD7">
      <w:pPr>
        <w:tabs>
          <w:tab w:val="left" w:pos="3645"/>
        </w:tabs>
        <w:jc w:val="center"/>
        <w:rPr>
          <w:rFonts w:ascii="Arial Narrow" w:hAnsi="Arial Narrow"/>
          <w:b/>
          <w:bCs/>
          <w:sz w:val="22"/>
          <w:szCs w:val="22"/>
        </w:rPr>
      </w:pPr>
      <w:r>
        <w:rPr>
          <w:rFonts w:ascii="Arial Narrow" w:hAnsi="Arial Narrow"/>
          <w:b/>
          <w:bCs/>
          <w:sz w:val="22"/>
          <w:szCs w:val="22"/>
        </w:rPr>
        <w:t xml:space="preserve">                               </w:t>
      </w:r>
      <w:r w:rsidR="00FA3CC1">
        <w:rPr>
          <w:rFonts w:ascii="Arial Narrow" w:hAnsi="Arial Narrow"/>
          <w:b/>
          <w:bCs/>
          <w:sz w:val="22"/>
          <w:szCs w:val="22"/>
        </w:rPr>
        <w:t>č.</w:t>
      </w:r>
      <w:r>
        <w:rPr>
          <w:rFonts w:ascii="Arial Narrow" w:hAnsi="Arial Narrow"/>
          <w:b/>
          <w:bCs/>
          <w:sz w:val="22"/>
          <w:szCs w:val="22"/>
        </w:rPr>
        <w:t xml:space="preserve"> </w:t>
      </w:r>
      <w:r w:rsidR="006D508F">
        <w:rPr>
          <w:rFonts w:ascii="Arial Narrow" w:hAnsi="Arial Narrow"/>
          <w:b/>
          <w:bCs/>
          <w:sz w:val="22"/>
          <w:szCs w:val="22"/>
        </w:rPr>
        <w:t>SE-</w:t>
      </w:r>
      <w:r w:rsidRPr="00B04FD7">
        <w:rPr>
          <w:rFonts w:ascii="Arial Narrow" w:hAnsi="Arial Narrow"/>
          <w:b/>
          <w:bCs/>
          <w:sz w:val="22"/>
          <w:szCs w:val="22"/>
        </w:rPr>
        <w:t>VO</w:t>
      </w:r>
      <w:r w:rsidR="006D508F">
        <w:rPr>
          <w:rFonts w:ascii="Arial Narrow" w:hAnsi="Arial Narrow"/>
          <w:b/>
          <w:bCs/>
          <w:sz w:val="22"/>
          <w:szCs w:val="22"/>
        </w:rPr>
        <w:t>2</w:t>
      </w:r>
      <w:r w:rsidRPr="00B04FD7">
        <w:rPr>
          <w:rFonts w:ascii="Arial Narrow" w:hAnsi="Arial Narrow"/>
          <w:b/>
          <w:bCs/>
          <w:sz w:val="22"/>
          <w:szCs w:val="22"/>
        </w:rPr>
        <w:t>-</w:t>
      </w:r>
      <w:r w:rsidR="006D508F">
        <w:rPr>
          <w:rFonts w:ascii="Arial Narrow" w:hAnsi="Arial Narrow"/>
          <w:b/>
          <w:bCs/>
          <w:sz w:val="22"/>
          <w:szCs w:val="22"/>
        </w:rPr>
        <w:t>2020/003488</w:t>
      </w:r>
      <w:r w:rsidR="00FA3CC1">
        <w:rPr>
          <w:rFonts w:ascii="Arial Narrow" w:hAnsi="Arial Narrow"/>
          <w:b/>
          <w:bCs/>
          <w:sz w:val="22"/>
          <w:szCs w:val="22"/>
        </w:rPr>
        <w:tab/>
      </w:r>
      <w:r>
        <w:rPr>
          <w:rFonts w:ascii="Arial Narrow" w:hAnsi="Arial Narrow"/>
          <w:b/>
          <w:bCs/>
          <w:sz w:val="22"/>
          <w:szCs w:val="22"/>
        </w:rPr>
        <w:tab/>
      </w:r>
      <w:r w:rsidR="00FA3CC1">
        <w:rPr>
          <w:rFonts w:ascii="Arial Narrow" w:hAnsi="Arial Narrow"/>
          <w:b/>
          <w:bCs/>
          <w:sz w:val="22"/>
          <w:szCs w:val="22"/>
        </w:rPr>
        <w:tab/>
      </w:r>
    </w:p>
    <w:p w14:paraId="3A3423CB" w14:textId="77777777" w:rsidR="00FA3CC1" w:rsidRDefault="00FA3CC1" w:rsidP="00FA3CC1">
      <w:pPr>
        <w:jc w:val="center"/>
        <w:rPr>
          <w:rFonts w:ascii="Arial Narrow" w:hAnsi="Arial Narrow"/>
          <w:b/>
          <w:bCs/>
          <w:sz w:val="22"/>
          <w:szCs w:val="22"/>
        </w:rPr>
      </w:pPr>
      <w:r>
        <w:rPr>
          <w:rFonts w:ascii="Arial Narrow" w:hAnsi="Arial Narrow"/>
          <w:b/>
          <w:bCs/>
          <w:sz w:val="22"/>
          <w:szCs w:val="22"/>
        </w:rPr>
        <w:t>na</w:t>
      </w:r>
    </w:p>
    <w:p w14:paraId="7D4DEB20" w14:textId="77777777" w:rsidR="004F0277" w:rsidRDefault="00FA3CC1" w:rsidP="00FA3CC1">
      <w:pPr>
        <w:jc w:val="center"/>
        <w:rPr>
          <w:rFonts w:ascii="Arial Narrow" w:hAnsi="Arial Narrow"/>
          <w:b/>
          <w:bCs/>
          <w:sz w:val="22"/>
          <w:szCs w:val="22"/>
        </w:rPr>
      </w:pPr>
      <w:r>
        <w:rPr>
          <w:rFonts w:ascii="Arial Narrow" w:hAnsi="Arial Narrow"/>
          <w:b/>
          <w:bCs/>
          <w:sz w:val="22"/>
          <w:szCs w:val="22"/>
        </w:rPr>
        <w:t xml:space="preserve"> dodanie čistopisov dokladov S</w:t>
      </w:r>
      <w:r w:rsidR="004F0277">
        <w:rPr>
          <w:rFonts w:ascii="Arial Narrow" w:hAnsi="Arial Narrow"/>
          <w:b/>
          <w:bCs/>
          <w:sz w:val="22"/>
          <w:szCs w:val="22"/>
        </w:rPr>
        <w:t>lovenskej republiky</w:t>
      </w:r>
    </w:p>
    <w:p w14:paraId="3142164C" w14:textId="4ED7DA28" w:rsidR="00900733" w:rsidRDefault="00900733" w:rsidP="00FA3CC1">
      <w:pPr>
        <w:jc w:val="center"/>
        <w:rPr>
          <w:rFonts w:ascii="Arial Narrow" w:hAnsi="Arial Narrow"/>
          <w:b/>
          <w:bCs/>
          <w:sz w:val="22"/>
          <w:szCs w:val="22"/>
        </w:rPr>
      </w:pPr>
      <w:r>
        <w:rPr>
          <w:rFonts w:ascii="Arial Narrow" w:hAnsi="Arial Narrow"/>
          <w:b/>
          <w:bCs/>
          <w:sz w:val="22"/>
          <w:szCs w:val="22"/>
        </w:rPr>
        <w:t xml:space="preserve">uzatvorená podľa § </w:t>
      </w:r>
      <w:r w:rsidR="00A7190A">
        <w:rPr>
          <w:rFonts w:ascii="Arial Narrow" w:hAnsi="Arial Narrow"/>
          <w:b/>
          <w:bCs/>
          <w:sz w:val="22"/>
          <w:szCs w:val="22"/>
        </w:rPr>
        <w:t xml:space="preserve">409 </w:t>
      </w:r>
      <w:r>
        <w:rPr>
          <w:rFonts w:ascii="Arial Narrow" w:hAnsi="Arial Narrow"/>
          <w:b/>
          <w:bCs/>
          <w:sz w:val="22"/>
          <w:szCs w:val="22"/>
        </w:rPr>
        <w:t>zákona č. 513/1991 Z. z. Obchodný zákonník v znení neskorších predpisov (ďalej len „Obchodný zákonník“) a zákona č. 343/2015 Z. z. o verejnom obstarávaní a o zmene a doplnení niektorých zákonov v znení neskorších predpisov (ďalej len „zákon č. 343/2015 Z. z.“)</w:t>
      </w:r>
    </w:p>
    <w:p w14:paraId="4F5E3C32" w14:textId="1855857A" w:rsidR="00FA3CC1" w:rsidRPr="0098485A" w:rsidRDefault="00FA3CC1" w:rsidP="00FA3CC1">
      <w:pPr>
        <w:jc w:val="center"/>
        <w:rPr>
          <w:rFonts w:ascii="Arial Narrow" w:hAnsi="Arial Narrow"/>
          <w:b/>
          <w:bCs/>
          <w:sz w:val="22"/>
          <w:szCs w:val="22"/>
        </w:rPr>
      </w:pPr>
      <w:r w:rsidRPr="0098485A">
        <w:rPr>
          <w:rFonts w:ascii="Arial Narrow" w:hAnsi="Arial Narrow"/>
          <w:b/>
          <w:bCs/>
          <w:sz w:val="22"/>
          <w:szCs w:val="22"/>
        </w:rPr>
        <w:t>(ďalej len „</w:t>
      </w:r>
      <w:r w:rsidR="00900733">
        <w:rPr>
          <w:rFonts w:ascii="Arial Narrow" w:hAnsi="Arial Narrow"/>
          <w:b/>
          <w:bCs/>
          <w:sz w:val="22"/>
          <w:szCs w:val="22"/>
        </w:rPr>
        <w:t>dohoda</w:t>
      </w:r>
      <w:r w:rsidRPr="0098485A">
        <w:rPr>
          <w:rFonts w:ascii="Arial Narrow" w:hAnsi="Arial Narrow"/>
          <w:b/>
          <w:bCs/>
          <w:sz w:val="22"/>
          <w:szCs w:val="22"/>
        </w:rPr>
        <w:t>“)</w:t>
      </w:r>
    </w:p>
    <w:p w14:paraId="6D383B27" w14:textId="77777777" w:rsidR="00FA3CC1" w:rsidRPr="0098485A" w:rsidRDefault="00FA3CC1" w:rsidP="00FA3CC1">
      <w:pPr>
        <w:jc w:val="center"/>
        <w:rPr>
          <w:rFonts w:ascii="Arial Narrow" w:hAnsi="Arial Narrow"/>
          <w:b/>
          <w:bCs/>
          <w:sz w:val="22"/>
          <w:szCs w:val="22"/>
        </w:rPr>
      </w:pPr>
    </w:p>
    <w:p w14:paraId="21424413" w14:textId="77777777" w:rsidR="00EB3EFA" w:rsidRPr="0098485A" w:rsidRDefault="00EB3EFA">
      <w:pPr>
        <w:jc w:val="center"/>
        <w:rPr>
          <w:rFonts w:ascii="Arial Narrow" w:hAnsi="Arial Narrow"/>
          <w:b/>
          <w:bCs/>
          <w:sz w:val="22"/>
          <w:szCs w:val="22"/>
        </w:rPr>
      </w:pPr>
    </w:p>
    <w:p w14:paraId="063A5EF4" w14:textId="77777777" w:rsidR="00EB3EFA" w:rsidRPr="0098485A" w:rsidRDefault="00EB3EFA">
      <w:pPr>
        <w:jc w:val="both"/>
        <w:rPr>
          <w:rFonts w:ascii="Arial Narrow" w:hAnsi="Arial Narrow"/>
          <w:b/>
          <w:bCs/>
          <w:sz w:val="22"/>
          <w:szCs w:val="22"/>
        </w:rPr>
      </w:pPr>
    </w:p>
    <w:p w14:paraId="08596626" w14:textId="77777777" w:rsidR="00FA3CC1" w:rsidRPr="0038144F" w:rsidRDefault="00FA3CC1" w:rsidP="00FA3CC1">
      <w:pPr>
        <w:jc w:val="center"/>
        <w:rPr>
          <w:rFonts w:ascii="Arial Narrow" w:hAnsi="Arial Narrow"/>
          <w:b/>
          <w:bCs/>
          <w:sz w:val="22"/>
          <w:szCs w:val="22"/>
          <w:u w:val="single"/>
        </w:rPr>
      </w:pPr>
      <w:r w:rsidRPr="0038144F">
        <w:rPr>
          <w:rFonts w:ascii="Arial Narrow" w:hAnsi="Arial Narrow"/>
          <w:b/>
          <w:bCs/>
          <w:sz w:val="22"/>
          <w:szCs w:val="22"/>
          <w:u w:val="single"/>
        </w:rPr>
        <w:t>Zmluvné strany</w:t>
      </w:r>
    </w:p>
    <w:p w14:paraId="68B0796C" w14:textId="77777777" w:rsidR="00FA3CC1" w:rsidRDefault="00FA3CC1" w:rsidP="00FA3CC1">
      <w:pPr>
        <w:jc w:val="both"/>
        <w:rPr>
          <w:rFonts w:ascii="Arial Narrow" w:hAnsi="Arial Narrow"/>
          <w:b/>
          <w:bCs/>
          <w:sz w:val="22"/>
          <w:szCs w:val="22"/>
        </w:rPr>
      </w:pPr>
      <w:r>
        <w:rPr>
          <w:rFonts w:ascii="Arial Narrow" w:hAnsi="Arial Narrow"/>
          <w:b/>
          <w:bCs/>
          <w:sz w:val="22"/>
          <w:szCs w:val="22"/>
        </w:rPr>
        <w:t>Predávajúci:</w:t>
      </w:r>
    </w:p>
    <w:p w14:paraId="552F1839" w14:textId="77777777" w:rsidR="00BA3F7F" w:rsidRDefault="00FA3CC1" w:rsidP="00FA3CC1">
      <w:pPr>
        <w:jc w:val="both"/>
        <w:rPr>
          <w:rFonts w:ascii="Arial Narrow" w:hAnsi="Arial Narrow"/>
          <w:b/>
          <w:bCs/>
          <w:sz w:val="22"/>
          <w:szCs w:val="22"/>
        </w:rPr>
      </w:pPr>
      <w:r>
        <w:rPr>
          <w:rFonts w:ascii="Arial Narrow" w:hAnsi="Arial Narrow"/>
          <w:b/>
          <w:bCs/>
          <w:sz w:val="22"/>
          <w:szCs w:val="22"/>
        </w:rPr>
        <w:t>Názov:</w:t>
      </w:r>
      <w:r>
        <w:rPr>
          <w:rFonts w:ascii="Arial Narrow" w:hAnsi="Arial Narrow"/>
          <w:b/>
          <w:bCs/>
          <w:sz w:val="22"/>
          <w:szCs w:val="22"/>
        </w:rPr>
        <w:tab/>
      </w:r>
      <w:r>
        <w:rPr>
          <w:rFonts w:ascii="Arial Narrow" w:hAnsi="Arial Narrow"/>
          <w:b/>
          <w:bCs/>
          <w:sz w:val="22"/>
          <w:szCs w:val="22"/>
        </w:rPr>
        <w:tab/>
      </w:r>
      <w:r w:rsidR="00BA3F7F">
        <w:rPr>
          <w:rFonts w:ascii="Arial Narrow" w:hAnsi="Arial Narrow"/>
          <w:b/>
          <w:bCs/>
          <w:sz w:val="22"/>
          <w:szCs w:val="22"/>
        </w:rPr>
        <w:t>...........................</w:t>
      </w:r>
    </w:p>
    <w:p w14:paraId="0AC12371" w14:textId="77777777" w:rsidR="00BA3F7F" w:rsidRDefault="00FA3CC1" w:rsidP="00FA3CC1">
      <w:pPr>
        <w:jc w:val="both"/>
        <w:rPr>
          <w:rFonts w:ascii="Arial Narrow" w:hAnsi="Arial Narrow"/>
          <w:b/>
          <w:bCs/>
          <w:sz w:val="22"/>
          <w:szCs w:val="22"/>
        </w:rPr>
      </w:pPr>
      <w:r>
        <w:rPr>
          <w:rFonts w:ascii="Arial Narrow" w:hAnsi="Arial Narrow"/>
          <w:sz w:val="22"/>
          <w:szCs w:val="22"/>
        </w:rPr>
        <w:t>Zápis v ob</w:t>
      </w:r>
      <w:r w:rsidR="00484810">
        <w:rPr>
          <w:rFonts w:ascii="Arial Narrow" w:hAnsi="Arial Narrow"/>
          <w:sz w:val="22"/>
          <w:szCs w:val="22"/>
        </w:rPr>
        <w:t>chodnom registri:</w:t>
      </w:r>
      <w:r w:rsidR="00484810">
        <w:rPr>
          <w:rFonts w:ascii="Arial Narrow" w:hAnsi="Arial Narrow"/>
          <w:sz w:val="22"/>
          <w:szCs w:val="22"/>
        </w:rPr>
        <w:tab/>
      </w:r>
      <w:r w:rsidR="00BA3F7F">
        <w:rPr>
          <w:rFonts w:ascii="Arial Narrow" w:hAnsi="Arial Narrow"/>
          <w:b/>
          <w:bCs/>
          <w:sz w:val="22"/>
          <w:szCs w:val="22"/>
        </w:rPr>
        <w:t>...........................</w:t>
      </w:r>
    </w:p>
    <w:p w14:paraId="2E796CA2" w14:textId="77777777" w:rsidR="00FA3CC1" w:rsidRDefault="00FA3CC1" w:rsidP="00FA3CC1">
      <w:pPr>
        <w:jc w:val="both"/>
        <w:rPr>
          <w:rFonts w:ascii="Arial Narrow" w:hAnsi="Arial Narrow"/>
          <w:sz w:val="22"/>
          <w:szCs w:val="22"/>
        </w:rPr>
      </w:pPr>
      <w:r>
        <w:rPr>
          <w:rFonts w:ascii="Arial Narrow" w:hAnsi="Arial Narrow"/>
          <w:sz w:val="22"/>
          <w:szCs w:val="22"/>
        </w:rPr>
        <w:t>Sídlo:</w:t>
      </w:r>
      <w:r>
        <w:rPr>
          <w:rFonts w:ascii="Arial Narrow" w:hAnsi="Arial Narrow"/>
          <w:sz w:val="22"/>
          <w:szCs w:val="22"/>
        </w:rPr>
        <w:tab/>
      </w:r>
      <w:r>
        <w:rPr>
          <w:rFonts w:ascii="Arial Narrow" w:hAnsi="Arial Narrow"/>
          <w:sz w:val="22"/>
          <w:szCs w:val="22"/>
        </w:rPr>
        <w:tab/>
      </w:r>
      <w:r w:rsidR="00BA3F7F">
        <w:rPr>
          <w:rFonts w:ascii="Arial Narrow" w:hAnsi="Arial Narrow"/>
          <w:b/>
          <w:bCs/>
          <w:sz w:val="22"/>
          <w:szCs w:val="22"/>
        </w:rPr>
        <w:t>...........................</w:t>
      </w:r>
    </w:p>
    <w:p w14:paraId="034960BE" w14:textId="77777777" w:rsidR="00FA3CC1" w:rsidRDefault="00FA3CC1" w:rsidP="00FA3CC1">
      <w:pPr>
        <w:jc w:val="both"/>
        <w:rPr>
          <w:rFonts w:ascii="Arial Narrow" w:hAnsi="Arial Narrow"/>
          <w:sz w:val="22"/>
          <w:szCs w:val="22"/>
        </w:rPr>
      </w:pPr>
      <w:r>
        <w:rPr>
          <w:rFonts w:ascii="Arial Narrow" w:hAnsi="Arial Narrow"/>
          <w:sz w:val="22"/>
          <w:szCs w:val="22"/>
        </w:rPr>
        <w:t>IČO:</w:t>
      </w:r>
      <w:r>
        <w:rPr>
          <w:rFonts w:ascii="Arial Narrow" w:hAnsi="Arial Narrow"/>
          <w:sz w:val="22"/>
          <w:szCs w:val="22"/>
        </w:rPr>
        <w:tab/>
      </w:r>
      <w:r>
        <w:rPr>
          <w:rFonts w:ascii="Arial Narrow" w:hAnsi="Arial Narrow"/>
          <w:sz w:val="22"/>
          <w:szCs w:val="22"/>
        </w:rPr>
        <w:tab/>
      </w:r>
      <w:r w:rsidR="00BA3F7F">
        <w:rPr>
          <w:rFonts w:ascii="Arial Narrow" w:hAnsi="Arial Narrow"/>
          <w:b/>
          <w:bCs/>
          <w:sz w:val="22"/>
          <w:szCs w:val="22"/>
        </w:rPr>
        <w:t>...........................</w:t>
      </w:r>
    </w:p>
    <w:p w14:paraId="3110FCFE" w14:textId="77777777" w:rsidR="00FA3CC1" w:rsidRDefault="00FA3CC1" w:rsidP="00FA3CC1">
      <w:pPr>
        <w:jc w:val="both"/>
        <w:rPr>
          <w:rFonts w:ascii="Arial Narrow" w:hAnsi="Arial Narrow"/>
          <w:sz w:val="22"/>
          <w:szCs w:val="22"/>
        </w:rPr>
      </w:pPr>
      <w:r>
        <w:rPr>
          <w:rFonts w:ascii="Arial Narrow" w:hAnsi="Arial Narrow"/>
          <w:sz w:val="22"/>
          <w:szCs w:val="22"/>
        </w:rPr>
        <w:t>DIČ alebo IČ DPH:</w:t>
      </w:r>
      <w:r>
        <w:rPr>
          <w:rFonts w:ascii="Arial Narrow" w:hAnsi="Arial Narrow"/>
          <w:sz w:val="22"/>
          <w:szCs w:val="22"/>
        </w:rPr>
        <w:tab/>
      </w:r>
      <w:r>
        <w:rPr>
          <w:rFonts w:ascii="Arial Narrow" w:hAnsi="Arial Narrow"/>
          <w:sz w:val="22"/>
          <w:szCs w:val="22"/>
        </w:rPr>
        <w:tab/>
      </w:r>
      <w:r w:rsidR="00BA3F7F">
        <w:rPr>
          <w:rFonts w:ascii="Arial Narrow" w:hAnsi="Arial Narrow"/>
          <w:b/>
          <w:bCs/>
          <w:sz w:val="22"/>
          <w:szCs w:val="22"/>
        </w:rPr>
        <w:t>...........................</w:t>
      </w:r>
    </w:p>
    <w:p w14:paraId="73C656F1" w14:textId="77777777" w:rsidR="00FA3CC1" w:rsidRDefault="00FA3CC1" w:rsidP="00FA3CC1">
      <w:pPr>
        <w:jc w:val="both"/>
        <w:rPr>
          <w:rFonts w:ascii="Arial Narrow" w:hAnsi="Arial Narrow"/>
          <w:sz w:val="22"/>
          <w:szCs w:val="22"/>
        </w:rPr>
      </w:pPr>
      <w:r>
        <w:rPr>
          <w:rFonts w:ascii="Arial Narrow" w:hAnsi="Arial Narrow"/>
          <w:sz w:val="22"/>
          <w:szCs w:val="22"/>
        </w:rPr>
        <w:t>Bankové spojenie:</w:t>
      </w:r>
      <w:r>
        <w:rPr>
          <w:rFonts w:ascii="Arial Narrow" w:hAnsi="Arial Narrow"/>
          <w:sz w:val="22"/>
          <w:szCs w:val="22"/>
        </w:rPr>
        <w:tab/>
      </w:r>
      <w:r>
        <w:rPr>
          <w:rFonts w:ascii="Arial Narrow" w:hAnsi="Arial Narrow"/>
          <w:sz w:val="22"/>
          <w:szCs w:val="22"/>
        </w:rPr>
        <w:tab/>
      </w:r>
      <w:r w:rsidR="00BA3F7F">
        <w:rPr>
          <w:rFonts w:ascii="Arial Narrow" w:hAnsi="Arial Narrow"/>
          <w:b/>
          <w:bCs/>
          <w:sz w:val="22"/>
          <w:szCs w:val="22"/>
        </w:rPr>
        <w:t>...........................</w:t>
      </w:r>
    </w:p>
    <w:p w14:paraId="1B025503" w14:textId="77777777" w:rsidR="00FA3CC1" w:rsidRDefault="00FA3CC1" w:rsidP="00FA3CC1">
      <w:pPr>
        <w:jc w:val="both"/>
        <w:rPr>
          <w:rFonts w:ascii="Arial Narrow" w:hAnsi="Arial Narrow"/>
          <w:sz w:val="22"/>
          <w:szCs w:val="22"/>
        </w:rPr>
      </w:pPr>
      <w:r>
        <w:rPr>
          <w:rFonts w:ascii="Arial Narrow" w:hAnsi="Arial Narrow"/>
          <w:sz w:val="22"/>
          <w:szCs w:val="22"/>
        </w:rPr>
        <w:t xml:space="preserve">Číslo účtu: </w:t>
      </w:r>
      <w:r>
        <w:rPr>
          <w:rFonts w:ascii="Arial Narrow" w:hAnsi="Arial Narrow"/>
          <w:sz w:val="22"/>
          <w:szCs w:val="22"/>
        </w:rPr>
        <w:tab/>
      </w:r>
      <w:r>
        <w:rPr>
          <w:rFonts w:ascii="Arial Narrow" w:hAnsi="Arial Narrow"/>
          <w:sz w:val="22"/>
          <w:szCs w:val="22"/>
        </w:rPr>
        <w:tab/>
      </w:r>
      <w:r w:rsidR="00BA3F7F">
        <w:rPr>
          <w:rFonts w:ascii="Arial Narrow" w:hAnsi="Arial Narrow"/>
          <w:b/>
          <w:bCs/>
          <w:sz w:val="22"/>
          <w:szCs w:val="22"/>
        </w:rPr>
        <w:t>...........................</w:t>
      </w:r>
    </w:p>
    <w:p w14:paraId="43841880" w14:textId="77777777" w:rsidR="00FA3CC1" w:rsidRDefault="00FA3CC1" w:rsidP="00FA3CC1">
      <w:pPr>
        <w:jc w:val="both"/>
        <w:rPr>
          <w:rFonts w:ascii="Arial Narrow" w:hAnsi="Arial Narrow"/>
          <w:sz w:val="22"/>
          <w:szCs w:val="22"/>
        </w:rPr>
      </w:pPr>
      <w:r>
        <w:rPr>
          <w:rFonts w:ascii="Arial Narrow" w:hAnsi="Arial Narrow"/>
          <w:sz w:val="22"/>
          <w:szCs w:val="22"/>
        </w:rPr>
        <w:t xml:space="preserve">Kód banky: </w:t>
      </w:r>
      <w:r>
        <w:rPr>
          <w:rFonts w:ascii="Arial Narrow" w:hAnsi="Arial Narrow"/>
          <w:sz w:val="22"/>
          <w:szCs w:val="22"/>
        </w:rPr>
        <w:tab/>
      </w:r>
      <w:r>
        <w:rPr>
          <w:rFonts w:ascii="Arial Narrow" w:hAnsi="Arial Narrow"/>
          <w:sz w:val="22"/>
          <w:szCs w:val="22"/>
        </w:rPr>
        <w:tab/>
      </w:r>
      <w:r w:rsidR="00BA3F7F">
        <w:rPr>
          <w:rFonts w:ascii="Arial Narrow" w:hAnsi="Arial Narrow"/>
          <w:b/>
          <w:bCs/>
          <w:sz w:val="22"/>
          <w:szCs w:val="22"/>
        </w:rPr>
        <w:t>...........................</w:t>
      </w:r>
    </w:p>
    <w:p w14:paraId="3DACBA1F" w14:textId="77777777" w:rsidR="00FA3CC1" w:rsidRDefault="00BA3F7F" w:rsidP="00FA3CC1">
      <w:pPr>
        <w:jc w:val="both"/>
        <w:rPr>
          <w:rFonts w:ascii="Arial Narrow" w:hAnsi="Arial Narrow"/>
          <w:sz w:val="22"/>
          <w:szCs w:val="22"/>
        </w:rPr>
      </w:pPr>
      <w:r>
        <w:rPr>
          <w:rFonts w:ascii="Arial Narrow" w:hAnsi="Arial Narrow"/>
          <w:sz w:val="22"/>
          <w:szCs w:val="22"/>
        </w:rPr>
        <w:t xml:space="preserve">IBAN: </w:t>
      </w:r>
      <w:r>
        <w:rPr>
          <w:rFonts w:ascii="Arial Narrow" w:hAnsi="Arial Narrow"/>
          <w:sz w:val="22"/>
          <w:szCs w:val="22"/>
        </w:rPr>
        <w:tab/>
      </w:r>
      <w:r>
        <w:rPr>
          <w:rFonts w:ascii="Arial Narrow" w:hAnsi="Arial Narrow"/>
          <w:sz w:val="22"/>
          <w:szCs w:val="22"/>
        </w:rPr>
        <w:tab/>
      </w:r>
      <w:r>
        <w:rPr>
          <w:rFonts w:ascii="Arial Narrow" w:hAnsi="Arial Narrow"/>
          <w:b/>
          <w:bCs/>
          <w:sz w:val="22"/>
          <w:szCs w:val="22"/>
        </w:rPr>
        <w:t>...........................</w:t>
      </w:r>
    </w:p>
    <w:p w14:paraId="266D0603" w14:textId="77777777" w:rsidR="00FA3CC1" w:rsidRDefault="00BA3F7F" w:rsidP="00FA3CC1">
      <w:pPr>
        <w:jc w:val="both"/>
        <w:rPr>
          <w:rFonts w:ascii="Arial Narrow" w:hAnsi="Arial Narrow"/>
          <w:sz w:val="22"/>
          <w:szCs w:val="22"/>
        </w:rPr>
      </w:pPr>
      <w:r>
        <w:rPr>
          <w:rFonts w:ascii="Arial Narrow" w:hAnsi="Arial Narrow"/>
          <w:sz w:val="22"/>
          <w:szCs w:val="22"/>
        </w:rPr>
        <w:t xml:space="preserve">BIC: </w:t>
      </w:r>
      <w:r>
        <w:rPr>
          <w:rFonts w:ascii="Arial Narrow" w:hAnsi="Arial Narrow"/>
          <w:sz w:val="22"/>
          <w:szCs w:val="22"/>
        </w:rPr>
        <w:tab/>
      </w:r>
      <w:r>
        <w:rPr>
          <w:rFonts w:ascii="Arial Narrow" w:hAnsi="Arial Narrow"/>
          <w:sz w:val="22"/>
          <w:szCs w:val="22"/>
        </w:rPr>
        <w:tab/>
      </w:r>
      <w:r>
        <w:rPr>
          <w:rFonts w:ascii="Arial Narrow" w:hAnsi="Arial Narrow"/>
          <w:b/>
          <w:bCs/>
          <w:sz w:val="22"/>
          <w:szCs w:val="22"/>
        </w:rPr>
        <w:t>...........................</w:t>
      </w:r>
    </w:p>
    <w:p w14:paraId="3F8C7742" w14:textId="77777777" w:rsidR="00FA3CC1" w:rsidRDefault="00FA3CC1" w:rsidP="00FA3CC1">
      <w:pPr>
        <w:jc w:val="both"/>
        <w:rPr>
          <w:rFonts w:ascii="Arial Narrow" w:hAnsi="Arial Narrow"/>
          <w:b/>
          <w:bCs/>
          <w:sz w:val="22"/>
          <w:szCs w:val="22"/>
        </w:rPr>
      </w:pPr>
      <w:r>
        <w:rPr>
          <w:rFonts w:ascii="Arial Narrow" w:hAnsi="Arial Narrow"/>
          <w:sz w:val="22"/>
          <w:szCs w:val="22"/>
        </w:rPr>
        <w:t>Osoba oprávnená konať:</w:t>
      </w:r>
      <w:r>
        <w:rPr>
          <w:rFonts w:ascii="Arial Narrow" w:hAnsi="Arial Narrow"/>
          <w:sz w:val="22"/>
          <w:szCs w:val="22"/>
        </w:rPr>
        <w:tab/>
      </w:r>
      <w:r>
        <w:rPr>
          <w:rFonts w:ascii="Arial Narrow" w:hAnsi="Arial Narrow"/>
          <w:sz w:val="22"/>
          <w:szCs w:val="22"/>
        </w:rPr>
        <w:tab/>
      </w:r>
      <w:r w:rsidR="00BA3F7F">
        <w:rPr>
          <w:rFonts w:ascii="Arial Narrow" w:hAnsi="Arial Narrow"/>
          <w:b/>
          <w:bCs/>
          <w:sz w:val="22"/>
          <w:szCs w:val="22"/>
        </w:rPr>
        <w:t>...........................</w:t>
      </w:r>
    </w:p>
    <w:p w14:paraId="0AC7F479" w14:textId="77777777" w:rsidR="00BA3F7F" w:rsidRPr="001D0FF8" w:rsidRDefault="00BA3F7F" w:rsidP="00FA3CC1">
      <w:pPr>
        <w:jc w:val="both"/>
        <w:rPr>
          <w:rFonts w:ascii="Arial Narrow" w:hAnsi="Arial Narrow"/>
          <w:sz w:val="22"/>
          <w:szCs w:val="22"/>
        </w:rPr>
      </w:pPr>
    </w:p>
    <w:p w14:paraId="33FA8319" w14:textId="77777777" w:rsidR="00FA3CC1" w:rsidRDefault="00FA3CC1" w:rsidP="00FA3CC1">
      <w:pPr>
        <w:jc w:val="both"/>
        <w:rPr>
          <w:rFonts w:ascii="Arial Narrow" w:hAnsi="Arial Narrow"/>
          <w:i/>
          <w:sz w:val="22"/>
          <w:szCs w:val="22"/>
        </w:rPr>
      </w:pPr>
      <w:r>
        <w:rPr>
          <w:rFonts w:ascii="Arial Narrow" w:hAnsi="Arial Narrow"/>
          <w:i/>
          <w:sz w:val="22"/>
          <w:szCs w:val="22"/>
        </w:rPr>
        <w:t xml:space="preserve"> (ďalej len "predávajúci")</w:t>
      </w:r>
    </w:p>
    <w:p w14:paraId="2C843851" w14:textId="77777777" w:rsidR="00FA3CC1" w:rsidRDefault="00FA3CC1" w:rsidP="00FA3CC1">
      <w:pPr>
        <w:jc w:val="both"/>
        <w:rPr>
          <w:rFonts w:ascii="Arial Narrow" w:hAnsi="Arial Narrow"/>
          <w:sz w:val="22"/>
          <w:szCs w:val="22"/>
        </w:rPr>
      </w:pPr>
    </w:p>
    <w:p w14:paraId="677133EB" w14:textId="77777777" w:rsidR="00FA3CC1" w:rsidRDefault="00FA3CC1" w:rsidP="00FA3CC1">
      <w:pPr>
        <w:jc w:val="center"/>
        <w:rPr>
          <w:rFonts w:ascii="Arial Narrow" w:hAnsi="Arial Narrow"/>
          <w:sz w:val="22"/>
          <w:szCs w:val="22"/>
        </w:rPr>
      </w:pPr>
      <w:r>
        <w:rPr>
          <w:rFonts w:ascii="Arial Narrow" w:hAnsi="Arial Narrow"/>
          <w:sz w:val="22"/>
          <w:szCs w:val="22"/>
        </w:rPr>
        <w:t>a</w:t>
      </w:r>
    </w:p>
    <w:p w14:paraId="7CE1BCEC" w14:textId="77777777" w:rsidR="00FA3CC1" w:rsidRDefault="00FA3CC1" w:rsidP="00FA3CC1">
      <w:pPr>
        <w:shd w:val="clear" w:color="auto" w:fill="FFFFFF"/>
        <w:jc w:val="both"/>
        <w:rPr>
          <w:rFonts w:ascii="Arial Narrow" w:hAnsi="Arial Narrow"/>
          <w:sz w:val="22"/>
          <w:szCs w:val="22"/>
        </w:rPr>
      </w:pPr>
    </w:p>
    <w:p w14:paraId="7B19A1EB" w14:textId="77777777" w:rsidR="00FA3CC1" w:rsidRDefault="00FA3CC1" w:rsidP="00FA3CC1">
      <w:pPr>
        <w:shd w:val="clear" w:color="auto" w:fill="FFFFFF"/>
        <w:jc w:val="both"/>
        <w:rPr>
          <w:rFonts w:ascii="Arial Narrow" w:hAnsi="Arial Narrow"/>
          <w:sz w:val="22"/>
          <w:szCs w:val="22"/>
        </w:rPr>
      </w:pPr>
      <w:r>
        <w:rPr>
          <w:rFonts w:ascii="Arial Narrow" w:hAnsi="Arial Narrow"/>
          <w:b/>
          <w:bCs/>
          <w:sz w:val="22"/>
          <w:szCs w:val="22"/>
        </w:rPr>
        <w:t>Kupujúci:</w:t>
      </w:r>
      <w:r>
        <w:rPr>
          <w:rFonts w:ascii="Arial Narrow" w:hAnsi="Arial Narrow"/>
          <w:sz w:val="22"/>
          <w:szCs w:val="22"/>
        </w:rPr>
        <w:t xml:space="preserve">   </w:t>
      </w:r>
      <w:r>
        <w:rPr>
          <w:rFonts w:ascii="Arial Narrow" w:hAnsi="Arial Narrow"/>
          <w:sz w:val="22"/>
          <w:szCs w:val="22"/>
        </w:rPr>
        <w:tab/>
      </w:r>
    </w:p>
    <w:p w14:paraId="21659BB3" w14:textId="77777777" w:rsidR="00FA3CC1" w:rsidRDefault="00FA3CC1" w:rsidP="00FA3CC1">
      <w:pPr>
        <w:shd w:val="clear" w:color="auto" w:fill="FFFFFF"/>
        <w:jc w:val="both"/>
        <w:rPr>
          <w:rFonts w:ascii="Arial Narrow" w:hAnsi="Arial Narrow"/>
          <w:b/>
          <w:bCs/>
          <w:color w:val="000000"/>
          <w:spacing w:val="-4"/>
          <w:sz w:val="22"/>
          <w:szCs w:val="22"/>
        </w:rPr>
      </w:pPr>
      <w:r>
        <w:rPr>
          <w:rFonts w:ascii="Arial Narrow" w:hAnsi="Arial Narrow"/>
          <w:sz w:val="22"/>
          <w:szCs w:val="22"/>
        </w:rPr>
        <w:t>Názov:</w:t>
      </w:r>
      <w:r>
        <w:rPr>
          <w:rFonts w:ascii="Arial Narrow" w:hAnsi="Arial Narrow"/>
          <w:sz w:val="22"/>
          <w:szCs w:val="22"/>
        </w:rPr>
        <w:tab/>
      </w:r>
      <w:r>
        <w:rPr>
          <w:rFonts w:ascii="Arial Narrow" w:hAnsi="Arial Narrow"/>
          <w:sz w:val="22"/>
          <w:szCs w:val="22"/>
        </w:rPr>
        <w:tab/>
      </w:r>
      <w:r w:rsidR="00900733" w:rsidRPr="00900733">
        <w:rPr>
          <w:rFonts w:ascii="Arial Narrow" w:hAnsi="Arial Narrow"/>
          <w:b/>
          <w:sz w:val="22"/>
          <w:szCs w:val="22"/>
        </w:rPr>
        <w:t>Slovenská republika zastúpená</w:t>
      </w:r>
      <w:r w:rsidR="00900733">
        <w:rPr>
          <w:rFonts w:ascii="Arial Narrow" w:hAnsi="Arial Narrow"/>
          <w:sz w:val="22"/>
          <w:szCs w:val="22"/>
        </w:rPr>
        <w:t xml:space="preserve"> </w:t>
      </w:r>
      <w:r>
        <w:rPr>
          <w:rFonts w:ascii="Arial Narrow" w:hAnsi="Arial Narrow"/>
          <w:b/>
          <w:bCs/>
          <w:color w:val="000000"/>
          <w:spacing w:val="-4"/>
          <w:sz w:val="22"/>
          <w:szCs w:val="22"/>
        </w:rPr>
        <w:t>Ministerstvo</w:t>
      </w:r>
      <w:r w:rsidR="00900733">
        <w:rPr>
          <w:rFonts w:ascii="Arial Narrow" w:hAnsi="Arial Narrow"/>
          <w:b/>
          <w:bCs/>
          <w:color w:val="000000"/>
          <w:spacing w:val="-4"/>
          <w:sz w:val="22"/>
          <w:szCs w:val="22"/>
        </w:rPr>
        <w:t>m</w:t>
      </w:r>
      <w:r>
        <w:rPr>
          <w:rFonts w:ascii="Arial Narrow" w:hAnsi="Arial Narrow"/>
          <w:b/>
          <w:bCs/>
          <w:color w:val="000000"/>
          <w:spacing w:val="-4"/>
          <w:sz w:val="22"/>
          <w:szCs w:val="22"/>
        </w:rPr>
        <w:t xml:space="preserve"> vnútra Slovenskej republiky</w:t>
      </w:r>
    </w:p>
    <w:p w14:paraId="5212E816" w14:textId="77777777" w:rsidR="00FA3CC1" w:rsidRDefault="00FA3CC1" w:rsidP="00FA3CC1">
      <w:pPr>
        <w:shd w:val="clear" w:color="auto" w:fill="FFFFFF"/>
        <w:tabs>
          <w:tab w:val="clear" w:pos="2160"/>
          <w:tab w:val="left" w:pos="0"/>
        </w:tabs>
        <w:jc w:val="both"/>
        <w:rPr>
          <w:rFonts w:ascii="Arial Narrow" w:hAnsi="Arial Narrow"/>
          <w:b/>
          <w:bCs/>
          <w:color w:val="000000"/>
          <w:spacing w:val="-4"/>
          <w:sz w:val="22"/>
          <w:szCs w:val="22"/>
        </w:rPr>
      </w:pPr>
      <w:r>
        <w:rPr>
          <w:rFonts w:ascii="Arial Narrow" w:hAnsi="Arial Narrow"/>
          <w:b/>
          <w:bCs/>
          <w:color w:val="000000"/>
          <w:spacing w:val="-4"/>
          <w:sz w:val="22"/>
          <w:szCs w:val="22"/>
        </w:rPr>
        <w:t>Sídlo:</w:t>
      </w:r>
      <w:r>
        <w:rPr>
          <w:rFonts w:ascii="Arial Narrow" w:hAnsi="Arial Narrow"/>
          <w:b/>
          <w:bCs/>
          <w:color w:val="000000"/>
          <w:spacing w:val="-4"/>
          <w:sz w:val="22"/>
          <w:szCs w:val="22"/>
        </w:rPr>
        <w:tab/>
      </w:r>
      <w:r>
        <w:rPr>
          <w:rFonts w:ascii="Arial Narrow" w:hAnsi="Arial Narrow"/>
          <w:b/>
          <w:bCs/>
          <w:color w:val="000000"/>
          <w:spacing w:val="-2"/>
          <w:sz w:val="22"/>
          <w:szCs w:val="22"/>
        </w:rPr>
        <w:t xml:space="preserve">Pribinova 2, </w:t>
      </w:r>
      <w:r>
        <w:rPr>
          <w:rFonts w:ascii="Arial Narrow" w:hAnsi="Arial Narrow"/>
          <w:b/>
          <w:bCs/>
          <w:color w:val="000000"/>
          <w:spacing w:val="2"/>
          <w:sz w:val="22"/>
          <w:szCs w:val="22"/>
        </w:rPr>
        <w:t>812 72 Bratislava, Slovenská republika</w:t>
      </w:r>
    </w:p>
    <w:p w14:paraId="3A5E6777" w14:textId="77777777" w:rsidR="00FA3CC1" w:rsidRDefault="00FA3CC1" w:rsidP="00FA3CC1">
      <w:pPr>
        <w:shd w:val="clear" w:color="auto" w:fill="FFFFFF"/>
        <w:jc w:val="both"/>
        <w:rPr>
          <w:rFonts w:ascii="Arial Narrow" w:hAnsi="Arial Narrow"/>
          <w:color w:val="000000"/>
          <w:spacing w:val="-3"/>
          <w:sz w:val="22"/>
          <w:szCs w:val="22"/>
        </w:rPr>
      </w:pPr>
      <w:r>
        <w:rPr>
          <w:rFonts w:ascii="Arial Narrow" w:hAnsi="Arial Narrow"/>
          <w:color w:val="000000"/>
          <w:spacing w:val="-3"/>
          <w:sz w:val="22"/>
          <w:szCs w:val="22"/>
        </w:rPr>
        <w:t>IČO:</w:t>
      </w:r>
      <w:r>
        <w:rPr>
          <w:rFonts w:ascii="Arial Narrow" w:hAnsi="Arial Narrow"/>
          <w:color w:val="000000"/>
          <w:spacing w:val="-3"/>
          <w:sz w:val="22"/>
          <w:szCs w:val="22"/>
        </w:rPr>
        <w:tab/>
      </w:r>
      <w:r>
        <w:rPr>
          <w:rFonts w:ascii="Arial Narrow" w:hAnsi="Arial Narrow"/>
          <w:color w:val="000000"/>
          <w:spacing w:val="-3"/>
          <w:sz w:val="22"/>
          <w:szCs w:val="22"/>
        </w:rPr>
        <w:tab/>
        <w:t>00 151 866</w:t>
      </w:r>
    </w:p>
    <w:p w14:paraId="52B4010B" w14:textId="77777777" w:rsidR="00FA3CC1" w:rsidRDefault="00FA3CC1" w:rsidP="00FA3CC1">
      <w:pPr>
        <w:shd w:val="clear" w:color="auto" w:fill="FFFFFF"/>
        <w:jc w:val="both"/>
        <w:rPr>
          <w:rFonts w:ascii="Arial Narrow" w:hAnsi="Arial Narrow"/>
          <w:color w:val="000000"/>
          <w:spacing w:val="-3"/>
          <w:sz w:val="22"/>
          <w:szCs w:val="22"/>
        </w:rPr>
      </w:pPr>
      <w:r>
        <w:rPr>
          <w:rFonts w:ascii="Arial Narrow" w:hAnsi="Arial Narrow"/>
          <w:color w:val="000000"/>
          <w:spacing w:val="-3"/>
          <w:sz w:val="22"/>
          <w:szCs w:val="22"/>
        </w:rPr>
        <w:t xml:space="preserve">Identifikačné číslo pre DPH: </w:t>
      </w:r>
      <w:r>
        <w:rPr>
          <w:rFonts w:ascii="Arial Narrow" w:hAnsi="Arial Narrow"/>
          <w:color w:val="000000"/>
          <w:spacing w:val="-3"/>
          <w:sz w:val="22"/>
          <w:szCs w:val="22"/>
        </w:rPr>
        <w:tab/>
        <w:t>SK 2020571520</w:t>
      </w:r>
    </w:p>
    <w:p w14:paraId="5E98E167" w14:textId="77777777" w:rsidR="00FA3CC1" w:rsidRPr="001D0FF8" w:rsidRDefault="00FA3CC1" w:rsidP="00FA3CC1">
      <w:pPr>
        <w:shd w:val="clear" w:color="auto" w:fill="FFFFFF"/>
        <w:jc w:val="both"/>
        <w:rPr>
          <w:rFonts w:ascii="Arial Narrow" w:hAnsi="Arial Narrow"/>
          <w:color w:val="000000"/>
          <w:spacing w:val="-3"/>
          <w:sz w:val="22"/>
          <w:szCs w:val="22"/>
        </w:rPr>
      </w:pPr>
      <w:r>
        <w:rPr>
          <w:rFonts w:ascii="Arial Narrow" w:hAnsi="Arial Narrow"/>
          <w:sz w:val="22"/>
          <w:szCs w:val="22"/>
        </w:rPr>
        <w:t xml:space="preserve">Bankové spojenie: </w:t>
      </w:r>
      <w:r>
        <w:rPr>
          <w:rFonts w:ascii="Arial Narrow" w:hAnsi="Arial Narrow"/>
          <w:sz w:val="22"/>
          <w:szCs w:val="22"/>
        </w:rPr>
        <w:tab/>
      </w:r>
      <w:r>
        <w:rPr>
          <w:rFonts w:ascii="Arial Narrow" w:hAnsi="Arial Narrow"/>
          <w:sz w:val="22"/>
          <w:szCs w:val="22"/>
        </w:rPr>
        <w:tab/>
        <w:t>Štátna pokladnica</w:t>
      </w:r>
    </w:p>
    <w:p w14:paraId="2A0C2787" w14:textId="77777777" w:rsidR="00FA3CC1" w:rsidRDefault="00FA3CC1" w:rsidP="00FA3CC1">
      <w:pPr>
        <w:shd w:val="clear" w:color="auto" w:fill="FFFFFF"/>
        <w:jc w:val="both"/>
        <w:rPr>
          <w:rFonts w:ascii="Arial Narrow" w:hAnsi="Arial Narrow"/>
          <w:color w:val="000000"/>
          <w:spacing w:val="-3"/>
          <w:sz w:val="22"/>
          <w:szCs w:val="22"/>
        </w:rPr>
      </w:pPr>
      <w:r>
        <w:rPr>
          <w:rFonts w:ascii="Arial Narrow" w:hAnsi="Arial Narrow"/>
          <w:color w:val="000000"/>
          <w:spacing w:val="-3"/>
          <w:sz w:val="22"/>
          <w:szCs w:val="22"/>
        </w:rPr>
        <w:t xml:space="preserve">Číslo účtu: </w:t>
      </w:r>
      <w:r>
        <w:rPr>
          <w:rFonts w:ascii="Arial Narrow" w:hAnsi="Arial Narrow"/>
          <w:color w:val="000000"/>
          <w:spacing w:val="-3"/>
          <w:sz w:val="22"/>
          <w:szCs w:val="22"/>
        </w:rPr>
        <w:tab/>
      </w:r>
      <w:r>
        <w:rPr>
          <w:rFonts w:ascii="Arial Narrow" w:hAnsi="Arial Narrow"/>
          <w:color w:val="000000"/>
          <w:spacing w:val="-3"/>
          <w:sz w:val="22"/>
          <w:szCs w:val="22"/>
        </w:rPr>
        <w:tab/>
        <w:t>7000180023 / 8180</w:t>
      </w:r>
    </w:p>
    <w:p w14:paraId="2F552A3B" w14:textId="77777777" w:rsidR="00B04FD7" w:rsidRPr="0022576E" w:rsidRDefault="00FA3CC1" w:rsidP="00B04FD7">
      <w:pPr>
        <w:keepNext/>
        <w:jc w:val="both"/>
        <w:rPr>
          <w:rFonts w:ascii="Arial Narrow" w:hAnsi="Arial Narrow"/>
          <w:sz w:val="22"/>
          <w:szCs w:val="22"/>
        </w:rPr>
      </w:pPr>
      <w:r>
        <w:rPr>
          <w:rFonts w:ascii="Arial Narrow" w:hAnsi="Arial Narrow"/>
          <w:color w:val="000000"/>
          <w:spacing w:val="-2"/>
          <w:sz w:val="22"/>
          <w:szCs w:val="22"/>
        </w:rPr>
        <w:t>Osoba oprávnená konať:</w:t>
      </w:r>
      <w:r>
        <w:rPr>
          <w:rFonts w:ascii="Arial Narrow" w:hAnsi="Arial Narrow"/>
          <w:color w:val="000000"/>
          <w:spacing w:val="-2"/>
          <w:sz w:val="22"/>
          <w:szCs w:val="22"/>
        </w:rPr>
        <w:tab/>
      </w:r>
      <w:r>
        <w:rPr>
          <w:rFonts w:ascii="Arial Narrow" w:hAnsi="Arial Narrow"/>
          <w:color w:val="000000"/>
          <w:spacing w:val="-2"/>
          <w:sz w:val="22"/>
          <w:szCs w:val="22"/>
        </w:rPr>
        <w:tab/>
      </w:r>
      <w:r w:rsidR="00BA3F7F">
        <w:rPr>
          <w:rFonts w:ascii="Arial Narrow" w:hAnsi="Arial Narrow"/>
          <w:sz w:val="22"/>
          <w:szCs w:val="22"/>
        </w:rPr>
        <w:t>Mgr. Ján Lazar</w:t>
      </w:r>
      <w:r w:rsidR="00B04FD7" w:rsidRPr="0022576E">
        <w:rPr>
          <w:rFonts w:ascii="Arial Narrow" w:hAnsi="Arial Narrow"/>
          <w:sz w:val="22"/>
          <w:szCs w:val="22"/>
        </w:rPr>
        <w:t>.</w:t>
      </w:r>
    </w:p>
    <w:p w14:paraId="7141D825" w14:textId="77777777" w:rsidR="00B04FD7" w:rsidRPr="0022576E" w:rsidRDefault="00BA3F7F" w:rsidP="00B255C8">
      <w:pPr>
        <w:keepNext/>
        <w:ind w:left="2880"/>
        <w:jc w:val="both"/>
        <w:rPr>
          <w:rFonts w:ascii="Arial Narrow" w:hAnsi="Arial Narrow"/>
          <w:sz w:val="22"/>
          <w:szCs w:val="22"/>
        </w:rPr>
      </w:pPr>
      <w:r>
        <w:rPr>
          <w:rFonts w:ascii="Arial Narrow" w:hAnsi="Arial Narrow"/>
          <w:sz w:val="22"/>
          <w:szCs w:val="22"/>
        </w:rPr>
        <w:t xml:space="preserve">Štátny tajomník </w:t>
      </w:r>
      <w:r w:rsidR="00B04FD7" w:rsidRPr="0022576E">
        <w:rPr>
          <w:rFonts w:ascii="Arial Narrow" w:hAnsi="Arial Narrow"/>
          <w:sz w:val="22"/>
          <w:szCs w:val="22"/>
        </w:rPr>
        <w:t>Ministerstva vnútra SR</w:t>
      </w:r>
    </w:p>
    <w:p w14:paraId="060E04EC" w14:textId="77777777" w:rsidR="00B04FD7" w:rsidRPr="0022576E" w:rsidRDefault="00B04FD7" w:rsidP="00B04FD7">
      <w:pPr>
        <w:keepNext/>
        <w:ind w:left="2880"/>
        <w:jc w:val="both"/>
        <w:rPr>
          <w:rFonts w:ascii="Arial Narrow" w:hAnsi="Arial Narrow"/>
          <w:sz w:val="22"/>
          <w:szCs w:val="22"/>
        </w:rPr>
      </w:pPr>
      <w:r w:rsidRPr="0022576E">
        <w:rPr>
          <w:rFonts w:ascii="Arial Narrow" w:hAnsi="Arial Narrow"/>
          <w:sz w:val="22"/>
          <w:szCs w:val="22"/>
        </w:rPr>
        <w:t>Na základe plnej moci č.p: K</w:t>
      </w:r>
      <w:r w:rsidR="00BE761A">
        <w:rPr>
          <w:rFonts w:ascii="Arial Narrow" w:hAnsi="Arial Narrow"/>
          <w:sz w:val="22"/>
          <w:szCs w:val="22"/>
        </w:rPr>
        <w:t>M-OPS-2020</w:t>
      </w:r>
      <w:r w:rsidRPr="0022576E">
        <w:rPr>
          <w:rFonts w:ascii="Arial Narrow" w:hAnsi="Arial Narrow"/>
          <w:sz w:val="22"/>
          <w:szCs w:val="22"/>
        </w:rPr>
        <w:t>/00</w:t>
      </w:r>
      <w:r w:rsidR="00BE761A">
        <w:rPr>
          <w:rFonts w:ascii="Arial Narrow" w:hAnsi="Arial Narrow"/>
          <w:sz w:val="22"/>
          <w:szCs w:val="22"/>
        </w:rPr>
        <w:t>2357</w:t>
      </w:r>
      <w:r w:rsidRPr="0022576E">
        <w:rPr>
          <w:rFonts w:ascii="Arial Narrow" w:hAnsi="Arial Narrow"/>
          <w:sz w:val="22"/>
          <w:szCs w:val="22"/>
        </w:rPr>
        <w:t>-0</w:t>
      </w:r>
      <w:r w:rsidR="00BE761A">
        <w:rPr>
          <w:rFonts w:ascii="Arial Narrow" w:hAnsi="Arial Narrow"/>
          <w:sz w:val="22"/>
          <w:szCs w:val="22"/>
        </w:rPr>
        <w:t>88</w:t>
      </w:r>
      <w:r w:rsidRPr="0022576E">
        <w:rPr>
          <w:rFonts w:ascii="Arial Narrow" w:hAnsi="Arial Narrow"/>
          <w:sz w:val="22"/>
          <w:szCs w:val="22"/>
        </w:rPr>
        <w:t xml:space="preserve"> </w:t>
      </w:r>
    </w:p>
    <w:p w14:paraId="62DF806A" w14:textId="77777777" w:rsidR="00B04FD7" w:rsidRPr="0022576E" w:rsidRDefault="00B04FD7" w:rsidP="00B04FD7">
      <w:pPr>
        <w:keepNext/>
        <w:ind w:left="2880"/>
        <w:jc w:val="both"/>
        <w:rPr>
          <w:rFonts w:ascii="Arial Narrow" w:hAnsi="Arial Narrow"/>
          <w:sz w:val="22"/>
          <w:szCs w:val="22"/>
        </w:rPr>
      </w:pPr>
      <w:r w:rsidRPr="0022576E">
        <w:rPr>
          <w:rFonts w:ascii="Arial Narrow" w:hAnsi="Arial Narrow"/>
          <w:sz w:val="22"/>
          <w:szCs w:val="22"/>
        </w:rPr>
        <w:t xml:space="preserve">zo dňa </w:t>
      </w:r>
      <w:r w:rsidR="00BE761A">
        <w:rPr>
          <w:rFonts w:ascii="Arial Narrow" w:hAnsi="Arial Narrow"/>
          <w:sz w:val="22"/>
          <w:szCs w:val="22"/>
        </w:rPr>
        <w:t>20</w:t>
      </w:r>
      <w:r w:rsidRPr="0022576E">
        <w:rPr>
          <w:rFonts w:ascii="Arial Narrow" w:hAnsi="Arial Narrow"/>
          <w:sz w:val="22"/>
          <w:szCs w:val="22"/>
        </w:rPr>
        <w:t xml:space="preserve">. </w:t>
      </w:r>
      <w:r w:rsidR="00BE761A">
        <w:rPr>
          <w:rFonts w:ascii="Arial Narrow" w:hAnsi="Arial Narrow"/>
          <w:sz w:val="22"/>
          <w:szCs w:val="22"/>
        </w:rPr>
        <w:t xml:space="preserve">apríla </w:t>
      </w:r>
      <w:r w:rsidRPr="0022576E">
        <w:rPr>
          <w:rFonts w:ascii="Arial Narrow" w:hAnsi="Arial Narrow"/>
          <w:sz w:val="22"/>
          <w:szCs w:val="22"/>
        </w:rPr>
        <w:t xml:space="preserve"> 20</w:t>
      </w:r>
      <w:r w:rsidR="00BE761A">
        <w:rPr>
          <w:rFonts w:ascii="Arial Narrow" w:hAnsi="Arial Narrow"/>
          <w:sz w:val="22"/>
          <w:szCs w:val="22"/>
        </w:rPr>
        <w:t>20</w:t>
      </w:r>
    </w:p>
    <w:p w14:paraId="334E4291" w14:textId="77777777" w:rsidR="00FA3CC1" w:rsidRDefault="00FA3CC1" w:rsidP="00B04FD7">
      <w:pPr>
        <w:shd w:val="clear" w:color="auto" w:fill="FFFFFF"/>
        <w:jc w:val="both"/>
        <w:rPr>
          <w:rFonts w:ascii="Arial Narrow" w:hAnsi="Arial Narrow"/>
          <w:i/>
          <w:iCs/>
          <w:sz w:val="22"/>
          <w:szCs w:val="22"/>
        </w:rPr>
      </w:pPr>
      <w:r>
        <w:rPr>
          <w:rFonts w:ascii="Arial Narrow" w:hAnsi="Arial Narrow"/>
          <w:i/>
          <w:iCs/>
          <w:sz w:val="22"/>
          <w:szCs w:val="22"/>
        </w:rPr>
        <w:t xml:space="preserve">(ďalej </w:t>
      </w:r>
      <w:r w:rsidR="00B255C8" w:rsidRPr="00B255C8">
        <w:rPr>
          <w:rFonts w:ascii="Arial Narrow" w:hAnsi="Arial Narrow"/>
          <w:i/>
          <w:iCs/>
          <w:sz w:val="22"/>
          <w:szCs w:val="22"/>
        </w:rPr>
        <w:t>tiež</w:t>
      </w:r>
      <w:r w:rsidR="00B255C8" w:rsidRPr="00AF7FFA">
        <w:rPr>
          <w:rFonts w:cs="Arial"/>
          <w:szCs w:val="22"/>
          <w:lang w:eastAsia="zh-TW"/>
        </w:rPr>
        <w:t xml:space="preserve"> </w:t>
      </w:r>
      <w:r>
        <w:rPr>
          <w:rFonts w:ascii="Arial Narrow" w:hAnsi="Arial Narrow"/>
          <w:i/>
          <w:iCs/>
          <w:sz w:val="22"/>
          <w:szCs w:val="22"/>
        </w:rPr>
        <w:t>len „kupujúci“)</w:t>
      </w:r>
    </w:p>
    <w:p w14:paraId="5C5C8945" w14:textId="77777777" w:rsidR="00EB3EFA" w:rsidRDefault="00E809F0">
      <w:pPr>
        <w:jc w:val="both"/>
        <w:rPr>
          <w:rFonts w:ascii="Arial Narrow" w:hAnsi="Arial Narrow"/>
          <w:sz w:val="22"/>
          <w:szCs w:val="22"/>
        </w:rPr>
      </w:pPr>
      <w:r>
        <w:rPr>
          <w:rFonts w:ascii="Arial Narrow" w:hAnsi="Arial Narrow"/>
          <w:sz w:val="22"/>
          <w:szCs w:val="22"/>
        </w:rPr>
        <w:t xml:space="preserve">     </w:t>
      </w:r>
    </w:p>
    <w:p w14:paraId="650AF8AD" w14:textId="77777777" w:rsidR="00EB3EFA" w:rsidRDefault="00EB3EFA">
      <w:pPr>
        <w:jc w:val="both"/>
        <w:rPr>
          <w:rFonts w:ascii="Arial Narrow" w:hAnsi="Arial Narrow"/>
          <w:sz w:val="22"/>
          <w:szCs w:val="22"/>
        </w:rPr>
      </w:pPr>
    </w:p>
    <w:p w14:paraId="70F2F22A" w14:textId="77777777" w:rsidR="00EB3EFA" w:rsidRDefault="00EB3EFA">
      <w:pPr>
        <w:jc w:val="center"/>
        <w:rPr>
          <w:rFonts w:ascii="Arial Narrow" w:hAnsi="Arial Narrow"/>
          <w:b/>
          <w:bCs/>
          <w:sz w:val="22"/>
          <w:szCs w:val="22"/>
        </w:rPr>
      </w:pPr>
    </w:p>
    <w:p w14:paraId="334135FC" w14:textId="77777777" w:rsidR="00EB3EFA" w:rsidRDefault="00E809F0">
      <w:pPr>
        <w:jc w:val="center"/>
        <w:rPr>
          <w:rFonts w:ascii="Arial Narrow" w:hAnsi="Arial Narrow"/>
          <w:b/>
          <w:bCs/>
          <w:sz w:val="22"/>
          <w:szCs w:val="22"/>
        </w:rPr>
      </w:pPr>
      <w:r>
        <w:rPr>
          <w:rFonts w:ascii="Arial Narrow" w:hAnsi="Arial Narrow"/>
          <w:b/>
          <w:bCs/>
          <w:sz w:val="22"/>
          <w:szCs w:val="22"/>
        </w:rPr>
        <w:t>Článok I</w:t>
      </w:r>
    </w:p>
    <w:p w14:paraId="67C0E0C8" w14:textId="23EE66CC" w:rsidR="00FA3CC1" w:rsidRDefault="00FA3CC1" w:rsidP="00FA3CC1">
      <w:pPr>
        <w:jc w:val="center"/>
        <w:rPr>
          <w:rFonts w:ascii="Arial Narrow" w:hAnsi="Arial Narrow"/>
          <w:b/>
          <w:bCs/>
          <w:sz w:val="22"/>
          <w:szCs w:val="22"/>
        </w:rPr>
      </w:pPr>
      <w:r>
        <w:rPr>
          <w:rFonts w:ascii="Arial Narrow" w:hAnsi="Arial Narrow"/>
          <w:b/>
          <w:bCs/>
          <w:sz w:val="22"/>
          <w:szCs w:val="22"/>
        </w:rPr>
        <w:t xml:space="preserve">Predmet </w:t>
      </w:r>
      <w:r w:rsidR="009757E8">
        <w:rPr>
          <w:rFonts w:ascii="Arial Narrow" w:hAnsi="Arial Narrow"/>
          <w:b/>
          <w:bCs/>
          <w:sz w:val="22"/>
          <w:szCs w:val="22"/>
        </w:rPr>
        <w:t>dohody</w:t>
      </w:r>
    </w:p>
    <w:p w14:paraId="6D7C497F" w14:textId="77777777" w:rsidR="00EB3EFA" w:rsidRDefault="00EB3EFA">
      <w:pPr>
        <w:jc w:val="center"/>
        <w:rPr>
          <w:rFonts w:ascii="Arial Narrow" w:hAnsi="Arial Narrow"/>
          <w:b/>
          <w:bCs/>
          <w:sz w:val="22"/>
          <w:szCs w:val="22"/>
        </w:rPr>
      </w:pPr>
    </w:p>
    <w:p w14:paraId="541C7C1B" w14:textId="0BEA72E9" w:rsidR="00FD24F5" w:rsidRDefault="00FA3CC1" w:rsidP="0034592B">
      <w:pPr>
        <w:numPr>
          <w:ilvl w:val="0"/>
          <w:numId w:val="54"/>
        </w:numPr>
        <w:tabs>
          <w:tab w:val="clear" w:pos="796"/>
          <w:tab w:val="clear" w:pos="2160"/>
          <w:tab w:val="clear" w:pos="2880"/>
          <w:tab w:val="clear" w:pos="4500"/>
          <w:tab w:val="left" w:pos="567"/>
          <w:tab w:val="left" w:pos="709"/>
        </w:tabs>
        <w:ind w:left="284"/>
        <w:jc w:val="both"/>
        <w:rPr>
          <w:rFonts w:ascii="Arial Narrow" w:hAnsi="Arial Narrow"/>
          <w:sz w:val="22"/>
          <w:szCs w:val="22"/>
        </w:rPr>
      </w:pPr>
      <w:r>
        <w:rPr>
          <w:rFonts w:ascii="Arial Narrow" w:hAnsi="Arial Narrow"/>
          <w:sz w:val="22"/>
          <w:szCs w:val="22"/>
        </w:rPr>
        <w:t xml:space="preserve">Predmetom tejto </w:t>
      </w:r>
      <w:r w:rsidR="00900733">
        <w:rPr>
          <w:rFonts w:ascii="Arial Narrow" w:hAnsi="Arial Narrow"/>
          <w:sz w:val="22"/>
          <w:szCs w:val="22"/>
        </w:rPr>
        <w:t xml:space="preserve">dohody </w:t>
      </w:r>
      <w:r>
        <w:rPr>
          <w:rFonts w:ascii="Arial Narrow" w:hAnsi="Arial Narrow"/>
          <w:sz w:val="22"/>
          <w:szCs w:val="22"/>
        </w:rPr>
        <w:t xml:space="preserve">je záväzok predávajúceho </w:t>
      </w:r>
      <w:r w:rsidR="000F1FB3">
        <w:rPr>
          <w:rFonts w:ascii="Arial Narrow" w:hAnsi="Arial Narrow"/>
          <w:sz w:val="22"/>
          <w:szCs w:val="22"/>
        </w:rPr>
        <w:t xml:space="preserve">vyvinúť, </w:t>
      </w:r>
      <w:r>
        <w:rPr>
          <w:rFonts w:ascii="Arial Narrow" w:hAnsi="Arial Narrow"/>
          <w:sz w:val="22"/>
          <w:szCs w:val="22"/>
        </w:rPr>
        <w:t xml:space="preserve">vyrobiť a dodať kupujúcemu </w:t>
      </w:r>
      <w:r w:rsidR="00FD24F5">
        <w:rPr>
          <w:rFonts w:ascii="Arial Narrow" w:hAnsi="Arial Narrow"/>
          <w:sz w:val="22"/>
          <w:szCs w:val="22"/>
        </w:rPr>
        <w:br/>
      </w:r>
      <w:r>
        <w:rPr>
          <w:rFonts w:ascii="Arial Narrow" w:hAnsi="Arial Narrow"/>
          <w:sz w:val="22"/>
          <w:szCs w:val="22"/>
        </w:rPr>
        <w:t xml:space="preserve">(i) </w:t>
      </w:r>
      <w:r w:rsidR="00FD24F5">
        <w:rPr>
          <w:rFonts w:ascii="Arial Narrow" w:hAnsi="Arial Narrow"/>
          <w:sz w:val="22"/>
          <w:szCs w:val="22"/>
        </w:rPr>
        <w:tab/>
      </w:r>
      <w:r w:rsidR="005D32B3">
        <w:rPr>
          <w:rFonts w:ascii="Arial Narrow" w:hAnsi="Arial Narrow"/>
          <w:sz w:val="22"/>
          <w:szCs w:val="22"/>
        </w:rPr>
        <w:tab/>
      </w:r>
      <w:r>
        <w:rPr>
          <w:rFonts w:ascii="Arial Narrow" w:hAnsi="Arial Narrow"/>
          <w:sz w:val="22"/>
          <w:szCs w:val="22"/>
        </w:rPr>
        <w:t>čistopisy dokladov Slovenskej republiky (ďalej len „</w:t>
      </w:r>
      <w:r w:rsidRPr="00FD24F5">
        <w:rPr>
          <w:rFonts w:ascii="Arial Narrow" w:hAnsi="Arial Narrow"/>
          <w:b/>
          <w:sz w:val="22"/>
          <w:szCs w:val="22"/>
        </w:rPr>
        <w:t>čistopisy</w:t>
      </w:r>
      <w:r>
        <w:rPr>
          <w:rFonts w:ascii="Arial Narrow" w:hAnsi="Arial Narrow"/>
          <w:sz w:val="22"/>
          <w:szCs w:val="22"/>
        </w:rPr>
        <w:t xml:space="preserve">“), </w:t>
      </w:r>
    </w:p>
    <w:p w14:paraId="63D1F218" w14:textId="3C46FD1B" w:rsidR="00FD24F5" w:rsidRDefault="00FA3CC1" w:rsidP="00FD24F5">
      <w:pPr>
        <w:tabs>
          <w:tab w:val="clear" w:pos="2160"/>
          <w:tab w:val="clear" w:pos="2880"/>
          <w:tab w:val="clear" w:pos="4500"/>
          <w:tab w:val="left" w:pos="720"/>
        </w:tabs>
        <w:ind w:left="284"/>
        <w:jc w:val="both"/>
        <w:rPr>
          <w:rFonts w:ascii="Arial Narrow" w:hAnsi="Arial Narrow"/>
          <w:sz w:val="22"/>
          <w:szCs w:val="22"/>
        </w:rPr>
      </w:pPr>
      <w:r>
        <w:rPr>
          <w:rFonts w:ascii="Arial Narrow" w:hAnsi="Arial Narrow"/>
          <w:sz w:val="22"/>
          <w:szCs w:val="22"/>
        </w:rPr>
        <w:t xml:space="preserve">(ii) </w:t>
      </w:r>
      <w:r w:rsidR="00FD24F5">
        <w:rPr>
          <w:rFonts w:ascii="Arial Narrow" w:hAnsi="Arial Narrow"/>
          <w:sz w:val="22"/>
          <w:szCs w:val="22"/>
        </w:rPr>
        <w:tab/>
      </w:r>
      <w:r>
        <w:rPr>
          <w:rFonts w:ascii="Arial Narrow" w:hAnsi="Arial Narrow"/>
          <w:sz w:val="22"/>
          <w:szCs w:val="22"/>
        </w:rPr>
        <w:t xml:space="preserve">vzory čistopisov, ako sú špecifikované v tejto </w:t>
      </w:r>
      <w:r w:rsidR="009757E8">
        <w:rPr>
          <w:rFonts w:ascii="Arial Narrow" w:hAnsi="Arial Narrow"/>
          <w:sz w:val="22"/>
          <w:szCs w:val="22"/>
        </w:rPr>
        <w:t>dohode</w:t>
      </w:r>
      <w:r>
        <w:rPr>
          <w:rFonts w:ascii="Arial Narrow" w:hAnsi="Arial Narrow"/>
          <w:sz w:val="22"/>
          <w:szCs w:val="22"/>
        </w:rPr>
        <w:t xml:space="preserve"> (ďalej len „</w:t>
      </w:r>
      <w:r w:rsidRPr="00FD24F5">
        <w:rPr>
          <w:rFonts w:ascii="Arial Narrow" w:hAnsi="Arial Narrow"/>
          <w:b/>
          <w:sz w:val="22"/>
          <w:szCs w:val="22"/>
        </w:rPr>
        <w:t>specimen</w:t>
      </w:r>
      <w:r>
        <w:rPr>
          <w:rFonts w:ascii="Arial Narrow" w:hAnsi="Arial Narrow"/>
          <w:sz w:val="22"/>
          <w:szCs w:val="22"/>
        </w:rPr>
        <w:t xml:space="preserve">“), </w:t>
      </w:r>
    </w:p>
    <w:p w14:paraId="08417E34" w14:textId="77777777" w:rsidR="00FD24F5" w:rsidRDefault="00FA3CC1" w:rsidP="00FD24F5">
      <w:pPr>
        <w:tabs>
          <w:tab w:val="clear" w:pos="2160"/>
          <w:tab w:val="clear" w:pos="2880"/>
          <w:tab w:val="clear" w:pos="4500"/>
          <w:tab w:val="left" w:pos="720"/>
        </w:tabs>
        <w:ind w:left="284"/>
        <w:jc w:val="both"/>
        <w:rPr>
          <w:rFonts w:ascii="Arial Narrow" w:hAnsi="Arial Narrow"/>
          <w:sz w:val="22"/>
          <w:szCs w:val="22"/>
        </w:rPr>
      </w:pPr>
      <w:r>
        <w:rPr>
          <w:rFonts w:ascii="Arial Narrow" w:hAnsi="Arial Narrow"/>
          <w:sz w:val="22"/>
          <w:szCs w:val="22"/>
        </w:rPr>
        <w:t xml:space="preserve">(iii) </w:t>
      </w:r>
      <w:r w:rsidR="00FD24F5">
        <w:rPr>
          <w:rFonts w:ascii="Arial Narrow" w:hAnsi="Arial Narrow"/>
          <w:sz w:val="22"/>
          <w:szCs w:val="22"/>
        </w:rPr>
        <w:tab/>
      </w:r>
      <w:r>
        <w:rPr>
          <w:rFonts w:ascii="Arial Narrow" w:hAnsi="Arial Narrow"/>
          <w:sz w:val="22"/>
          <w:szCs w:val="22"/>
        </w:rPr>
        <w:t>skúšobné vzory čistopisov na otestovanie v personalizačných zariadeniac</w:t>
      </w:r>
      <w:r w:rsidR="00FD24F5">
        <w:rPr>
          <w:rFonts w:ascii="Arial Narrow" w:hAnsi="Arial Narrow"/>
          <w:sz w:val="22"/>
          <w:szCs w:val="22"/>
        </w:rPr>
        <w:t>h (ďalej len „</w:t>
      </w:r>
      <w:r w:rsidR="00FD24F5" w:rsidRPr="00FD24F5">
        <w:rPr>
          <w:rFonts w:ascii="Arial Narrow" w:hAnsi="Arial Narrow"/>
          <w:b/>
          <w:sz w:val="22"/>
          <w:szCs w:val="22"/>
        </w:rPr>
        <w:t xml:space="preserve">skúšobné </w:t>
      </w:r>
      <w:r w:rsidR="00FD24F5">
        <w:rPr>
          <w:rFonts w:ascii="Arial Narrow" w:hAnsi="Arial Narrow"/>
          <w:b/>
          <w:sz w:val="22"/>
          <w:szCs w:val="22"/>
        </w:rPr>
        <w:br/>
        <w:t xml:space="preserve">        </w:t>
      </w:r>
      <w:r w:rsidR="00FD24F5" w:rsidRPr="00FD24F5">
        <w:rPr>
          <w:rFonts w:ascii="Arial Narrow" w:hAnsi="Arial Narrow"/>
          <w:b/>
          <w:sz w:val="22"/>
          <w:szCs w:val="22"/>
        </w:rPr>
        <w:t>vzory</w:t>
      </w:r>
      <w:r w:rsidR="00FD24F5">
        <w:rPr>
          <w:rFonts w:ascii="Arial Narrow" w:hAnsi="Arial Narrow"/>
          <w:sz w:val="22"/>
          <w:szCs w:val="22"/>
        </w:rPr>
        <w:t xml:space="preserve">“) </w:t>
      </w:r>
      <w:r>
        <w:rPr>
          <w:rFonts w:ascii="Arial Narrow" w:hAnsi="Arial Narrow"/>
          <w:sz w:val="22"/>
          <w:szCs w:val="22"/>
        </w:rPr>
        <w:t xml:space="preserve"> </w:t>
      </w:r>
    </w:p>
    <w:p w14:paraId="5393518E" w14:textId="77777777" w:rsidR="00FD24F5" w:rsidRDefault="00FA3CC1" w:rsidP="00FD24F5">
      <w:pPr>
        <w:tabs>
          <w:tab w:val="clear" w:pos="2160"/>
          <w:tab w:val="clear" w:pos="2880"/>
          <w:tab w:val="clear" w:pos="4500"/>
          <w:tab w:val="left" w:pos="720"/>
        </w:tabs>
        <w:ind w:left="284"/>
        <w:jc w:val="both"/>
        <w:rPr>
          <w:rFonts w:ascii="Arial Narrow" w:hAnsi="Arial Narrow"/>
          <w:sz w:val="22"/>
          <w:szCs w:val="22"/>
        </w:rPr>
      </w:pPr>
      <w:r>
        <w:rPr>
          <w:rFonts w:ascii="Arial Narrow" w:hAnsi="Arial Narrow"/>
          <w:sz w:val="22"/>
          <w:szCs w:val="22"/>
        </w:rPr>
        <w:t xml:space="preserve">(iv) </w:t>
      </w:r>
      <w:r w:rsidR="00FD24F5">
        <w:rPr>
          <w:rFonts w:ascii="Arial Narrow" w:hAnsi="Arial Narrow"/>
          <w:sz w:val="22"/>
          <w:szCs w:val="22"/>
        </w:rPr>
        <w:tab/>
      </w:r>
      <w:r>
        <w:rPr>
          <w:rFonts w:ascii="Arial Narrow" w:hAnsi="Arial Narrow"/>
          <w:sz w:val="22"/>
          <w:szCs w:val="22"/>
        </w:rPr>
        <w:t xml:space="preserve">popisné letáky v slovenskom aj anglickom jazyku (ďalej len </w:t>
      </w:r>
      <w:r w:rsidRPr="00FD24F5">
        <w:rPr>
          <w:rFonts w:ascii="Arial Narrow" w:hAnsi="Arial Narrow"/>
          <w:b/>
          <w:sz w:val="22"/>
          <w:szCs w:val="22"/>
        </w:rPr>
        <w:t>„leták</w:t>
      </w:r>
      <w:r>
        <w:rPr>
          <w:rFonts w:ascii="Arial Narrow" w:hAnsi="Arial Narrow"/>
          <w:sz w:val="22"/>
          <w:szCs w:val="22"/>
        </w:rPr>
        <w:t xml:space="preserve">“), </w:t>
      </w:r>
    </w:p>
    <w:p w14:paraId="55AC850F" w14:textId="179ABDD7" w:rsidR="00EB3EFA" w:rsidRDefault="00FA3CC1" w:rsidP="00FD24F5">
      <w:pPr>
        <w:tabs>
          <w:tab w:val="clear" w:pos="2160"/>
          <w:tab w:val="clear" w:pos="2880"/>
          <w:tab w:val="clear" w:pos="4500"/>
          <w:tab w:val="left" w:pos="796"/>
        </w:tabs>
        <w:ind w:left="284"/>
        <w:jc w:val="both"/>
        <w:rPr>
          <w:rFonts w:ascii="Arial Narrow" w:hAnsi="Arial Narrow"/>
          <w:sz w:val="22"/>
          <w:szCs w:val="22"/>
        </w:rPr>
      </w:pPr>
      <w:r>
        <w:rPr>
          <w:rFonts w:ascii="Arial Narrow" w:hAnsi="Arial Narrow"/>
          <w:sz w:val="22"/>
          <w:szCs w:val="22"/>
        </w:rPr>
        <w:t xml:space="preserve">a to v súlade s podmienkami uvedenými v tejto </w:t>
      </w:r>
      <w:r w:rsidR="00900733">
        <w:rPr>
          <w:rFonts w:ascii="Arial Narrow" w:hAnsi="Arial Narrow"/>
          <w:sz w:val="22"/>
          <w:szCs w:val="22"/>
        </w:rPr>
        <w:t>dohode</w:t>
      </w:r>
      <w:r>
        <w:rPr>
          <w:rFonts w:ascii="Arial Narrow" w:hAnsi="Arial Narrow"/>
          <w:sz w:val="22"/>
          <w:szCs w:val="22"/>
        </w:rPr>
        <w:t xml:space="preserve"> a/alebo v realizačnej kúpnej zmluve uzatvorenej podľa čl. XX tejto </w:t>
      </w:r>
      <w:r w:rsidR="00900733">
        <w:rPr>
          <w:rFonts w:ascii="Arial Narrow" w:hAnsi="Arial Narrow"/>
          <w:sz w:val="22"/>
          <w:szCs w:val="22"/>
        </w:rPr>
        <w:t xml:space="preserve">dohody </w:t>
      </w:r>
      <w:r>
        <w:rPr>
          <w:rFonts w:ascii="Arial Narrow" w:hAnsi="Arial Narrow"/>
          <w:sz w:val="22"/>
          <w:szCs w:val="22"/>
        </w:rPr>
        <w:t xml:space="preserve"> (ďalej len „realizačná zmluva“) a previesť na kupujúceho vlastnícke právo k týmto </w:t>
      </w:r>
      <w:r>
        <w:rPr>
          <w:rFonts w:ascii="Arial Narrow" w:hAnsi="Arial Narrow"/>
          <w:sz w:val="22"/>
          <w:szCs w:val="22"/>
        </w:rPr>
        <w:lastRenderedPageBreak/>
        <w:t>čistopisom, specimenom, skúšobným vzorom a</w:t>
      </w:r>
      <w:r w:rsidR="006E72EF">
        <w:rPr>
          <w:rFonts w:ascii="Arial Narrow" w:hAnsi="Arial Narrow"/>
          <w:sz w:val="22"/>
          <w:szCs w:val="22"/>
        </w:rPr>
        <w:t> </w:t>
      </w:r>
      <w:r>
        <w:rPr>
          <w:rFonts w:ascii="Arial Narrow" w:hAnsi="Arial Narrow"/>
          <w:sz w:val="22"/>
          <w:szCs w:val="22"/>
        </w:rPr>
        <w:t>letákom</w:t>
      </w:r>
      <w:r w:rsidR="006E72EF">
        <w:rPr>
          <w:rFonts w:ascii="Arial Narrow" w:hAnsi="Arial Narrow"/>
          <w:sz w:val="22"/>
          <w:szCs w:val="22"/>
        </w:rPr>
        <w:t xml:space="preserve"> a udeliť príslušné licencie v súlade s čl. XIII tejto dohody</w:t>
      </w:r>
      <w:r>
        <w:rPr>
          <w:rFonts w:ascii="Arial Narrow" w:hAnsi="Arial Narrow"/>
          <w:sz w:val="22"/>
          <w:szCs w:val="22"/>
        </w:rPr>
        <w:t xml:space="preserve">. Kupujúci sa zaväzuje prevziať čistopisy, specimeny, skúšobné vzory a letáky vyrobené a dodané v súlade s podmienkami uvedenými v tejto </w:t>
      </w:r>
      <w:r w:rsidR="00900733">
        <w:rPr>
          <w:rFonts w:ascii="Arial Narrow" w:hAnsi="Arial Narrow"/>
          <w:sz w:val="22"/>
          <w:szCs w:val="22"/>
        </w:rPr>
        <w:t>dohode</w:t>
      </w:r>
      <w:r>
        <w:rPr>
          <w:rFonts w:ascii="Arial Narrow" w:hAnsi="Arial Narrow"/>
          <w:sz w:val="22"/>
          <w:szCs w:val="22"/>
        </w:rPr>
        <w:t xml:space="preserve"> a/alebo realizačnej zmluve a zaplatiť za ne predávajúcemu dohodnutú kúpnu cenu</w:t>
      </w:r>
      <w:r w:rsidR="00900733">
        <w:rPr>
          <w:rFonts w:ascii="Arial Narrow" w:hAnsi="Arial Narrow"/>
          <w:sz w:val="22"/>
          <w:szCs w:val="22"/>
        </w:rPr>
        <w:t xml:space="preserve"> v súlade s čl. VIII. tejto dohody</w:t>
      </w:r>
      <w:r w:rsidR="00E809F0">
        <w:rPr>
          <w:rFonts w:ascii="Arial Narrow" w:hAnsi="Arial Narrow"/>
          <w:sz w:val="22"/>
          <w:szCs w:val="22"/>
        </w:rPr>
        <w:t>.</w:t>
      </w:r>
    </w:p>
    <w:p w14:paraId="56796D6F" w14:textId="62A0EB28" w:rsidR="00EB3EFA" w:rsidRDefault="00FA3CC1" w:rsidP="0034592B">
      <w:pPr>
        <w:numPr>
          <w:ilvl w:val="0"/>
          <w:numId w:val="54"/>
        </w:numPr>
        <w:tabs>
          <w:tab w:val="clear" w:pos="2160"/>
          <w:tab w:val="clear" w:pos="2880"/>
          <w:tab w:val="clear" w:pos="4500"/>
        </w:tabs>
        <w:ind w:left="284"/>
        <w:jc w:val="both"/>
        <w:rPr>
          <w:rFonts w:ascii="Arial Narrow" w:hAnsi="Arial Narrow"/>
          <w:sz w:val="22"/>
          <w:szCs w:val="22"/>
        </w:rPr>
      </w:pPr>
      <w:r>
        <w:rPr>
          <w:rFonts w:ascii="Arial Narrow" w:hAnsi="Arial Narrow"/>
          <w:sz w:val="22"/>
          <w:szCs w:val="22"/>
        </w:rPr>
        <w:t xml:space="preserve">Táto </w:t>
      </w:r>
      <w:r w:rsidR="00900733">
        <w:rPr>
          <w:rFonts w:ascii="Arial Narrow" w:hAnsi="Arial Narrow"/>
          <w:sz w:val="22"/>
          <w:szCs w:val="22"/>
        </w:rPr>
        <w:t>dohoda</w:t>
      </w:r>
      <w:r>
        <w:rPr>
          <w:rFonts w:ascii="Arial Narrow" w:hAnsi="Arial Narrow"/>
          <w:sz w:val="22"/>
          <w:szCs w:val="22"/>
        </w:rPr>
        <w:t xml:space="preserve"> predstavuje rámcovú dohodu zmluvných strán, ktorá okrem práv a povinností zmluvných strán ustanovuje najmä najvyššiu kúpnu cenu za výrobu a dodanie jedného </w:t>
      </w:r>
      <w:r w:rsidRPr="009254A2">
        <w:rPr>
          <w:rFonts w:ascii="Arial Narrow" w:hAnsi="Arial Narrow"/>
          <w:sz w:val="22"/>
          <w:szCs w:val="22"/>
        </w:rPr>
        <w:t>čistopisu uvedeného v </w:t>
      </w:r>
      <w:r>
        <w:rPr>
          <w:rFonts w:ascii="Arial Narrow" w:hAnsi="Arial Narrow"/>
          <w:sz w:val="22"/>
          <w:szCs w:val="22"/>
        </w:rPr>
        <w:t>P</w:t>
      </w:r>
      <w:r w:rsidRPr="009254A2">
        <w:rPr>
          <w:rFonts w:ascii="Arial Narrow" w:hAnsi="Arial Narrow"/>
          <w:sz w:val="22"/>
          <w:szCs w:val="22"/>
        </w:rPr>
        <w:t xml:space="preserve">rílohe č. </w:t>
      </w:r>
      <w:r w:rsidR="0097143F">
        <w:rPr>
          <w:rFonts w:ascii="Arial Narrow" w:hAnsi="Arial Narrow"/>
          <w:sz w:val="22"/>
          <w:szCs w:val="22"/>
        </w:rPr>
        <w:t>2</w:t>
      </w:r>
      <w:r w:rsidRPr="009254A2">
        <w:rPr>
          <w:rFonts w:ascii="Arial Narrow" w:hAnsi="Arial Narrow"/>
          <w:sz w:val="22"/>
          <w:szCs w:val="22"/>
        </w:rPr>
        <w:t xml:space="preserve"> </w:t>
      </w:r>
      <w:r>
        <w:rPr>
          <w:rFonts w:ascii="Arial Narrow" w:hAnsi="Arial Narrow"/>
          <w:sz w:val="22"/>
          <w:szCs w:val="22"/>
        </w:rPr>
        <w:t xml:space="preserve">tejto </w:t>
      </w:r>
      <w:r w:rsidR="00900733">
        <w:rPr>
          <w:rFonts w:ascii="Arial Narrow" w:hAnsi="Arial Narrow"/>
          <w:sz w:val="22"/>
          <w:szCs w:val="22"/>
        </w:rPr>
        <w:t xml:space="preserve">dohody </w:t>
      </w:r>
      <w:r w:rsidRPr="009254A2">
        <w:rPr>
          <w:rFonts w:ascii="Arial Narrow" w:hAnsi="Arial Narrow"/>
          <w:sz w:val="22"/>
          <w:szCs w:val="22"/>
        </w:rPr>
        <w:t>(ďalej len „jeden čistopis“). Zmluvné strany sa dohodli, že konkrétne množstvo čistopisov, specimenov, skúšobných vzorov a letákov, ako a</w:t>
      </w:r>
      <w:r>
        <w:rPr>
          <w:rFonts w:ascii="Arial Narrow" w:hAnsi="Arial Narrow"/>
          <w:sz w:val="22"/>
          <w:szCs w:val="22"/>
        </w:rPr>
        <w:t>j termíny ich dodania budú dohodnuté pre každú dodávku v realizačnej zmluve, pričom na každú dodávku sa bude vzťahovať aj táto</w:t>
      </w:r>
      <w:r w:rsidR="00900733">
        <w:rPr>
          <w:rFonts w:ascii="Arial Narrow" w:hAnsi="Arial Narrow"/>
          <w:sz w:val="22"/>
          <w:szCs w:val="22"/>
        </w:rPr>
        <w:t xml:space="preserve"> dohoda</w:t>
      </w:r>
      <w:r>
        <w:rPr>
          <w:rFonts w:ascii="Arial Narrow" w:hAnsi="Arial Narrow"/>
          <w:sz w:val="22"/>
          <w:szCs w:val="22"/>
        </w:rPr>
        <w:t>, ak v realizačnej zmluve nie je výslovne dohodnuté v konkrétnej veci alebo v celku inak</w:t>
      </w:r>
      <w:r w:rsidR="00E809F0">
        <w:rPr>
          <w:rFonts w:ascii="Arial Narrow" w:hAnsi="Arial Narrow"/>
          <w:sz w:val="22"/>
          <w:szCs w:val="22"/>
        </w:rPr>
        <w:t>.</w:t>
      </w:r>
    </w:p>
    <w:p w14:paraId="0B682520" w14:textId="08D33886" w:rsidR="00EB3EFA" w:rsidRPr="00A234EF" w:rsidRDefault="00FA3CC1" w:rsidP="00A234EF">
      <w:pPr>
        <w:numPr>
          <w:ilvl w:val="0"/>
          <w:numId w:val="54"/>
        </w:numPr>
        <w:tabs>
          <w:tab w:val="clear" w:pos="2160"/>
          <w:tab w:val="clear" w:pos="2880"/>
          <w:tab w:val="clear" w:pos="4500"/>
        </w:tabs>
        <w:ind w:left="284"/>
        <w:jc w:val="both"/>
        <w:rPr>
          <w:rFonts w:ascii="Arial Narrow" w:hAnsi="Arial Narrow"/>
          <w:b/>
          <w:bCs/>
          <w:sz w:val="22"/>
          <w:szCs w:val="22"/>
        </w:rPr>
      </w:pPr>
      <w:r w:rsidRPr="00A234EF">
        <w:rPr>
          <w:rFonts w:ascii="Arial Narrow" w:hAnsi="Arial Narrow"/>
          <w:sz w:val="22"/>
          <w:szCs w:val="22"/>
        </w:rPr>
        <w:t xml:space="preserve">Zmluvné strany činia nesporným, že kupujúci nie je povinný počas </w:t>
      </w:r>
      <w:r w:rsidR="00900733">
        <w:rPr>
          <w:rFonts w:ascii="Arial Narrow" w:hAnsi="Arial Narrow"/>
          <w:sz w:val="22"/>
          <w:szCs w:val="22"/>
        </w:rPr>
        <w:t xml:space="preserve">doby </w:t>
      </w:r>
      <w:r w:rsidRPr="00A234EF">
        <w:rPr>
          <w:rFonts w:ascii="Arial Narrow" w:hAnsi="Arial Narrow"/>
          <w:sz w:val="22"/>
          <w:szCs w:val="22"/>
        </w:rPr>
        <w:t xml:space="preserve">trvania tejto </w:t>
      </w:r>
      <w:r w:rsidR="00900733">
        <w:rPr>
          <w:rFonts w:ascii="Arial Narrow" w:hAnsi="Arial Narrow"/>
          <w:sz w:val="22"/>
          <w:szCs w:val="22"/>
        </w:rPr>
        <w:t>dohody</w:t>
      </w:r>
      <w:r w:rsidRPr="00A234EF">
        <w:rPr>
          <w:rFonts w:ascii="Arial Narrow" w:hAnsi="Arial Narrow"/>
          <w:sz w:val="22"/>
          <w:szCs w:val="22"/>
        </w:rPr>
        <w:t xml:space="preserve"> uzavrieť realizačné zmluvy na výrobu a dodanie čistopisov, specimenov, skúšobných vzorov a letákov, ako je dohodnuté v</w:t>
      </w:r>
      <w:r w:rsidR="00900733">
        <w:rPr>
          <w:rFonts w:ascii="Arial Narrow" w:hAnsi="Arial Narrow"/>
          <w:sz w:val="22"/>
          <w:szCs w:val="22"/>
        </w:rPr>
        <w:t> </w:t>
      </w:r>
      <w:r w:rsidRPr="00A234EF">
        <w:rPr>
          <w:rFonts w:ascii="Arial Narrow" w:hAnsi="Arial Narrow"/>
          <w:sz w:val="22"/>
          <w:szCs w:val="22"/>
        </w:rPr>
        <w:t>tejto</w:t>
      </w:r>
      <w:r w:rsidR="00900733">
        <w:rPr>
          <w:rFonts w:ascii="Arial Narrow" w:hAnsi="Arial Narrow"/>
          <w:sz w:val="22"/>
          <w:szCs w:val="22"/>
        </w:rPr>
        <w:t xml:space="preserve"> dohode</w:t>
      </w:r>
      <w:r w:rsidRPr="00A234EF">
        <w:rPr>
          <w:rFonts w:ascii="Arial Narrow" w:hAnsi="Arial Narrow"/>
          <w:sz w:val="22"/>
          <w:szCs w:val="22"/>
        </w:rPr>
        <w:t xml:space="preserve">. </w:t>
      </w:r>
    </w:p>
    <w:p w14:paraId="35650262" w14:textId="77777777" w:rsidR="00EB3EFA" w:rsidRDefault="00E809F0">
      <w:pPr>
        <w:jc w:val="center"/>
        <w:rPr>
          <w:rFonts w:ascii="Arial Narrow" w:hAnsi="Arial Narrow"/>
          <w:b/>
          <w:bCs/>
          <w:sz w:val="22"/>
          <w:szCs w:val="22"/>
        </w:rPr>
      </w:pPr>
      <w:r>
        <w:rPr>
          <w:rFonts w:ascii="Arial Narrow" w:hAnsi="Arial Narrow"/>
          <w:b/>
          <w:bCs/>
          <w:sz w:val="22"/>
          <w:szCs w:val="22"/>
        </w:rPr>
        <w:t>Článok II</w:t>
      </w:r>
    </w:p>
    <w:p w14:paraId="7F19478F" w14:textId="77777777" w:rsidR="00EB3EFA" w:rsidRDefault="00E809F0">
      <w:pPr>
        <w:jc w:val="center"/>
        <w:rPr>
          <w:rFonts w:ascii="Arial Narrow" w:hAnsi="Arial Narrow"/>
          <w:b/>
          <w:bCs/>
          <w:sz w:val="22"/>
          <w:szCs w:val="22"/>
        </w:rPr>
      </w:pPr>
      <w:r>
        <w:rPr>
          <w:rFonts w:ascii="Arial Narrow" w:hAnsi="Arial Narrow"/>
          <w:b/>
          <w:bCs/>
          <w:sz w:val="22"/>
          <w:szCs w:val="22"/>
        </w:rPr>
        <w:t>Doklady</w:t>
      </w:r>
    </w:p>
    <w:p w14:paraId="07DB309D" w14:textId="77777777" w:rsidR="00EB3EFA" w:rsidRDefault="00EB3EFA">
      <w:pPr>
        <w:jc w:val="center"/>
        <w:rPr>
          <w:rFonts w:ascii="Arial Narrow" w:hAnsi="Arial Narrow"/>
          <w:b/>
          <w:bCs/>
          <w:sz w:val="22"/>
          <w:szCs w:val="22"/>
        </w:rPr>
      </w:pPr>
    </w:p>
    <w:p w14:paraId="7EE4ADA8" w14:textId="2A2C31D7" w:rsidR="00EB3EFA" w:rsidRDefault="005D32B3" w:rsidP="0034592B">
      <w:pPr>
        <w:numPr>
          <w:ilvl w:val="0"/>
          <w:numId w:val="65"/>
        </w:numPr>
        <w:tabs>
          <w:tab w:val="clear" w:pos="668"/>
          <w:tab w:val="clear" w:pos="2160"/>
          <w:tab w:val="clear" w:pos="2880"/>
          <w:tab w:val="clear" w:pos="4500"/>
        </w:tabs>
        <w:ind w:left="284" w:hanging="426"/>
        <w:jc w:val="both"/>
        <w:rPr>
          <w:rFonts w:ascii="Arial Narrow" w:hAnsi="Arial Narrow"/>
          <w:b/>
          <w:bCs/>
          <w:sz w:val="22"/>
          <w:szCs w:val="22"/>
        </w:rPr>
      </w:pPr>
      <w:r>
        <w:rPr>
          <w:rFonts w:ascii="Arial Narrow" w:hAnsi="Arial Narrow"/>
          <w:sz w:val="22"/>
          <w:szCs w:val="22"/>
        </w:rPr>
        <w:t>Čistopisy d</w:t>
      </w:r>
      <w:r w:rsidR="00E809F0">
        <w:rPr>
          <w:rFonts w:ascii="Arial Narrow" w:hAnsi="Arial Narrow"/>
          <w:sz w:val="22"/>
          <w:szCs w:val="22"/>
        </w:rPr>
        <w:t>oklado</w:t>
      </w:r>
      <w:r w:rsidR="006C1434">
        <w:rPr>
          <w:rFonts w:ascii="Arial Narrow" w:hAnsi="Arial Narrow"/>
          <w:sz w:val="22"/>
          <w:szCs w:val="22"/>
        </w:rPr>
        <w:t>v</w:t>
      </w:r>
      <w:r>
        <w:rPr>
          <w:rFonts w:ascii="Arial Narrow" w:hAnsi="Arial Narrow"/>
          <w:sz w:val="22"/>
          <w:szCs w:val="22"/>
        </w:rPr>
        <w:t xml:space="preserve"> Slovenskej republiky </w:t>
      </w:r>
      <w:r w:rsidR="00E809F0">
        <w:rPr>
          <w:rFonts w:ascii="Arial Narrow" w:hAnsi="Arial Narrow"/>
          <w:sz w:val="22"/>
          <w:szCs w:val="22"/>
        </w:rPr>
        <w:t>sa na účely tejto</w:t>
      </w:r>
      <w:r w:rsidR="00900733">
        <w:rPr>
          <w:rFonts w:ascii="Arial Narrow" w:hAnsi="Arial Narrow"/>
          <w:sz w:val="22"/>
          <w:szCs w:val="22"/>
        </w:rPr>
        <w:t xml:space="preserve"> dohody</w:t>
      </w:r>
      <w:r w:rsidR="00840398">
        <w:rPr>
          <w:rFonts w:ascii="Arial Narrow" w:hAnsi="Arial Narrow"/>
          <w:sz w:val="22"/>
          <w:szCs w:val="22"/>
        </w:rPr>
        <w:t xml:space="preserve"> </w:t>
      </w:r>
      <w:r w:rsidR="00E809F0">
        <w:rPr>
          <w:rFonts w:ascii="Arial Narrow" w:hAnsi="Arial Narrow"/>
          <w:sz w:val="22"/>
          <w:szCs w:val="22"/>
        </w:rPr>
        <w:t>rozum</w:t>
      </w:r>
      <w:r>
        <w:rPr>
          <w:rFonts w:ascii="Arial Narrow" w:hAnsi="Arial Narrow"/>
          <w:sz w:val="22"/>
          <w:szCs w:val="22"/>
        </w:rPr>
        <w:t>ej</w:t>
      </w:r>
      <w:r w:rsidR="004F0277">
        <w:rPr>
          <w:rFonts w:ascii="Arial Narrow" w:hAnsi="Arial Narrow"/>
          <w:sz w:val="22"/>
          <w:szCs w:val="22"/>
        </w:rPr>
        <w:t>ú</w:t>
      </w:r>
      <w:r>
        <w:rPr>
          <w:rFonts w:ascii="Arial Narrow" w:hAnsi="Arial Narrow"/>
          <w:sz w:val="22"/>
          <w:szCs w:val="22"/>
        </w:rPr>
        <w:t>:</w:t>
      </w:r>
    </w:p>
    <w:p w14:paraId="25E6EFD5" w14:textId="77777777" w:rsidR="00EB3EFA" w:rsidRDefault="00E809F0" w:rsidP="0034592B">
      <w:pPr>
        <w:pStyle w:val="Odsekzoznamu"/>
        <w:numPr>
          <w:ilvl w:val="0"/>
          <w:numId w:val="66"/>
        </w:numPr>
        <w:tabs>
          <w:tab w:val="clear" w:pos="2160"/>
          <w:tab w:val="clear" w:pos="2880"/>
          <w:tab w:val="clear" w:pos="4500"/>
        </w:tabs>
        <w:ind w:left="568" w:hanging="284"/>
        <w:contextualSpacing/>
        <w:jc w:val="both"/>
        <w:rPr>
          <w:rFonts w:ascii="Arial Narrow" w:hAnsi="Arial Narrow"/>
          <w:sz w:val="22"/>
          <w:szCs w:val="22"/>
        </w:rPr>
      </w:pPr>
      <w:r>
        <w:rPr>
          <w:rFonts w:ascii="Arial Narrow" w:hAnsi="Arial Narrow"/>
          <w:sz w:val="22"/>
          <w:szCs w:val="22"/>
        </w:rPr>
        <w:t>doklad formátu ID 1, ktorým je</w:t>
      </w:r>
    </w:p>
    <w:p w14:paraId="278B8424" w14:textId="77777777" w:rsidR="00592A2A" w:rsidRDefault="00592A2A" w:rsidP="0034592B">
      <w:pPr>
        <w:pStyle w:val="Odsekzoznamu"/>
        <w:numPr>
          <w:ilvl w:val="0"/>
          <w:numId w:val="8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 xml:space="preserve">občiansky preukaz Slovenskej republiky formátu Európskej únie (ďalej len "občiansky preukaz"), </w:t>
      </w:r>
    </w:p>
    <w:p w14:paraId="2E5910AD" w14:textId="77777777" w:rsidR="00592A2A" w:rsidRDefault="00592A2A" w:rsidP="0034592B">
      <w:pPr>
        <w:pStyle w:val="Odsekzoznamu"/>
        <w:numPr>
          <w:ilvl w:val="0"/>
          <w:numId w:val="8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povolenie na pobyt Slovenskej republiky formátu Európskej únie (ďalej len "povolenie na pobyt"),</w:t>
      </w:r>
    </w:p>
    <w:p w14:paraId="29E18E26" w14:textId="77777777" w:rsidR="00592A2A" w:rsidRDefault="00592A2A" w:rsidP="0034592B">
      <w:pPr>
        <w:pStyle w:val="Odsekzoznamu"/>
        <w:numPr>
          <w:ilvl w:val="0"/>
          <w:numId w:val="8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alternatívny identifikátor (ďalej len „alternatívny identifikátor“),</w:t>
      </w:r>
    </w:p>
    <w:p w14:paraId="4D16FE5A" w14:textId="77777777" w:rsidR="00592A2A" w:rsidRDefault="00592A2A" w:rsidP="0034592B">
      <w:pPr>
        <w:pStyle w:val="Odsekzoznamu"/>
        <w:numPr>
          <w:ilvl w:val="0"/>
          <w:numId w:val="8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služobný preukaz pre zamestnancov kupujúceho (ďalej len "služobný preukaz")</w:t>
      </w:r>
    </w:p>
    <w:p w14:paraId="0628A588" w14:textId="77777777" w:rsidR="00EB3EFA" w:rsidRDefault="00E809F0" w:rsidP="0034592B">
      <w:pPr>
        <w:pStyle w:val="Odsekzoznamu"/>
        <w:numPr>
          <w:ilvl w:val="0"/>
          <w:numId w:val="8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vodičský preukaz Slovenskej republiky formátu Európskej únie (ďalej len "vodičský preukaz"),</w:t>
      </w:r>
    </w:p>
    <w:p w14:paraId="6062F5EC" w14:textId="77777777" w:rsidR="00EB3EFA" w:rsidRDefault="00E809F0" w:rsidP="0034592B">
      <w:pPr>
        <w:pStyle w:val="Odsekzoznamu"/>
        <w:numPr>
          <w:ilvl w:val="0"/>
          <w:numId w:val="8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osvedčenie o evidencii časť I. Slovenskej republiky formátu Európskej únie (ďalej len "osvedčenie o evidencii časť I."),</w:t>
      </w:r>
    </w:p>
    <w:p w14:paraId="4F813C52" w14:textId="77777777" w:rsidR="00EB3EFA" w:rsidRPr="00592A2A" w:rsidRDefault="00592A2A" w:rsidP="0034592B">
      <w:pPr>
        <w:pStyle w:val="Odsekzoznamu"/>
        <w:numPr>
          <w:ilvl w:val="0"/>
          <w:numId w:val="8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 xml:space="preserve">zbrojný preukaz </w:t>
      </w:r>
      <w:r w:rsidR="00E809F0">
        <w:rPr>
          <w:rFonts w:ascii="Arial Narrow" w:hAnsi="Arial Narrow"/>
          <w:sz w:val="22"/>
          <w:szCs w:val="22"/>
        </w:rPr>
        <w:t xml:space="preserve"> (ďalej len "</w:t>
      </w:r>
      <w:r>
        <w:rPr>
          <w:rFonts w:ascii="Arial Narrow" w:hAnsi="Arial Narrow"/>
          <w:sz w:val="22"/>
          <w:szCs w:val="22"/>
        </w:rPr>
        <w:t>zbrojný preukaz</w:t>
      </w:r>
      <w:r w:rsidR="00E809F0">
        <w:rPr>
          <w:rFonts w:ascii="Arial Narrow" w:hAnsi="Arial Narrow"/>
          <w:sz w:val="22"/>
          <w:szCs w:val="22"/>
        </w:rPr>
        <w:t>"),</w:t>
      </w:r>
    </w:p>
    <w:p w14:paraId="2BF3EA9C" w14:textId="77777777" w:rsidR="00EB3EFA" w:rsidRDefault="00E809F0" w:rsidP="0034592B">
      <w:pPr>
        <w:pStyle w:val="Odsekzoznamu"/>
        <w:numPr>
          <w:ilvl w:val="0"/>
          <w:numId w:val="66"/>
        </w:numPr>
        <w:tabs>
          <w:tab w:val="clear" w:pos="2160"/>
          <w:tab w:val="clear" w:pos="2880"/>
          <w:tab w:val="clear" w:pos="4500"/>
        </w:tabs>
        <w:ind w:left="568" w:hanging="284"/>
        <w:contextualSpacing/>
        <w:jc w:val="both"/>
        <w:rPr>
          <w:rFonts w:ascii="Arial Narrow" w:hAnsi="Arial Narrow"/>
          <w:sz w:val="22"/>
          <w:szCs w:val="22"/>
        </w:rPr>
      </w:pPr>
      <w:r>
        <w:rPr>
          <w:rFonts w:ascii="Arial Narrow" w:hAnsi="Arial Narrow"/>
          <w:sz w:val="22"/>
          <w:szCs w:val="22"/>
        </w:rPr>
        <w:t>doklad formátu ID 3, ktorým je</w:t>
      </w:r>
    </w:p>
    <w:p w14:paraId="477C2DD3" w14:textId="77777777" w:rsidR="00EB3EFA" w:rsidRDefault="00E809F0" w:rsidP="0034592B">
      <w:pPr>
        <w:pStyle w:val="Odsekzoznamu"/>
        <w:numPr>
          <w:ilvl w:val="0"/>
          <w:numId w:val="9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cestovný pas Slovenskej republiky formátu Európskej únie (ďalej len "cestovný pas"),</w:t>
      </w:r>
    </w:p>
    <w:p w14:paraId="01F6D89D" w14:textId="77777777" w:rsidR="00EB3EFA" w:rsidRPr="009254A2" w:rsidRDefault="00E809F0" w:rsidP="0034592B">
      <w:pPr>
        <w:pStyle w:val="Odsekzoznamu"/>
        <w:numPr>
          <w:ilvl w:val="0"/>
          <w:numId w:val="9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 xml:space="preserve">diplomatický pas Slovenskej </w:t>
      </w:r>
      <w:r w:rsidRPr="009254A2">
        <w:rPr>
          <w:rFonts w:ascii="Arial Narrow" w:hAnsi="Arial Narrow"/>
          <w:sz w:val="22"/>
          <w:szCs w:val="22"/>
        </w:rPr>
        <w:t>republiky formátu Európskej únie (ďalej len "diplomatický pas"),</w:t>
      </w:r>
    </w:p>
    <w:p w14:paraId="75E0B428" w14:textId="77777777" w:rsidR="00EB3EFA" w:rsidRDefault="00E809F0" w:rsidP="0034592B">
      <w:pPr>
        <w:pStyle w:val="Odsekzoznamu"/>
        <w:numPr>
          <w:ilvl w:val="0"/>
          <w:numId w:val="90"/>
        </w:numPr>
        <w:tabs>
          <w:tab w:val="clear" w:pos="2160"/>
          <w:tab w:val="clear" w:pos="2880"/>
          <w:tab w:val="clear" w:pos="4500"/>
        </w:tabs>
        <w:ind w:left="999"/>
        <w:contextualSpacing/>
        <w:jc w:val="both"/>
        <w:rPr>
          <w:rFonts w:ascii="Arial Narrow" w:hAnsi="Arial Narrow"/>
          <w:sz w:val="22"/>
          <w:szCs w:val="22"/>
        </w:rPr>
      </w:pPr>
      <w:r w:rsidRPr="009254A2">
        <w:rPr>
          <w:rFonts w:ascii="Arial Narrow" w:hAnsi="Arial Narrow"/>
          <w:sz w:val="22"/>
          <w:szCs w:val="22"/>
        </w:rPr>
        <w:t>služobný pas Slovenskej republiky formátu Európskej únie (ďalej</w:t>
      </w:r>
      <w:r>
        <w:rPr>
          <w:rFonts w:ascii="Arial Narrow" w:hAnsi="Arial Narrow"/>
          <w:sz w:val="22"/>
          <w:szCs w:val="22"/>
        </w:rPr>
        <w:t xml:space="preserve"> len "služobný pas"),</w:t>
      </w:r>
    </w:p>
    <w:p w14:paraId="486C5A6B" w14:textId="77777777" w:rsidR="00EB3EFA" w:rsidRDefault="00E809F0" w:rsidP="0034592B">
      <w:pPr>
        <w:pStyle w:val="Odsekzoznamu"/>
        <w:numPr>
          <w:ilvl w:val="0"/>
          <w:numId w:val="9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 xml:space="preserve">cudzinecký pas, </w:t>
      </w:r>
    </w:p>
    <w:p w14:paraId="7FD59D66" w14:textId="77777777" w:rsidR="00EB3EFA" w:rsidRDefault="00E809F0" w:rsidP="0034592B">
      <w:pPr>
        <w:pStyle w:val="Odsekzoznamu"/>
        <w:numPr>
          <w:ilvl w:val="0"/>
          <w:numId w:val="9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cestovný doklad pre cudzinca - Dohovor 1951 (ďalej len "cestovný doklad 1951"),</w:t>
      </w:r>
    </w:p>
    <w:p w14:paraId="41044CCA" w14:textId="77777777" w:rsidR="00EB3EFA" w:rsidRDefault="00E809F0" w:rsidP="0034592B">
      <w:pPr>
        <w:pStyle w:val="Odsekzoznamu"/>
        <w:numPr>
          <w:ilvl w:val="0"/>
          <w:numId w:val="90"/>
        </w:numPr>
        <w:tabs>
          <w:tab w:val="clear" w:pos="2160"/>
          <w:tab w:val="clear" w:pos="2880"/>
          <w:tab w:val="clear" w:pos="4500"/>
        </w:tabs>
        <w:ind w:left="999"/>
        <w:contextualSpacing/>
        <w:jc w:val="both"/>
        <w:rPr>
          <w:rFonts w:ascii="Arial Narrow" w:hAnsi="Arial Narrow"/>
          <w:sz w:val="22"/>
          <w:szCs w:val="22"/>
        </w:rPr>
      </w:pPr>
      <w:r>
        <w:rPr>
          <w:rFonts w:ascii="Arial Narrow" w:hAnsi="Arial Narrow"/>
          <w:sz w:val="22"/>
          <w:szCs w:val="22"/>
        </w:rPr>
        <w:t>cestovný doklad pre cudzinca - Dohovor 1954 (ďalej len "cestovný doklad 1954").</w:t>
      </w:r>
    </w:p>
    <w:p w14:paraId="5D02A93D" w14:textId="77777777" w:rsidR="00FA3CC1" w:rsidRDefault="00FA3CC1" w:rsidP="00FA3CC1">
      <w:pPr>
        <w:pStyle w:val="Odsekzoznamu"/>
        <w:tabs>
          <w:tab w:val="clear" w:pos="2160"/>
          <w:tab w:val="clear" w:pos="2880"/>
          <w:tab w:val="clear" w:pos="4500"/>
        </w:tabs>
        <w:ind w:left="999"/>
        <w:contextualSpacing/>
        <w:jc w:val="both"/>
        <w:rPr>
          <w:rFonts w:ascii="Arial Narrow" w:hAnsi="Arial Narrow"/>
          <w:sz w:val="22"/>
          <w:szCs w:val="22"/>
        </w:rPr>
      </w:pPr>
    </w:p>
    <w:p w14:paraId="4A236A6B" w14:textId="44941262" w:rsidR="00EB3EFA" w:rsidRDefault="00AA5AC0" w:rsidP="0034592B">
      <w:pPr>
        <w:numPr>
          <w:ilvl w:val="0"/>
          <w:numId w:val="65"/>
        </w:numPr>
        <w:tabs>
          <w:tab w:val="clear" w:pos="668"/>
          <w:tab w:val="clear" w:pos="2160"/>
          <w:tab w:val="clear" w:pos="2880"/>
          <w:tab w:val="clear" w:pos="4500"/>
        </w:tabs>
        <w:ind w:left="284" w:hanging="426"/>
        <w:jc w:val="both"/>
        <w:rPr>
          <w:rFonts w:ascii="Arial Narrow" w:hAnsi="Arial Narrow"/>
          <w:sz w:val="22"/>
          <w:szCs w:val="22"/>
        </w:rPr>
      </w:pPr>
      <w:r>
        <w:rPr>
          <w:rFonts w:ascii="Arial Narrow" w:hAnsi="Arial Narrow"/>
          <w:sz w:val="22"/>
          <w:szCs w:val="22"/>
        </w:rPr>
        <w:t>Ak sa v názve konkrétneho článku tejto</w:t>
      </w:r>
      <w:r w:rsidR="00900733">
        <w:rPr>
          <w:rFonts w:ascii="Arial Narrow" w:hAnsi="Arial Narrow"/>
          <w:sz w:val="22"/>
          <w:szCs w:val="22"/>
        </w:rPr>
        <w:t xml:space="preserve"> dohody</w:t>
      </w:r>
      <w:r>
        <w:rPr>
          <w:rFonts w:ascii="Arial Narrow" w:hAnsi="Arial Narrow"/>
          <w:sz w:val="22"/>
          <w:szCs w:val="22"/>
        </w:rPr>
        <w:t xml:space="preserve"> alebo v jej prílohách uvádza, že ide o dojednanie týkajúce sa len niektorého z dokladov podľa ods. 1 tohto článku </w:t>
      </w:r>
      <w:r w:rsidR="00900733">
        <w:rPr>
          <w:rFonts w:ascii="Arial Narrow" w:hAnsi="Arial Narrow"/>
          <w:sz w:val="22"/>
          <w:szCs w:val="22"/>
        </w:rPr>
        <w:t>dohody</w:t>
      </w:r>
      <w:r>
        <w:rPr>
          <w:rFonts w:ascii="Arial Narrow" w:hAnsi="Arial Narrow"/>
          <w:sz w:val="22"/>
          <w:szCs w:val="22"/>
        </w:rPr>
        <w:t xml:space="preserve"> alebo typu dokladov podľa ods. 1 písm. a) alebo b) tohto článku </w:t>
      </w:r>
      <w:r w:rsidR="00900733">
        <w:rPr>
          <w:rFonts w:ascii="Arial Narrow" w:hAnsi="Arial Narrow"/>
          <w:sz w:val="22"/>
          <w:szCs w:val="22"/>
        </w:rPr>
        <w:t>dohody</w:t>
      </w:r>
      <w:r>
        <w:rPr>
          <w:rFonts w:ascii="Arial Narrow" w:hAnsi="Arial Narrow"/>
          <w:sz w:val="22"/>
          <w:szCs w:val="22"/>
        </w:rPr>
        <w:t xml:space="preserve">, rozumie sa v takom článku alebo v prílohe či jej časti pod pojmami „čistopis“, „specimen“, „skúšobný vzor“ a „leták“ vždy čistopis, specimen, skúšobný vzor a leták toho dokladu, ktorého sa takýto článok alebo príloha či jej časť týka; ak ide o článok, prílohu alebo jej časť,, ktorá nemá v názve uvedené, že ide o článok, prílohu alebo jej časť týkajúcu sa konkrétneho dokladu alebo má v názve uvedené, že je spoločným ustanovením, rozumie sa tým vždy čistopis, specimen, skúšobný vzor a leták všetkých dokladov, ktorých sa táto </w:t>
      </w:r>
      <w:r w:rsidR="002A5ACE">
        <w:rPr>
          <w:rFonts w:ascii="Arial Narrow" w:hAnsi="Arial Narrow"/>
          <w:sz w:val="22"/>
          <w:szCs w:val="22"/>
        </w:rPr>
        <w:t>dohoda</w:t>
      </w:r>
      <w:r>
        <w:rPr>
          <w:rFonts w:ascii="Arial Narrow" w:hAnsi="Arial Narrow"/>
          <w:sz w:val="22"/>
          <w:szCs w:val="22"/>
        </w:rPr>
        <w:t xml:space="preserve"> týka, pokiaľ nie je v konkrétnom prípade výslovne uvedené, že ide o čistopis, specimen, skúšobný vzor alebo leták len niektorého z dokladov</w:t>
      </w:r>
      <w:r w:rsidR="00E809F0">
        <w:rPr>
          <w:rFonts w:ascii="Arial Narrow" w:hAnsi="Arial Narrow"/>
          <w:sz w:val="22"/>
          <w:szCs w:val="22"/>
        </w:rPr>
        <w:t>.</w:t>
      </w:r>
    </w:p>
    <w:p w14:paraId="4BB65BDE" w14:textId="77777777" w:rsidR="00EB3EFA" w:rsidRDefault="00EB3EFA">
      <w:pPr>
        <w:jc w:val="both"/>
        <w:rPr>
          <w:rFonts w:ascii="Arial Narrow" w:hAnsi="Arial Narrow"/>
          <w:b/>
          <w:bCs/>
          <w:sz w:val="22"/>
          <w:szCs w:val="22"/>
        </w:rPr>
      </w:pPr>
    </w:p>
    <w:p w14:paraId="2DEF3B0D" w14:textId="77777777" w:rsidR="00EB3EFA" w:rsidRDefault="00E809F0">
      <w:pPr>
        <w:jc w:val="center"/>
        <w:rPr>
          <w:rFonts w:ascii="Arial Narrow" w:hAnsi="Arial Narrow"/>
          <w:b/>
          <w:bCs/>
          <w:sz w:val="22"/>
          <w:szCs w:val="22"/>
        </w:rPr>
      </w:pPr>
      <w:r>
        <w:rPr>
          <w:rFonts w:ascii="Arial Narrow" w:hAnsi="Arial Narrow"/>
          <w:b/>
          <w:bCs/>
          <w:sz w:val="22"/>
          <w:szCs w:val="22"/>
        </w:rPr>
        <w:t>Článok III</w:t>
      </w:r>
    </w:p>
    <w:p w14:paraId="4DB92EAC" w14:textId="77777777" w:rsidR="00EB3EFA" w:rsidRDefault="00E809F0">
      <w:pPr>
        <w:jc w:val="center"/>
        <w:rPr>
          <w:rFonts w:ascii="Arial Narrow" w:hAnsi="Arial Narrow"/>
          <w:b/>
          <w:bCs/>
          <w:sz w:val="22"/>
          <w:szCs w:val="22"/>
        </w:rPr>
      </w:pPr>
      <w:r>
        <w:rPr>
          <w:rFonts w:ascii="Arial Narrow" w:hAnsi="Arial Narrow"/>
          <w:b/>
          <w:bCs/>
          <w:sz w:val="22"/>
          <w:szCs w:val="22"/>
        </w:rPr>
        <w:t>Vyhotovenie čistopisov a s tým súvisiace povinnosti predávajúceho</w:t>
      </w:r>
    </w:p>
    <w:p w14:paraId="54406B3A" w14:textId="77777777" w:rsidR="00EB3EFA" w:rsidRDefault="00EB3EFA">
      <w:pPr>
        <w:jc w:val="center"/>
        <w:rPr>
          <w:rFonts w:ascii="Arial Narrow" w:hAnsi="Arial Narrow"/>
          <w:b/>
          <w:bCs/>
          <w:sz w:val="22"/>
          <w:szCs w:val="22"/>
        </w:rPr>
      </w:pPr>
    </w:p>
    <w:p w14:paraId="465E7BBE" w14:textId="21BE8AB3" w:rsidR="00EB3EFA" w:rsidRDefault="00E809F0" w:rsidP="0034592B">
      <w:pPr>
        <w:numPr>
          <w:ilvl w:val="0"/>
          <w:numId w:val="56"/>
        </w:numPr>
        <w:tabs>
          <w:tab w:val="clear" w:pos="720"/>
          <w:tab w:val="clear" w:pos="2160"/>
          <w:tab w:val="clear" w:pos="2880"/>
          <w:tab w:val="clear" w:pos="4500"/>
        </w:tabs>
        <w:ind w:left="284"/>
        <w:jc w:val="both"/>
        <w:rPr>
          <w:rFonts w:ascii="Arial Narrow" w:hAnsi="Arial Narrow"/>
          <w:sz w:val="22"/>
          <w:szCs w:val="22"/>
        </w:rPr>
      </w:pPr>
      <w:r>
        <w:rPr>
          <w:rFonts w:ascii="Arial Narrow" w:hAnsi="Arial Narrow"/>
          <w:sz w:val="22"/>
          <w:szCs w:val="22"/>
        </w:rPr>
        <w:t>Predávajúci sa zaväzuje vyrobiť a dodať kupujúcemu čistopisy v akosti a vyhotovení podľa tejto</w:t>
      </w:r>
      <w:r w:rsidR="00D86E40">
        <w:rPr>
          <w:rFonts w:ascii="Arial Narrow" w:hAnsi="Arial Narrow"/>
          <w:sz w:val="22"/>
          <w:szCs w:val="22"/>
        </w:rPr>
        <w:t xml:space="preserve"> dohody</w:t>
      </w:r>
      <w:r>
        <w:rPr>
          <w:rFonts w:ascii="Arial Narrow" w:hAnsi="Arial Narrow"/>
          <w:sz w:val="22"/>
          <w:szCs w:val="22"/>
        </w:rPr>
        <w:t xml:space="preserve"> a podrobne špecifikovanými v Prílohe č.1 tejto </w:t>
      </w:r>
      <w:r w:rsidR="00D86E40">
        <w:rPr>
          <w:rFonts w:ascii="Arial Narrow" w:hAnsi="Arial Narrow"/>
          <w:sz w:val="22"/>
          <w:szCs w:val="22"/>
        </w:rPr>
        <w:t>dohody</w:t>
      </w:r>
      <w:r>
        <w:rPr>
          <w:rFonts w:ascii="Arial Narrow" w:hAnsi="Arial Narrow"/>
          <w:sz w:val="22"/>
          <w:szCs w:val="22"/>
        </w:rPr>
        <w:t>.</w:t>
      </w:r>
    </w:p>
    <w:p w14:paraId="31BE028A" w14:textId="25DBBA30" w:rsidR="00E102A2" w:rsidRDefault="00E102A2" w:rsidP="0034592B">
      <w:pPr>
        <w:numPr>
          <w:ilvl w:val="0"/>
          <w:numId w:val="56"/>
        </w:numPr>
        <w:tabs>
          <w:tab w:val="clear" w:pos="720"/>
          <w:tab w:val="clear" w:pos="2160"/>
          <w:tab w:val="clear" w:pos="2880"/>
          <w:tab w:val="clear" w:pos="4500"/>
        </w:tabs>
        <w:ind w:left="284"/>
        <w:jc w:val="both"/>
        <w:rPr>
          <w:rFonts w:ascii="Arial Narrow" w:hAnsi="Arial Narrow"/>
          <w:sz w:val="22"/>
          <w:szCs w:val="22"/>
        </w:rPr>
      </w:pPr>
      <w:r w:rsidRPr="00FE3F54">
        <w:rPr>
          <w:rFonts w:ascii="Arial Narrow" w:hAnsi="Arial Narrow"/>
          <w:spacing w:val="-4"/>
          <w:sz w:val="22"/>
          <w:szCs w:val="22"/>
        </w:rPr>
        <w:t>Predávajúci nesmie veci, ktoré na účely výroby a dodania čistopisov dokladov prevzal od kupujúceho, ani informácie o nich, sprístupniť tretím osobám. V prípade porušenia povinnosti predávajúceho podľa predchádzajúcej vety</w:t>
      </w:r>
      <w:r w:rsidR="00D86E40">
        <w:rPr>
          <w:rFonts w:ascii="Arial Narrow" w:hAnsi="Arial Narrow"/>
          <w:spacing w:val="-4"/>
          <w:sz w:val="22"/>
          <w:szCs w:val="22"/>
        </w:rPr>
        <w:t xml:space="preserve"> tohto článku dohody</w:t>
      </w:r>
      <w:r w:rsidRPr="00FE3F54">
        <w:rPr>
          <w:rFonts w:ascii="Arial Narrow" w:hAnsi="Arial Narrow"/>
          <w:spacing w:val="-4"/>
          <w:sz w:val="22"/>
          <w:szCs w:val="22"/>
        </w:rPr>
        <w:t xml:space="preserve">, je predávajúci povinný zaplatiť kupujúcemu zmluvnú pokutu vo výške </w:t>
      </w:r>
      <w:r w:rsidRPr="00BF117F">
        <w:rPr>
          <w:rFonts w:ascii="Arial Narrow" w:hAnsi="Arial Narrow"/>
          <w:spacing w:val="-4"/>
          <w:sz w:val="22"/>
          <w:szCs w:val="22"/>
        </w:rPr>
        <w:t>133 000,- eur</w:t>
      </w:r>
      <w:r w:rsidRPr="00FE3F54">
        <w:rPr>
          <w:rFonts w:ascii="Arial Narrow" w:hAnsi="Arial Narrow"/>
          <w:spacing w:val="-4"/>
          <w:sz w:val="22"/>
          <w:szCs w:val="22"/>
        </w:rPr>
        <w:t xml:space="preserve"> za </w:t>
      </w:r>
      <w:r w:rsidR="00E075D1">
        <w:rPr>
          <w:rFonts w:ascii="Arial Narrow" w:hAnsi="Arial Narrow"/>
          <w:spacing w:val="-4"/>
          <w:sz w:val="22"/>
          <w:szCs w:val="22"/>
        </w:rPr>
        <w:t>(</w:t>
      </w:r>
      <w:r w:rsidR="00D86E40">
        <w:rPr>
          <w:rFonts w:ascii="Arial Narrow" w:hAnsi="Arial Narrow"/>
          <w:spacing w:val="-4"/>
          <w:sz w:val="22"/>
          <w:szCs w:val="22"/>
        </w:rPr>
        <w:t xml:space="preserve">slovom: </w:t>
      </w:r>
      <w:r w:rsidR="00E075D1">
        <w:rPr>
          <w:rFonts w:ascii="Arial Narrow" w:hAnsi="Arial Narrow"/>
          <w:spacing w:val="-4"/>
          <w:sz w:val="22"/>
          <w:szCs w:val="22"/>
        </w:rPr>
        <w:t xml:space="preserve">jednostotridsaťtritisíc eur) </w:t>
      </w:r>
      <w:r w:rsidRPr="00FE3F54">
        <w:rPr>
          <w:rFonts w:ascii="Arial Narrow" w:hAnsi="Arial Narrow"/>
          <w:spacing w:val="-4"/>
          <w:sz w:val="22"/>
          <w:szCs w:val="22"/>
        </w:rPr>
        <w:t xml:space="preserve">každé jednotlivé porušenie tejto povinnosti a kupujúci má právo </w:t>
      </w:r>
      <w:r w:rsidR="00D86E40">
        <w:rPr>
          <w:rFonts w:ascii="Arial Narrow" w:hAnsi="Arial Narrow"/>
          <w:spacing w:val="-4"/>
          <w:sz w:val="22"/>
          <w:szCs w:val="22"/>
        </w:rPr>
        <w:t xml:space="preserve">písomne </w:t>
      </w:r>
      <w:r w:rsidRPr="00FE3F54">
        <w:rPr>
          <w:rFonts w:ascii="Arial Narrow" w:hAnsi="Arial Narrow"/>
          <w:spacing w:val="-4"/>
          <w:sz w:val="22"/>
          <w:szCs w:val="22"/>
        </w:rPr>
        <w:t xml:space="preserve">odstúpiť od celej tejto </w:t>
      </w:r>
      <w:r w:rsidR="00D86E40">
        <w:rPr>
          <w:rFonts w:ascii="Arial Narrow" w:hAnsi="Arial Narrow"/>
          <w:spacing w:val="-4"/>
          <w:sz w:val="22"/>
          <w:szCs w:val="22"/>
        </w:rPr>
        <w:t>dohody</w:t>
      </w:r>
      <w:r w:rsidRPr="00FE3F54">
        <w:rPr>
          <w:rFonts w:ascii="Arial Narrow" w:hAnsi="Arial Narrow"/>
          <w:spacing w:val="-4"/>
          <w:sz w:val="22"/>
          <w:szCs w:val="22"/>
        </w:rPr>
        <w:t xml:space="preserve"> a/alebo od príslušnej realizačnej zmluvy</w:t>
      </w:r>
      <w:r>
        <w:rPr>
          <w:rFonts w:asciiTheme="majorHAnsi" w:hAnsiTheme="majorHAnsi"/>
          <w:spacing w:val="-4"/>
          <w:sz w:val="22"/>
          <w:szCs w:val="22"/>
        </w:rPr>
        <w:t>.</w:t>
      </w:r>
    </w:p>
    <w:p w14:paraId="61742BCB" w14:textId="79829003" w:rsidR="00EB3EFA" w:rsidRDefault="00E102A2" w:rsidP="0034592B">
      <w:pPr>
        <w:numPr>
          <w:ilvl w:val="0"/>
          <w:numId w:val="56"/>
        </w:numPr>
        <w:tabs>
          <w:tab w:val="clear" w:pos="720"/>
          <w:tab w:val="clear" w:pos="2160"/>
          <w:tab w:val="clear" w:pos="2880"/>
          <w:tab w:val="clear" w:pos="4500"/>
        </w:tabs>
        <w:ind w:left="284"/>
        <w:jc w:val="both"/>
        <w:rPr>
          <w:rFonts w:ascii="Arial Narrow" w:hAnsi="Arial Narrow"/>
          <w:spacing w:val="-4"/>
          <w:sz w:val="22"/>
          <w:szCs w:val="22"/>
        </w:rPr>
      </w:pPr>
      <w:r w:rsidRPr="00FE3F54">
        <w:rPr>
          <w:rFonts w:ascii="Arial Narrow" w:hAnsi="Arial Narrow"/>
          <w:spacing w:val="-4"/>
          <w:sz w:val="22"/>
          <w:szCs w:val="22"/>
        </w:rPr>
        <w:t xml:space="preserve">Predávajúci je povinný veci, ktoré na účely výroby a dodania čistopisov dokladov prevzal od kupujúceho vrátiť kupujúcemu v stave v akom ich od kupujúceho prevzal najneskôr </w:t>
      </w:r>
      <w:r w:rsidR="00D86E40">
        <w:rPr>
          <w:rFonts w:ascii="Arial Narrow" w:hAnsi="Arial Narrow"/>
          <w:spacing w:val="-4"/>
          <w:sz w:val="22"/>
          <w:szCs w:val="22"/>
        </w:rPr>
        <w:t>päť (</w:t>
      </w:r>
      <w:r w:rsidRPr="00FE3F54">
        <w:rPr>
          <w:rFonts w:ascii="Arial Narrow" w:hAnsi="Arial Narrow"/>
          <w:spacing w:val="-4"/>
          <w:sz w:val="22"/>
          <w:szCs w:val="22"/>
        </w:rPr>
        <w:t>5</w:t>
      </w:r>
      <w:r w:rsidR="00D86E40">
        <w:rPr>
          <w:rFonts w:ascii="Arial Narrow" w:hAnsi="Arial Narrow"/>
          <w:spacing w:val="-4"/>
          <w:sz w:val="22"/>
          <w:szCs w:val="22"/>
        </w:rPr>
        <w:t>)</w:t>
      </w:r>
      <w:r w:rsidRPr="00FE3F54">
        <w:rPr>
          <w:rFonts w:ascii="Arial Narrow" w:hAnsi="Arial Narrow"/>
          <w:spacing w:val="-4"/>
          <w:sz w:val="22"/>
          <w:szCs w:val="22"/>
        </w:rPr>
        <w:t xml:space="preserve"> pracovných dní odo dňa doručenia </w:t>
      </w:r>
      <w:r w:rsidRPr="00FE3F54">
        <w:rPr>
          <w:rFonts w:ascii="Arial Narrow" w:hAnsi="Arial Narrow"/>
          <w:spacing w:val="-4"/>
          <w:sz w:val="22"/>
          <w:szCs w:val="22"/>
        </w:rPr>
        <w:lastRenderedPageBreak/>
        <w:t>písomnej žiadosti kupujúceho. V prípade porušenia povinnosti predávajúceho podľa predchádzajúcej vety</w:t>
      </w:r>
      <w:r w:rsidR="00D86E40">
        <w:rPr>
          <w:rFonts w:ascii="Arial Narrow" w:hAnsi="Arial Narrow"/>
          <w:spacing w:val="-4"/>
          <w:sz w:val="22"/>
          <w:szCs w:val="22"/>
        </w:rPr>
        <w:t xml:space="preserve"> tohto článku dohody</w:t>
      </w:r>
      <w:r w:rsidRPr="00FE3F54">
        <w:rPr>
          <w:rFonts w:ascii="Arial Narrow" w:hAnsi="Arial Narrow"/>
          <w:spacing w:val="-4"/>
          <w:sz w:val="22"/>
          <w:szCs w:val="22"/>
        </w:rPr>
        <w:t xml:space="preserve">, bude predávajúci povinný zaplatiť kupujúcemu </w:t>
      </w:r>
      <w:r w:rsidR="00D86E40">
        <w:rPr>
          <w:rFonts w:ascii="Arial Narrow" w:hAnsi="Arial Narrow"/>
          <w:spacing w:val="-4"/>
          <w:sz w:val="22"/>
          <w:szCs w:val="22"/>
        </w:rPr>
        <w:t xml:space="preserve">zmluvnú pokutu </w:t>
      </w:r>
      <w:r w:rsidRPr="00FE3F54">
        <w:rPr>
          <w:rFonts w:ascii="Arial Narrow" w:hAnsi="Arial Narrow"/>
          <w:spacing w:val="-4"/>
          <w:sz w:val="22"/>
          <w:szCs w:val="22"/>
        </w:rPr>
        <w:t xml:space="preserve">vo výške 1 333,- </w:t>
      </w:r>
      <w:r w:rsidR="00903A21">
        <w:rPr>
          <w:rFonts w:ascii="Arial Narrow" w:hAnsi="Arial Narrow"/>
          <w:spacing w:val="-4"/>
          <w:sz w:val="22"/>
          <w:szCs w:val="22"/>
        </w:rPr>
        <w:t>e</w:t>
      </w:r>
      <w:r w:rsidRPr="00FE3F54">
        <w:rPr>
          <w:rFonts w:ascii="Arial Narrow" w:hAnsi="Arial Narrow"/>
          <w:spacing w:val="-4"/>
          <w:sz w:val="22"/>
          <w:szCs w:val="22"/>
        </w:rPr>
        <w:t xml:space="preserve">ur </w:t>
      </w:r>
      <w:r w:rsidR="00903A21">
        <w:rPr>
          <w:rFonts w:ascii="Arial Narrow" w:hAnsi="Arial Narrow"/>
          <w:spacing w:val="-4"/>
          <w:sz w:val="22"/>
          <w:szCs w:val="22"/>
        </w:rPr>
        <w:t>(</w:t>
      </w:r>
      <w:r w:rsidR="00D86E40">
        <w:rPr>
          <w:rFonts w:ascii="Arial Narrow" w:hAnsi="Arial Narrow"/>
          <w:spacing w:val="-4"/>
          <w:sz w:val="22"/>
          <w:szCs w:val="22"/>
        </w:rPr>
        <w:t xml:space="preserve">slovom: </w:t>
      </w:r>
      <w:r w:rsidR="00903A21">
        <w:rPr>
          <w:rFonts w:ascii="Arial Narrow" w:hAnsi="Arial Narrow"/>
          <w:spacing w:val="-4"/>
          <w:sz w:val="22"/>
          <w:szCs w:val="22"/>
        </w:rPr>
        <w:t>jedentisíctristotridsaťtri eur)</w:t>
      </w:r>
      <w:r w:rsidR="00D86E40">
        <w:rPr>
          <w:rFonts w:ascii="Arial Narrow" w:hAnsi="Arial Narrow"/>
          <w:spacing w:val="-4"/>
          <w:sz w:val="22"/>
          <w:szCs w:val="22"/>
        </w:rPr>
        <w:t xml:space="preserve"> </w:t>
      </w:r>
      <w:r w:rsidRPr="00FE3F54">
        <w:rPr>
          <w:rFonts w:ascii="Arial Narrow" w:hAnsi="Arial Narrow"/>
          <w:spacing w:val="-4"/>
          <w:sz w:val="22"/>
          <w:szCs w:val="22"/>
        </w:rPr>
        <w:t>za každý ukončený deň omeškania</w:t>
      </w:r>
      <w:r w:rsidR="00E809F0">
        <w:rPr>
          <w:rFonts w:ascii="Arial Narrow" w:hAnsi="Arial Narrow"/>
          <w:spacing w:val="-4"/>
          <w:sz w:val="22"/>
          <w:szCs w:val="22"/>
        </w:rPr>
        <w:t>.</w:t>
      </w:r>
    </w:p>
    <w:p w14:paraId="40C0E569" w14:textId="2EAFC83E" w:rsidR="00EB3EFA" w:rsidRDefault="00E809F0" w:rsidP="0034592B">
      <w:pPr>
        <w:numPr>
          <w:ilvl w:val="0"/>
          <w:numId w:val="56"/>
        </w:numPr>
        <w:tabs>
          <w:tab w:val="clear" w:pos="720"/>
          <w:tab w:val="clear" w:pos="2160"/>
          <w:tab w:val="clear" w:pos="2880"/>
          <w:tab w:val="clear" w:pos="4500"/>
        </w:tabs>
        <w:ind w:left="284"/>
        <w:jc w:val="both"/>
        <w:rPr>
          <w:rFonts w:ascii="Arial Narrow" w:hAnsi="Arial Narrow"/>
          <w:spacing w:val="-4"/>
          <w:sz w:val="22"/>
          <w:szCs w:val="22"/>
        </w:rPr>
      </w:pPr>
      <w:r>
        <w:rPr>
          <w:rFonts w:ascii="Arial Narrow" w:hAnsi="Arial Narrow"/>
          <w:spacing w:val="-4"/>
          <w:sz w:val="22"/>
          <w:szCs w:val="22"/>
        </w:rPr>
        <w:t xml:space="preserve">Zmluvné strany sa dohodli, že ak na základe zmeny všeobecne záväzných právnych predpisov </w:t>
      </w:r>
      <w:r w:rsidR="00D86E40">
        <w:rPr>
          <w:rFonts w:ascii="Arial Narrow" w:hAnsi="Arial Narrow"/>
          <w:spacing w:val="-4"/>
          <w:sz w:val="22"/>
          <w:szCs w:val="22"/>
        </w:rPr>
        <w:t xml:space="preserve">platných na území SR </w:t>
      </w:r>
      <w:r>
        <w:rPr>
          <w:rFonts w:ascii="Arial Narrow" w:hAnsi="Arial Narrow"/>
          <w:spacing w:val="-4"/>
          <w:sz w:val="22"/>
          <w:szCs w:val="22"/>
        </w:rPr>
        <w:t xml:space="preserve">dôjde k zmene technických, bezpečnostných či iných požiadaviek na výrobu a dodanie predmetu tejto </w:t>
      </w:r>
      <w:r w:rsidR="00D86E40">
        <w:rPr>
          <w:rFonts w:ascii="Arial Narrow" w:hAnsi="Arial Narrow"/>
          <w:spacing w:val="-4"/>
          <w:sz w:val="22"/>
          <w:szCs w:val="22"/>
        </w:rPr>
        <w:t xml:space="preserve">dohody </w:t>
      </w:r>
      <w:r>
        <w:rPr>
          <w:rFonts w:ascii="Arial Narrow" w:hAnsi="Arial Narrow"/>
          <w:spacing w:val="-4"/>
          <w:sz w:val="22"/>
          <w:szCs w:val="22"/>
        </w:rPr>
        <w:t xml:space="preserve">alebo jeho časti, je predávajúci povinný vyrobiť a dodať predmet tejto </w:t>
      </w:r>
      <w:r w:rsidR="00D86E40">
        <w:rPr>
          <w:rFonts w:ascii="Arial Narrow" w:hAnsi="Arial Narrow"/>
          <w:spacing w:val="-4"/>
          <w:sz w:val="22"/>
          <w:szCs w:val="22"/>
        </w:rPr>
        <w:t xml:space="preserve">dohody </w:t>
      </w:r>
      <w:r>
        <w:rPr>
          <w:rFonts w:ascii="Arial Narrow" w:hAnsi="Arial Narrow"/>
          <w:spacing w:val="-4"/>
          <w:sz w:val="22"/>
          <w:szCs w:val="22"/>
        </w:rPr>
        <w:t>alebo jeho časť v súlade s týmito novými požiadavkami, ak sú mu predávajúcim oznámené v písomnej forme a v dostatočnom časovom predstihu</w:t>
      </w:r>
      <w:r w:rsidR="00D86E40">
        <w:rPr>
          <w:rFonts w:ascii="Arial Narrow" w:hAnsi="Arial Narrow"/>
          <w:spacing w:val="-4"/>
          <w:sz w:val="22"/>
          <w:szCs w:val="22"/>
        </w:rPr>
        <w:t>.</w:t>
      </w:r>
      <w:r>
        <w:rPr>
          <w:rFonts w:ascii="Arial Narrow" w:hAnsi="Arial Narrow"/>
          <w:spacing w:val="-4"/>
          <w:sz w:val="22"/>
          <w:szCs w:val="22"/>
        </w:rPr>
        <w:t xml:space="preserve"> </w:t>
      </w:r>
      <w:r w:rsidR="00D86E40">
        <w:rPr>
          <w:rFonts w:ascii="Arial Narrow" w:hAnsi="Arial Narrow"/>
          <w:spacing w:val="-4"/>
          <w:sz w:val="22"/>
          <w:szCs w:val="22"/>
        </w:rPr>
        <w:t>Z</w:t>
      </w:r>
      <w:r>
        <w:rPr>
          <w:rFonts w:ascii="Arial Narrow" w:hAnsi="Arial Narrow"/>
          <w:spacing w:val="-4"/>
          <w:sz w:val="22"/>
          <w:szCs w:val="22"/>
        </w:rPr>
        <w:t xml:space="preserve">a dostatočný časový predstih sa vždy považuje oznámenie týchto požiadaviek pred uzatvorením realizačnej zmluvy. </w:t>
      </w:r>
    </w:p>
    <w:p w14:paraId="432DBEBE" w14:textId="77777777" w:rsidR="00EB3EFA" w:rsidRDefault="00AA5AC0" w:rsidP="0034592B">
      <w:pPr>
        <w:numPr>
          <w:ilvl w:val="0"/>
          <w:numId w:val="56"/>
        </w:numPr>
        <w:tabs>
          <w:tab w:val="clear" w:pos="720"/>
          <w:tab w:val="clear" w:pos="2160"/>
          <w:tab w:val="clear" w:pos="2880"/>
          <w:tab w:val="clear" w:pos="4500"/>
        </w:tabs>
        <w:ind w:left="284"/>
        <w:jc w:val="both"/>
        <w:rPr>
          <w:rFonts w:ascii="Arial Narrow" w:hAnsi="Arial Narrow"/>
          <w:spacing w:val="-4"/>
          <w:sz w:val="22"/>
          <w:szCs w:val="22"/>
        </w:rPr>
      </w:pPr>
      <w:r>
        <w:rPr>
          <w:rFonts w:ascii="Arial Narrow" w:hAnsi="Arial Narrow"/>
          <w:spacing w:val="-4"/>
          <w:sz w:val="22"/>
          <w:szCs w:val="22"/>
        </w:rPr>
        <w:t>Zmluvné strany sa dohodli, že predávajúci je povinný zabezpečiť, že úroveň technologického zabezpečenia dokladov nebude klesať a na tento účel je povinný na výzvu kupujúceho doručenú v dostatočnom časovom predstihu vykonať v prípade poklesu tejto úrovne vzhľadom k technologickému pokroku upgrade ochranných prvkov na čistopisoch; za dostatočný časový predstih sa vždy považuje oznámenie týchto požiadaviek pred uzatvorením realizačnej zmluvy</w:t>
      </w:r>
      <w:r w:rsidR="00E809F0">
        <w:rPr>
          <w:rFonts w:ascii="Arial Narrow" w:hAnsi="Arial Narrow"/>
          <w:spacing w:val="-4"/>
          <w:sz w:val="22"/>
          <w:szCs w:val="22"/>
        </w:rPr>
        <w:t>.</w:t>
      </w:r>
    </w:p>
    <w:p w14:paraId="4CFB5172" w14:textId="77777777" w:rsidR="00EB3EFA" w:rsidRDefault="00AA5AC0" w:rsidP="0034592B">
      <w:pPr>
        <w:numPr>
          <w:ilvl w:val="0"/>
          <w:numId w:val="56"/>
        </w:numPr>
        <w:tabs>
          <w:tab w:val="clear" w:pos="720"/>
          <w:tab w:val="clear" w:pos="2160"/>
          <w:tab w:val="clear" w:pos="2880"/>
          <w:tab w:val="clear" w:pos="4500"/>
        </w:tabs>
        <w:ind w:left="284"/>
        <w:jc w:val="both"/>
        <w:rPr>
          <w:rFonts w:ascii="Arial Narrow" w:hAnsi="Arial Narrow"/>
          <w:spacing w:val="-4"/>
          <w:sz w:val="22"/>
          <w:szCs w:val="22"/>
        </w:rPr>
      </w:pPr>
      <w:r>
        <w:rPr>
          <w:rFonts w:ascii="Arial Narrow" w:hAnsi="Arial Narrow"/>
          <w:spacing w:val="-4"/>
          <w:sz w:val="22"/>
          <w:szCs w:val="22"/>
        </w:rPr>
        <w:t>Predávajúci je povinný poskytnúť kupujúcemu súčinnosť pri nastavovaní personalizačnej technológie (najmä nastavovanie mechanického posunu, otváranie knižky, parametrov laserového gravírovania, atramentovej tlače, čipovej personalizácie)</w:t>
      </w:r>
      <w:r w:rsidR="00E809F0">
        <w:rPr>
          <w:rFonts w:ascii="Arial Narrow" w:hAnsi="Arial Narrow"/>
          <w:spacing w:val="-4"/>
          <w:sz w:val="22"/>
          <w:szCs w:val="22"/>
        </w:rPr>
        <w:t>.</w:t>
      </w:r>
    </w:p>
    <w:p w14:paraId="607054C2" w14:textId="77777777" w:rsidR="00EB3EFA" w:rsidRDefault="00AA5AC0" w:rsidP="0034592B">
      <w:pPr>
        <w:numPr>
          <w:ilvl w:val="0"/>
          <w:numId w:val="56"/>
        </w:numPr>
        <w:tabs>
          <w:tab w:val="clear" w:pos="720"/>
          <w:tab w:val="clear" w:pos="2160"/>
          <w:tab w:val="clear" w:pos="2880"/>
          <w:tab w:val="clear" w:pos="4500"/>
        </w:tabs>
        <w:ind w:left="284"/>
        <w:jc w:val="both"/>
        <w:rPr>
          <w:rFonts w:ascii="Arial Narrow" w:hAnsi="Arial Narrow"/>
          <w:spacing w:val="-4"/>
          <w:sz w:val="22"/>
          <w:szCs w:val="22"/>
        </w:rPr>
      </w:pPr>
      <w:r>
        <w:rPr>
          <w:rFonts w:ascii="Arial Narrow" w:hAnsi="Arial Narrow"/>
          <w:spacing w:val="-4"/>
          <w:sz w:val="22"/>
          <w:szCs w:val="22"/>
        </w:rPr>
        <w:t>Zmluvné strany v súčinnosti vykonajú tzv. Key Ceremony, počas ktorej bude u kupujúceho zavedený jedinečný kľúč používaný iba medzi predávajúcim a kupujúcim na účel uzamknutia čipov, a tým zamedzenia ich zneužitiu v prípade straty kontroly nad čistopismi. Vygenerovanie a bezpečné (separátne) doručenie častí kľúča bude vykonané na náklady predávajúceho zakaždým, ak dôjde ku kompromitácii kľúča</w:t>
      </w:r>
      <w:r w:rsidR="00E809F0">
        <w:rPr>
          <w:rFonts w:ascii="Arial Narrow" w:hAnsi="Arial Narrow"/>
          <w:spacing w:val="-4"/>
          <w:sz w:val="22"/>
          <w:szCs w:val="22"/>
        </w:rPr>
        <w:t>.</w:t>
      </w:r>
    </w:p>
    <w:p w14:paraId="50708838" w14:textId="77777777" w:rsidR="001B39CB" w:rsidRDefault="001B39CB" w:rsidP="0034592B">
      <w:pPr>
        <w:numPr>
          <w:ilvl w:val="0"/>
          <w:numId w:val="56"/>
        </w:numPr>
        <w:tabs>
          <w:tab w:val="clear" w:pos="720"/>
          <w:tab w:val="clear" w:pos="2160"/>
          <w:tab w:val="clear" w:pos="2880"/>
          <w:tab w:val="clear" w:pos="4500"/>
        </w:tabs>
        <w:ind w:left="284"/>
        <w:jc w:val="both"/>
        <w:rPr>
          <w:rFonts w:ascii="Arial Narrow" w:hAnsi="Arial Narrow"/>
          <w:spacing w:val="-4"/>
          <w:sz w:val="22"/>
          <w:szCs w:val="22"/>
        </w:rPr>
      </w:pPr>
      <w:r>
        <w:rPr>
          <w:rFonts w:ascii="Arial Narrow" w:hAnsi="Arial Narrow"/>
          <w:spacing w:val="-4"/>
          <w:sz w:val="22"/>
          <w:szCs w:val="22"/>
        </w:rPr>
        <w:t>Predávajúci je ku každému dokladu, ktorý vyrába a dodáva kupujúcemu, povinný viesť dokumentáciu čistopisu, ktorá pozostáva z nasledovných dokumentov:</w:t>
      </w:r>
    </w:p>
    <w:p w14:paraId="08269BD9" w14:textId="77777777" w:rsidR="001B39CB" w:rsidRDefault="001B39CB" w:rsidP="0034592B">
      <w:pPr>
        <w:pStyle w:val="Nadpis4"/>
        <w:numPr>
          <w:ilvl w:val="0"/>
          <w:numId w:val="89"/>
        </w:numPr>
        <w:ind w:left="1081"/>
        <w:jc w:val="both"/>
        <w:rPr>
          <w:rFonts w:ascii="Arial Narrow" w:hAnsi="Arial Narrow" w:cs="Times New Roman"/>
          <w:b w:val="0"/>
          <w:bCs w:val="0"/>
          <w:i/>
          <w:smallCaps w:val="0"/>
          <w:sz w:val="22"/>
        </w:rPr>
      </w:pPr>
      <w:r>
        <w:rPr>
          <w:rFonts w:ascii="Arial Narrow" w:hAnsi="Arial Narrow" w:cs="Times New Roman"/>
          <w:b w:val="0"/>
          <w:bCs w:val="0"/>
          <w:i/>
          <w:smallCaps w:val="0"/>
          <w:sz w:val="22"/>
        </w:rPr>
        <w:t>Špecifikácia produktu - obsahuje parametre čistopisu (rozmery, pozície, farby, popisy ochranných prvkov, tolerancie),</w:t>
      </w:r>
    </w:p>
    <w:p w14:paraId="4C357C98" w14:textId="77777777" w:rsidR="001B39CB" w:rsidRDefault="001B39CB" w:rsidP="0034592B">
      <w:pPr>
        <w:pStyle w:val="Nadpis4"/>
        <w:numPr>
          <w:ilvl w:val="0"/>
          <w:numId w:val="89"/>
        </w:numPr>
        <w:ind w:left="1081"/>
        <w:jc w:val="both"/>
        <w:rPr>
          <w:rFonts w:ascii="Arial Narrow" w:hAnsi="Arial Narrow" w:cs="Times New Roman"/>
          <w:b w:val="0"/>
          <w:bCs w:val="0"/>
          <w:i/>
          <w:smallCaps w:val="0"/>
          <w:sz w:val="22"/>
        </w:rPr>
      </w:pPr>
      <w:r>
        <w:rPr>
          <w:rFonts w:ascii="Arial Narrow" w:hAnsi="Arial Narrow" w:cs="Times New Roman"/>
          <w:b w:val="0"/>
          <w:bCs w:val="0"/>
          <w:i/>
          <w:smallCaps w:val="0"/>
          <w:sz w:val="22"/>
        </w:rPr>
        <w:t>Katalóg chýb - obsahuje popisy jednotlivých kategórií chýb s názornými príkladmi (specimen, časti specimenov, čistopisov alebo aj dokladov), čo je považované za reklamovateľnú chybu a čo nie,</w:t>
      </w:r>
    </w:p>
    <w:p w14:paraId="3AF9A5DE" w14:textId="77777777" w:rsidR="001B39CB" w:rsidRDefault="001B39CB" w:rsidP="0034592B">
      <w:pPr>
        <w:pStyle w:val="Nadpis4"/>
        <w:numPr>
          <w:ilvl w:val="0"/>
          <w:numId w:val="89"/>
        </w:numPr>
        <w:ind w:left="1081"/>
        <w:jc w:val="both"/>
        <w:rPr>
          <w:rFonts w:ascii="Arial Narrow" w:hAnsi="Arial Narrow" w:cs="Times New Roman"/>
          <w:b w:val="0"/>
          <w:bCs w:val="0"/>
          <w:i/>
          <w:smallCaps w:val="0"/>
          <w:sz w:val="22"/>
        </w:rPr>
      </w:pPr>
      <w:r>
        <w:rPr>
          <w:rFonts w:ascii="Arial Narrow" w:hAnsi="Arial Narrow" w:cs="Times New Roman"/>
          <w:b w:val="0"/>
          <w:bCs w:val="0"/>
          <w:i/>
          <w:smallCaps w:val="0"/>
          <w:sz w:val="22"/>
        </w:rPr>
        <w:t>Kódovník chýb - obsahuje štandardizované označenie chýb dokladov používané u kupujúceho s ich popisom,</w:t>
      </w:r>
    </w:p>
    <w:p w14:paraId="165CF68A" w14:textId="77777777" w:rsidR="00EB3EFA" w:rsidRDefault="001B39CB" w:rsidP="0034592B">
      <w:pPr>
        <w:pStyle w:val="Nadpis4"/>
        <w:numPr>
          <w:ilvl w:val="0"/>
          <w:numId w:val="89"/>
        </w:numPr>
        <w:ind w:left="1081"/>
        <w:jc w:val="both"/>
        <w:rPr>
          <w:rFonts w:ascii="Arial Narrow" w:hAnsi="Arial Narrow" w:cs="Times New Roman"/>
          <w:b w:val="0"/>
          <w:bCs w:val="0"/>
          <w:i/>
          <w:smallCaps w:val="0"/>
          <w:sz w:val="22"/>
        </w:rPr>
      </w:pPr>
      <w:r>
        <w:rPr>
          <w:rFonts w:ascii="Arial Narrow" w:hAnsi="Arial Narrow" w:cs="Times New Roman"/>
          <w:b w:val="0"/>
          <w:bCs w:val="0"/>
          <w:i/>
          <w:smallCaps w:val="0"/>
          <w:sz w:val="22"/>
        </w:rPr>
        <w:t>Leták</w:t>
      </w:r>
      <w:r w:rsidR="00E809F0">
        <w:rPr>
          <w:rFonts w:ascii="Arial Narrow" w:hAnsi="Arial Narrow" w:cs="Times New Roman"/>
          <w:b w:val="0"/>
          <w:bCs w:val="0"/>
          <w:i/>
          <w:smallCaps w:val="0"/>
          <w:sz w:val="22"/>
        </w:rPr>
        <w:t xml:space="preserve">. </w:t>
      </w:r>
    </w:p>
    <w:p w14:paraId="076ACB27" w14:textId="77777777" w:rsidR="00EB3EFA" w:rsidRDefault="00EB3EFA">
      <w:pPr>
        <w:jc w:val="center"/>
        <w:rPr>
          <w:rFonts w:ascii="Arial Narrow" w:hAnsi="Arial Narrow"/>
          <w:bCs/>
          <w:sz w:val="22"/>
          <w:szCs w:val="22"/>
        </w:rPr>
      </w:pPr>
    </w:p>
    <w:p w14:paraId="2700416E" w14:textId="77777777" w:rsidR="00EB3EFA" w:rsidRDefault="00E809F0">
      <w:pPr>
        <w:jc w:val="center"/>
        <w:rPr>
          <w:rFonts w:ascii="Arial Narrow" w:hAnsi="Arial Narrow"/>
          <w:b/>
          <w:bCs/>
          <w:sz w:val="22"/>
          <w:szCs w:val="22"/>
        </w:rPr>
      </w:pPr>
      <w:r>
        <w:rPr>
          <w:rFonts w:ascii="Arial Narrow" w:hAnsi="Arial Narrow"/>
          <w:b/>
          <w:bCs/>
          <w:sz w:val="22"/>
          <w:szCs w:val="22"/>
        </w:rPr>
        <w:t>Článok IV</w:t>
      </w:r>
    </w:p>
    <w:p w14:paraId="4FDADD85" w14:textId="77777777" w:rsidR="00EB3EFA" w:rsidRDefault="00E809F0">
      <w:pPr>
        <w:jc w:val="center"/>
        <w:rPr>
          <w:rFonts w:ascii="Arial Narrow" w:hAnsi="Arial Narrow"/>
          <w:b/>
          <w:bCs/>
          <w:sz w:val="22"/>
          <w:szCs w:val="22"/>
        </w:rPr>
      </w:pPr>
      <w:r>
        <w:rPr>
          <w:rFonts w:ascii="Arial Narrow" w:hAnsi="Arial Narrow"/>
          <w:b/>
          <w:bCs/>
          <w:sz w:val="22"/>
          <w:szCs w:val="22"/>
        </w:rPr>
        <w:t>Množstvo čistopisov</w:t>
      </w:r>
    </w:p>
    <w:p w14:paraId="1A7118E0" w14:textId="77777777" w:rsidR="00EB3EFA" w:rsidRDefault="00EB3EFA">
      <w:pPr>
        <w:jc w:val="center"/>
        <w:rPr>
          <w:rFonts w:ascii="Arial Narrow" w:hAnsi="Arial Narrow"/>
          <w:b/>
          <w:bCs/>
          <w:sz w:val="22"/>
          <w:szCs w:val="22"/>
        </w:rPr>
      </w:pPr>
    </w:p>
    <w:p w14:paraId="7FD40FE1" w14:textId="608BF014" w:rsidR="00490BFA" w:rsidRPr="00E424FC" w:rsidRDefault="001B39CB" w:rsidP="00A234EF">
      <w:pPr>
        <w:numPr>
          <w:ilvl w:val="0"/>
          <w:numId w:val="59"/>
        </w:numPr>
        <w:tabs>
          <w:tab w:val="clear" w:pos="2160"/>
          <w:tab w:val="clear" w:pos="2880"/>
          <w:tab w:val="clear" w:pos="4500"/>
        </w:tabs>
        <w:ind w:left="295"/>
        <w:jc w:val="both"/>
        <w:rPr>
          <w:rFonts w:ascii="Arial Narrow" w:hAnsi="Arial Narrow" w:cs="Arial"/>
          <w:sz w:val="22"/>
          <w:szCs w:val="22"/>
        </w:rPr>
      </w:pPr>
      <w:r w:rsidRPr="00490BFA">
        <w:rPr>
          <w:rFonts w:ascii="Arial Narrow" w:hAnsi="Arial Narrow"/>
          <w:sz w:val="22"/>
          <w:szCs w:val="22"/>
        </w:rPr>
        <w:t>Zmluvné strany sa dohodli, že celkové množstvo čistopisov, ktoré sa predávajúci počas</w:t>
      </w:r>
      <w:r w:rsidR="00D86E40">
        <w:rPr>
          <w:rFonts w:ascii="Arial Narrow" w:hAnsi="Arial Narrow"/>
          <w:sz w:val="22"/>
          <w:szCs w:val="22"/>
        </w:rPr>
        <w:t xml:space="preserve"> doby</w:t>
      </w:r>
      <w:r w:rsidRPr="00490BFA">
        <w:rPr>
          <w:rFonts w:ascii="Arial Narrow" w:hAnsi="Arial Narrow"/>
          <w:sz w:val="22"/>
          <w:szCs w:val="22"/>
        </w:rPr>
        <w:t xml:space="preserve"> trvania tejto </w:t>
      </w:r>
      <w:r w:rsidR="00D86E40">
        <w:rPr>
          <w:rFonts w:ascii="Arial Narrow" w:hAnsi="Arial Narrow"/>
          <w:sz w:val="22"/>
          <w:szCs w:val="22"/>
        </w:rPr>
        <w:t xml:space="preserve">dohody </w:t>
      </w:r>
      <w:r w:rsidRPr="00490BFA">
        <w:rPr>
          <w:rFonts w:ascii="Arial Narrow" w:hAnsi="Arial Narrow"/>
          <w:sz w:val="22"/>
          <w:szCs w:val="22"/>
        </w:rPr>
        <w:t xml:space="preserve">zaviaže vyrobiť a dodať kupujúcemu, je obmedzené výškou </w:t>
      </w:r>
      <w:r w:rsidR="00490BFA">
        <w:rPr>
          <w:rFonts w:ascii="Arial Narrow" w:hAnsi="Arial Narrow"/>
          <w:sz w:val="22"/>
          <w:szCs w:val="22"/>
        </w:rPr>
        <w:t>m</w:t>
      </w:r>
      <w:r w:rsidR="00490BFA" w:rsidRPr="00FC4221">
        <w:rPr>
          <w:rFonts w:ascii="Arial Narrow" w:hAnsi="Arial Narrow" w:cs="Arial"/>
          <w:sz w:val="22"/>
          <w:lang w:eastAsia="de-DE"/>
        </w:rPr>
        <w:t>aximáln</w:t>
      </w:r>
      <w:r w:rsidR="00490BFA">
        <w:rPr>
          <w:rFonts w:ascii="Arial Narrow" w:hAnsi="Arial Narrow" w:cs="Arial"/>
          <w:sz w:val="22"/>
          <w:lang w:eastAsia="de-DE"/>
        </w:rPr>
        <w:t>ej</w:t>
      </w:r>
      <w:r w:rsidR="00490BFA" w:rsidRPr="00FC4221">
        <w:rPr>
          <w:rFonts w:ascii="Arial Narrow" w:hAnsi="Arial Narrow" w:cs="Arial"/>
          <w:sz w:val="22"/>
          <w:lang w:eastAsia="de-DE"/>
        </w:rPr>
        <w:t xml:space="preserve"> celkov</w:t>
      </w:r>
      <w:r w:rsidR="00490BFA">
        <w:rPr>
          <w:rFonts w:ascii="Arial Narrow" w:hAnsi="Arial Narrow" w:cs="Arial"/>
          <w:sz w:val="22"/>
          <w:lang w:eastAsia="de-DE"/>
        </w:rPr>
        <w:t>ej</w:t>
      </w:r>
      <w:r w:rsidR="00490BFA" w:rsidRPr="00FC4221">
        <w:rPr>
          <w:rFonts w:ascii="Arial Narrow" w:hAnsi="Arial Narrow" w:cs="Arial"/>
          <w:sz w:val="22"/>
          <w:lang w:eastAsia="de-DE"/>
        </w:rPr>
        <w:t xml:space="preserve"> </w:t>
      </w:r>
      <w:r w:rsidR="00490BFA">
        <w:rPr>
          <w:rFonts w:ascii="Arial Narrow" w:hAnsi="Arial Narrow" w:cs="Arial"/>
          <w:sz w:val="22"/>
          <w:lang w:eastAsia="de-DE"/>
        </w:rPr>
        <w:t>c</w:t>
      </w:r>
      <w:r w:rsidR="00490BFA" w:rsidRPr="00FC4221">
        <w:rPr>
          <w:rFonts w:ascii="Arial Narrow" w:hAnsi="Arial Narrow" w:cs="Arial"/>
          <w:sz w:val="22"/>
          <w:lang w:eastAsia="de-DE"/>
        </w:rPr>
        <w:t>en</w:t>
      </w:r>
      <w:r w:rsidR="00490BFA">
        <w:rPr>
          <w:rFonts w:ascii="Arial Narrow" w:hAnsi="Arial Narrow" w:cs="Arial"/>
          <w:sz w:val="22"/>
          <w:lang w:eastAsia="de-DE"/>
        </w:rPr>
        <w:t>y</w:t>
      </w:r>
      <w:r w:rsidR="00490BFA" w:rsidRPr="00FC4221">
        <w:rPr>
          <w:rFonts w:ascii="Arial Narrow" w:hAnsi="Arial Narrow" w:cs="Arial"/>
          <w:sz w:val="22"/>
          <w:lang w:eastAsia="de-DE"/>
        </w:rPr>
        <w:t>, ktorá je stanovená v súlade s </w:t>
      </w:r>
      <w:r w:rsidR="00490BFA">
        <w:rPr>
          <w:rFonts w:ascii="Arial Narrow" w:hAnsi="Arial Narrow" w:cs="Arial"/>
          <w:sz w:val="22"/>
          <w:lang w:eastAsia="de-DE"/>
        </w:rPr>
        <w:t>v</w:t>
      </w:r>
      <w:r w:rsidR="00490BFA" w:rsidRPr="00FC4221">
        <w:rPr>
          <w:rFonts w:ascii="Arial Narrow" w:hAnsi="Arial Narrow" w:cs="Arial"/>
          <w:sz w:val="22"/>
          <w:lang w:eastAsia="de-DE"/>
        </w:rPr>
        <w:t xml:space="preserve">erejným obstarávaním a cenovou ponukou </w:t>
      </w:r>
      <w:r w:rsidR="00490BFA">
        <w:rPr>
          <w:rFonts w:ascii="Arial Narrow" w:hAnsi="Arial Narrow" w:cs="Arial"/>
          <w:sz w:val="22"/>
          <w:lang w:eastAsia="de-DE"/>
        </w:rPr>
        <w:t>predávajúceho, ktorá</w:t>
      </w:r>
      <w:r w:rsidR="00490BFA" w:rsidRPr="00FC4221">
        <w:rPr>
          <w:rFonts w:ascii="Arial Narrow" w:hAnsi="Arial Narrow" w:cs="Arial"/>
          <w:sz w:val="22"/>
          <w:lang w:eastAsia="de-DE"/>
        </w:rPr>
        <w:t xml:space="preserve"> je uvedená v Prílohe č. </w:t>
      </w:r>
      <w:r w:rsidR="0097143F">
        <w:rPr>
          <w:rFonts w:ascii="Arial Narrow" w:hAnsi="Arial Narrow" w:cs="Arial"/>
          <w:sz w:val="22"/>
          <w:lang w:eastAsia="de-DE"/>
        </w:rPr>
        <w:t>2</w:t>
      </w:r>
      <w:r w:rsidR="00490BFA" w:rsidRPr="00FC4221">
        <w:rPr>
          <w:rFonts w:ascii="Arial Narrow" w:hAnsi="Arial Narrow" w:cs="Arial"/>
          <w:sz w:val="22"/>
          <w:lang w:eastAsia="de-DE"/>
        </w:rPr>
        <w:t xml:space="preserve"> tejto </w:t>
      </w:r>
      <w:r w:rsidR="00D86E40">
        <w:rPr>
          <w:rFonts w:ascii="Arial Narrow" w:hAnsi="Arial Narrow" w:cs="Arial"/>
          <w:sz w:val="22"/>
          <w:lang w:eastAsia="de-DE"/>
        </w:rPr>
        <w:t>dohody</w:t>
      </w:r>
      <w:r w:rsidR="00490BFA">
        <w:rPr>
          <w:rFonts w:ascii="Arial Narrow" w:hAnsi="Arial Narrow" w:cs="Arial"/>
          <w:sz w:val="22"/>
          <w:lang w:eastAsia="de-DE"/>
        </w:rPr>
        <w:t>.</w:t>
      </w:r>
    </w:p>
    <w:p w14:paraId="05722806" w14:textId="73861AA3" w:rsidR="00EB3EFA" w:rsidRPr="00490BFA" w:rsidRDefault="001B39CB" w:rsidP="0034592B">
      <w:pPr>
        <w:numPr>
          <w:ilvl w:val="0"/>
          <w:numId w:val="59"/>
        </w:numPr>
        <w:tabs>
          <w:tab w:val="clear" w:pos="2160"/>
          <w:tab w:val="clear" w:pos="2880"/>
          <w:tab w:val="clear" w:pos="4500"/>
        </w:tabs>
        <w:ind w:left="295"/>
        <w:jc w:val="both"/>
        <w:rPr>
          <w:rFonts w:ascii="Arial Narrow" w:hAnsi="Arial Narrow"/>
          <w:sz w:val="22"/>
          <w:szCs w:val="22"/>
        </w:rPr>
      </w:pPr>
      <w:r w:rsidRPr="00490BFA">
        <w:rPr>
          <w:rFonts w:ascii="Arial Narrow" w:hAnsi="Arial Narrow"/>
          <w:sz w:val="22"/>
          <w:szCs w:val="22"/>
        </w:rPr>
        <w:t xml:space="preserve">Dodávka čistopisov podľa ods. 1 tohto článku </w:t>
      </w:r>
      <w:r w:rsidR="00D86E40">
        <w:rPr>
          <w:rFonts w:ascii="Arial Narrow" w:hAnsi="Arial Narrow"/>
          <w:sz w:val="22"/>
          <w:szCs w:val="22"/>
        </w:rPr>
        <w:t>dohody</w:t>
      </w:r>
      <w:r w:rsidRPr="00490BFA">
        <w:rPr>
          <w:rFonts w:ascii="Arial Narrow" w:hAnsi="Arial Narrow"/>
          <w:sz w:val="22"/>
          <w:szCs w:val="22"/>
        </w:rPr>
        <w:t xml:space="preserve"> sa uskutoční v čiastkových dodávkach v množstvách a v termínoch, dohodnutých pre každú čiastkovú dodávku v realizačnej zmluve</w:t>
      </w:r>
      <w:r w:rsidR="00E809F0" w:rsidRPr="00490BFA">
        <w:rPr>
          <w:rFonts w:ascii="Arial Narrow" w:hAnsi="Arial Narrow"/>
          <w:sz w:val="22"/>
          <w:szCs w:val="22"/>
        </w:rPr>
        <w:t xml:space="preserve">. </w:t>
      </w:r>
    </w:p>
    <w:p w14:paraId="07761645" w14:textId="77777777" w:rsidR="00EB3EFA" w:rsidRDefault="00EB3EFA">
      <w:pPr>
        <w:widowControl w:val="0"/>
        <w:jc w:val="both"/>
        <w:rPr>
          <w:rFonts w:ascii="Arial Narrow" w:hAnsi="Arial Narrow"/>
          <w:sz w:val="22"/>
          <w:szCs w:val="22"/>
        </w:rPr>
      </w:pPr>
    </w:p>
    <w:p w14:paraId="58410F5C" w14:textId="77777777" w:rsidR="00EB3EFA" w:rsidRDefault="00E809F0">
      <w:pPr>
        <w:widowControl w:val="0"/>
        <w:jc w:val="center"/>
        <w:rPr>
          <w:rFonts w:ascii="Arial Narrow" w:hAnsi="Arial Narrow"/>
          <w:b/>
          <w:bCs/>
          <w:sz w:val="22"/>
          <w:szCs w:val="22"/>
        </w:rPr>
      </w:pPr>
      <w:r>
        <w:rPr>
          <w:rFonts w:ascii="Arial Narrow" w:hAnsi="Arial Narrow"/>
          <w:b/>
          <w:bCs/>
          <w:sz w:val="22"/>
          <w:szCs w:val="22"/>
        </w:rPr>
        <w:t>Článok V</w:t>
      </w:r>
    </w:p>
    <w:p w14:paraId="52F72266" w14:textId="77777777" w:rsidR="00EB3EFA" w:rsidRDefault="00E809F0">
      <w:pPr>
        <w:widowControl w:val="0"/>
        <w:shd w:val="clear" w:color="auto" w:fill="FFFFFF"/>
        <w:autoSpaceDE w:val="0"/>
        <w:autoSpaceDN w:val="0"/>
        <w:adjustRightInd w:val="0"/>
        <w:jc w:val="center"/>
        <w:rPr>
          <w:rFonts w:ascii="Arial Narrow" w:hAnsi="Arial Narrow"/>
          <w:b/>
          <w:bCs/>
          <w:sz w:val="22"/>
          <w:szCs w:val="22"/>
        </w:rPr>
      </w:pPr>
      <w:r>
        <w:rPr>
          <w:rFonts w:ascii="Arial Narrow" w:hAnsi="Arial Narrow"/>
          <w:b/>
          <w:bCs/>
          <w:sz w:val="22"/>
          <w:szCs w:val="22"/>
        </w:rPr>
        <w:t>Podmienky prepravy a dodania čistopisov</w:t>
      </w:r>
    </w:p>
    <w:p w14:paraId="6DEF850F" w14:textId="77777777" w:rsidR="00EB3EFA" w:rsidRDefault="00EB3EFA">
      <w:pPr>
        <w:widowControl w:val="0"/>
        <w:shd w:val="clear" w:color="auto" w:fill="FFFFFF"/>
        <w:autoSpaceDE w:val="0"/>
        <w:autoSpaceDN w:val="0"/>
        <w:adjustRightInd w:val="0"/>
        <w:jc w:val="center"/>
        <w:rPr>
          <w:rFonts w:ascii="Arial Narrow" w:hAnsi="Arial Narrow"/>
          <w:b/>
          <w:bCs/>
          <w:sz w:val="22"/>
          <w:szCs w:val="22"/>
        </w:rPr>
      </w:pPr>
    </w:p>
    <w:p w14:paraId="18D080C5" w14:textId="77777777" w:rsidR="001B39CB" w:rsidRDefault="001B39CB" w:rsidP="0034592B">
      <w:pPr>
        <w:widowControl w:val="0"/>
        <w:numPr>
          <w:ilvl w:val="0"/>
          <w:numId w:val="50"/>
        </w:numPr>
        <w:shd w:val="clear" w:color="auto" w:fill="FFFFFF"/>
        <w:tabs>
          <w:tab w:val="clear" w:pos="2160"/>
          <w:tab w:val="clear" w:pos="2880"/>
          <w:tab w:val="clear" w:pos="4500"/>
        </w:tabs>
        <w:autoSpaceDE w:val="0"/>
        <w:autoSpaceDN w:val="0"/>
        <w:adjustRightInd w:val="0"/>
        <w:ind w:left="243"/>
        <w:jc w:val="both"/>
        <w:rPr>
          <w:rFonts w:ascii="Arial Narrow" w:hAnsi="Arial Narrow"/>
          <w:sz w:val="22"/>
          <w:szCs w:val="22"/>
        </w:rPr>
      </w:pPr>
      <w:r>
        <w:rPr>
          <w:rFonts w:ascii="Arial Narrow" w:hAnsi="Arial Narrow"/>
          <w:sz w:val="22"/>
          <w:szCs w:val="22"/>
        </w:rPr>
        <w:t>Predávajúci je povinný dodať čistopisy na adresu Národné personalizačné centrum, Vápencová 36, Bratislava, Slovenská republika (ďalej len „miesto dodania“). V prípade, ak posledný deň lehoty na dodanie čistopisov pripadne na deň pracovného pokoja v krajine sídla kupujúceho alebo predávajúceho, zmluvná strana, ktorá má sídlo v krajine, v ktorej nastala táto skutočnosť, musí túto skutočnosť druhej strane oznámiť najmenej</w:t>
      </w:r>
      <w:r w:rsidR="00D86E40">
        <w:rPr>
          <w:rFonts w:ascii="Arial Narrow" w:hAnsi="Arial Narrow"/>
          <w:sz w:val="22"/>
          <w:szCs w:val="22"/>
        </w:rPr>
        <w:t xml:space="preserve"> dva</w:t>
      </w:r>
      <w:r>
        <w:rPr>
          <w:rFonts w:ascii="Arial Narrow" w:hAnsi="Arial Narrow"/>
          <w:sz w:val="22"/>
          <w:szCs w:val="22"/>
        </w:rPr>
        <w:t xml:space="preserve"> </w:t>
      </w:r>
      <w:r w:rsidR="00D86E40">
        <w:rPr>
          <w:rFonts w:ascii="Arial Narrow" w:hAnsi="Arial Narrow"/>
          <w:sz w:val="22"/>
          <w:szCs w:val="22"/>
        </w:rPr>
        <w:t>(</w:t>
      </w:r>
      <w:r>
        <w:rPr>
          <w:rFonts w:ascii="Arial Narrow" w:hAnsi="Arial Narrow"/>
          <w:sz w:val="22"/>
          <w:szCs w:val="22"/>
        </w:rPr>
        <w:t>2</w:t>
      </w:r>
      <w:r w:rsidR="00D86E40">
        <w:rPr>
          <w:rFonts w:ascii="Arial Narrow" w:hAnsi="Arial Narrow"/>
          <w:sz w:val="22"/>
          <w:szCs w:val="22"/>
        </w:rPr>
        <w:t>)</w:t>
      </w:r>
      <w:r>
        <w:rPr>
          <w:rFonts w:ascii="Arial Narrow" w:hAnsi="Arial Narrow"/>
          <w:sz w:val="22"/>
          <w:szCs w:val="22"/>
        </w:rPr>
        <w:t xml:space="preserve"> pracovné dni vopred. Predávajúci je v takom prípade povinný dodať čistopisy v prvý pracovný deň nasledujúci po takomto dni pracovného pokoja.</w:t>
      </w:r>
    </w:p>
    <w:p w14:paraId="11E8C3D6" w14:textId="7AB8C437" w:rsidR="001B39CB" w:rsidRDefault="001B39CB" w:rsidP="0034592B">
      <w:pPr>
        <w:widowControl w:val="0"/>
        <w:numPr>
          <w:ilvl w:val="0"/>
          <w:numId w:val="50"/>
        </w:numPr>
        <w:shd w:val="clear" w:color="auto" w:fill="FFFFFF"/>
        <w:tabs>
          <w:tab w:val="clear" w:pos="2160"/>
          <w:tab w:val="clear" w:pos="2880"/>
          <w:tab w:val="clear" w:pos="4500"/>
          <w:tab w:val="left" w:pos="6946"/>
        </w:tabs>
        <w:autoSpaceDE w:val="0"/>
        <w:autoSpaceDN w:val="0"/>
        <w:adjustRightInd w:val="0"/>
        <w:ind w:left="243"/>
        <w:jc w:val="both"/>
        <w:rPr>
          <w:rFonts w:ascii="Arial Narrow" w:hAnsi="Arial Narrow"/>
          <w:sz w:val="22"/>
          <w:szCs w:val="22"/>
        </w:rPr>
      </w:pPr>
      <w:r>
        <w:rPr>
          <w:rFonts w:ascii="Arial Narrow" w:hAnsi="Arial Narrow"/>
          <w:sz w:val="22"/>
          <w:szCs w:val="22"/>
        </w:rPr>
        <w:t xml:space="preserve">Predávajúci je povinný najmenej </w:t>
      </w:r>
      <w:r w:rsidR="00D86E40">
        <w:rPr>
          <w:rFonts w:ascii="Arial Narrow" w:hAnsi="Arial Narrow"/>
          <w:sz w:val="22"/>
          <w:szCs w:val="22"/>
        </w:rPr>
        <w:t>päť (</w:t>
      </w:r>
      <w:r>
        <w:rPr>
          <w:rFonts w:ascii="Arial Narrow" w:hAnsi="Arial Narrow"/>
          <w:sz w:val="22"/>
          <w:szCs w:val="22"/>
        </w:rPr>
        <w:t>5</w:t>
      </w:r>
      <w:r w:rsidR="00D86E40">
        <w:rPr>
          <w:rFonts w:ascii="Arial Narrow" w:hAnsi="Arial Narrow"/>
          <w:sz w:val="22"/>
          <w:szCs w:val="22"/>
        </w:rPr>
        <w:t>)</w:t>
      </w:r>
      <w:r>
        <w:rPr>
          <w:rFonts w:ascii="Arial Narrow" w:hAnsi="Arial Narrow"/>
          <w:sz w:val="22"/>
          <w:szCs w:val="22"/>
        </w:rPr>
        <w:t xml:space="preserve"> pracovných dní pred termínom príslušnej čiastkovej dodávky oznámiť kupujúcemu presný termín dodania a podrobnosti o tejto dodávke v zmysle tejto </w:t>
      </w:r>
      <w:r w:rsidR="00D86E40">
        <w:rPr>
          <w:rFonts w:ascii="Arial Narrow" w:hAnsi="Arial Narrow"/>
          <w:sz w:val="22"/>
          <w:szCs w:val="22"/>
        </w:rPr>
        <w:t>dohody</w:t>
      </w:r>
      <w:r>
        <w:rPr>
          <w:rFonts w:ascii="Arial Narrow" w:hAnsi="Arial Narrow"/>
          <w:sz w:val="22"/>
          <w:szCs w:val="22"/>
        </w:rPr>
        <w:t xml:space="preserve"> v zakódovanej forme, ktorá bude dohodnutá medzi zmluvnými stranami. </w:t>
      </w:r>
    </w:p>
    <w:p w14:paraId="29AD9A0C" w14:textId="17EAD0A7" w:rsidR="001B39CB" w:rsidRPr="00A234EF" w:rsidRDefault="001B39CB" w:rsidP="0034592B">
      <w:pPr>
        <w:widowControl w:val="0"/>
        <w:numPr>
          <w:ilvl w:val="0"/>
          <w:numId w:val="50"/>
        </w:numPr>
        <w:shd w:val="clear" w:color="auto" w:fill="FFFFFF"/>
        <w:tabs>
          <w:tab w:val="clear" w:pos="2160"/>
          <w:tab w:val="clear" w:pos="2880"/>
          <w:tab w:val="clear" w:pos="4500"/>
        </w:tabs>
        <w:autoSpaceDE w:val="0"/>
        <w:autoSpaceDN w:val="0"/>
        <w:adjustRightInd w:val="0"/>
        <w:ind w:left="243"/>
        <w:jc w:val="both"/>
        <w:rPr>
          <w:rFonts w:ascii="Arial Narrow" w:hAnsi="Arial Narrow"/>
          <w:sz w:val="22"/>
          <w:szCs w:val="22"/>
        </w:rPr>
      </w:pPr>
      <w:r>
        <w:rPr>
          <w:rFonts w:ascii="Arial Narrow" w:hAnsi="Arial Narrow"/>
          <w:sz w:val="22"/>
          <w:szCs w:val="22"/>
        </w:rPr>
        <w:t xml:space="preserve">Predávajúci je povinný zabaliť a prepraviť čistopisy podľa podmienok uvedených </w:t>
      </w:r>
      <w:r w:rsidRPr="00E27CAE">
        <w:rPr>
          <w:rFonts w:ascii="Arial Narrow" w:hAnsi="Arial Narrow"/>
          <w:sz w:val="22"/>
          <w:szCs w:val="22"/>
        </w:rPr>
        <w:t xml:space="preserve">v </w:t>
      </w:r>
      <w:r w:rsidRPr="00F65881">
        <w:rPr>
          <w:rFonts w:ascii="Arial Narrow" w:hAnsi="Arial Narrow"/>
          <w:sz w:val="22"/>
          <w:szCs w:val="22"/>
        </w:rPr>
        <w:t xml:space="preserve">Prílohe č. </w:t>
      </w:r>
      <w:r w:rsidR="00E729D6" w:rsidRPr="00F65881">
        <w:rPr>
          <w:rFonts w:ascii="Arial Narrow" w:hAnsi="Arial Narrow"/>
          <w:sz w:val="22"/>
          <w:szCs w:val="22"/>
        </w:rPr>
        <w:t>1</w:t>
      </w:r>
      <w:r w:rsidRPr="00F65881">
        <w:rPr>
          <w:rFonts w:ascii="Arial Narrow" w:hAnsi="Arial Narrow"/>
          <w:sz w:val="22"/>
          <w:szCs w:val="22"/>
        </w:rPr>
        <w:t xml:space="preserve"> tejto</w:t>
      </w:r>
      <w:r>
        <w:rPr>
          <w:rFonts w:ascii="Arial Narrow" w:hAnsi="Arial Narrow"/>
          <w:sz w:val="22"/>
          <w:szCs w:val="22"/>
        </w:rPr>
        <w:t xml:space="preserve"> </w:t>
      </w:r>
      <w:r w:rsidR="00D86E40">
        <w:rPr>
          <w:rFonts w:ascii="Arial Narrow" w:hAnsi="Arial Narrow"/>
          <w:sz w:val="22"/>
          <w:szCs w:val="22"/>
        </w:rPr>
        <w:t>dohody</w:t>
      </w:r>
      <w:r>
        <w:rPr>
          <w:rFonts w:ascii="Arial Narrow" w:hAnsi="Arial Narrow"/>
          <w:sz w:val="22"/>
          <w:szCs w:val="22"/>
        </w:rPr>
        <w:t xml:space="preserve">, spolu s protokolmi podľa </w:t>
      </w:r>
      <w:r w:rsidRPr="00F65881">
        <w:rPr>
          <w:rFonts w:ascii="Arial Narrow" w:hAnsi="Arial Narrow"/>
          <w:sz w:val="22"/>
          <w:szCs w:val="22"/>
        </w:rPr>
        <w:t xml:space="preserve">Prílohy č. </w:t>
      </w:r>
      <w:r w:rsidR="00E729D6" w:rsidRPr="00F65881">
        <w:rPr>
          <w:rFonts w:ascii="Arial Narrow" w:hAnsi="Arial Narrow"/>
          <w:sz w:val="22"/>
          <w:szCs w:val="22"/>
        </w:rPr>
        <w:t>1</w:t>
      </w:r>
      <w:r w:rsidRPr="00F65881">
        <w:rPr>
          <w:rFonts w:ascii="Arial Narrow" w:hAnsi="Arial Narrow"/>
          <w:sz w:val="22"/>
          <w:szCs w:val="22"/>
        </w:rPr>
        <w:t xml:space="preserve"> tejto </w:t>
      </w:r>
      <w:r w:rsidR="00D86E40">
        <w:rPr>
          <w:rFonts w:ascii="Arial Narrow" w:hAnsi="Arial Narrow"/>
          <w:sz w:val="22"/>
          <w:szCs w:val="22"/>
        </w:rPr>
        <w:t>dohody</w:t>
      </w:r>
      <w:r w:rsidRPr="00A234EF">
        <w:rPr>
          <w:rFonts w:ascii="Arial Narrow" w:hAnsi="Arial Narrow"/>
          <w:sz w:val="22"/>
          <w:szCs w:val="22"/>
        </w:rPr>
        <w:t xml:space="preserve">. </w:t>
      </w:r>
    </w:p>
    <w:p w14:paraId="03FB85C5" w14:textId="77777777" w:rsidR="001B39CB" w:rsidRDefault="001B39CB" w:rsidP="0034592B">
      <w:pPr>
        <w:widowControl w:val="0"/>
        <w:numPr>
          <w:ilvl w:val="0"/>
          <w:numId w:val="50"/>
        </w:numPr>
        <w:shd w:val="clear" w:color="auto" w:fill="FFFFFF"/>
        <w:tabs>
          <w:tab w:val="clear" w:pos="2160"/>
          <w:tab w:val="clear" w:pos="2880"/>
          <w:tab w:val="clear" w:pos="4500"/>
        </w:tabs>
        <w:autoSpaceDE w:val="0"/>
        <w:autoSpaceDN w:val="0"/>
        <w:adjustRightInd w:val="0"/>
        <w:ind w:left="243"/>
        <w:jc w:val="both"/>
        <w:rPr>
          <w:rFonts w:ascii="Arial Narrow" w:hAnsi="Arial Narrow"/>
          <w:sz w:val="22"/>
          <w:szCs w:val="22"/>
        </w:rPr>
      </w:pPr>
      <w:r>
        <w:rPr>
          <w:rFonts w:ascii="Arial Narrow" w:hAnsi="Arial Narrow"/>
          <w:sz w:val="22"/>
          <w:szCs w:val="22"/>
        </w:rPr>
        <w:t>Kupujúci a predávajúci podpíšu o prevzatí čistopisov protokol o odovzdaní a prevzatí, ktorý bude obsahovať:</w:t>
      </w:r>
    </w:p>
    <w:p w14:paraId="63478E03" w14:textId="265356F5" w:rsidR="001B39CB" w:rsidRDefault="001B39CB" w:rsidP="0034592B">
      <w:pPr>
        <w:widowControl w:val="0"/>
        <w:numPr>
          <w:ilvl w:val="0"/>
          <w:numId w:val="61"/>
        </w:numPr>
        <w:shd w:val="clear" w:color="auto" w:fill="FFFFFF"/>
        <w:tabs>
          <w:tab w:val="clear" w:pos="1028"/>
          <w:tab w:val="clear" w:pos="2160"/>
          <w:tab w:val="clear" w:pos="2880"/>
          <w:tab w:val="clear" w:pos="4500"/>
          <w:tab w:val="left" w:pos="1211"/>
        </w:tabs>
        <w:autoSpaceDE w:val="0"/>
        <w:autoSpaceDN w:val="0"/>
        <w:adjustRightInd w:val="0"/>
        <w:ind w:left="851"/>
        <w:jc w:val="both"/>
        <w:rPr>
          <w:rFonts w:ascii="Arial Narrow" w:hAnsi="Arial Narrow"/>
          <w:sz w:val="22"/>
          <w:szCs w:val="22"/>
        </w:rPr>
      </w:pPr>
      <w:r>
        <w:rPr>
          <w:rFonts w:ascii="Arial Narrow" w:hAnsi="Arial Narrow"/>
          <w:sz w:val="22"/>
          <w:szCs w:val="22"/>
        </w:rPr>
        <w:lastRenderedPageBreak/>
        <w:t xml:space="preserve">číslo tejto </w:t>
      </w:r>
      <w:r w:rsidR="00D86E40">
        <w:rPr>
          <w:rFonts w:ascii="Arial Narrow" w:hAnsi="Arial Narrow"/>
          <w:sz w:val="22"/>
          <w:szCs w:val="22"/>
        </w:rPr>
        <w:t>dohody</w:t>
      </w:r>
      <w:r>
        <w:rPr>
          <w:rFonts w:ascii="Arial Narrow" w:hAnsi="Arial Narrow"/>
          <w:sz w:val="22"/>
          <w:szCs w:val="22"/>
        </w:rPr>
        <w:t xml:space="preserve"> a číslo realizačnej zmluvy,</w:t>
      </w:r>
    </w:p>
    <w:p w14:paraId="4B1FF2D0" w14:textId="77777777" w:rsidR="001B39CB" w:rsidRPr="00E27CAE" w:rsidRDefault="001B39CB" w:rsidP="0034592B">
      <w:pPr>
        <w:widowControl w:val="0"/>
        <w:numPr>
          <w:ilvl w:val="0"/>
          <w:numId w:val="61"/>
        </w:numPr>
        <w:shd w:val="clear" w:color="auto" w:fill="FFFFFF"/>
        <w:tabs>
          <w:tab w:val="clear" w:pos="1028"/>
          <w:tab w:val="clear" w:pos="2160"/>
          <w:tab w:val="clear" w:pos="2880"/>
          <w:tab w:val="clear" w:pos="4500"/>
          <w:tab w:val="left" w:pos="1211"/>
        </w:tabs>
        <w:autoSpaceDE w:val="0"/>
        <w:autoSpaceDN w:val="0"/>
        <w:adjustRightInd w:val="0"/>
        <w:ind w:left="851"/>
        <w:jc w:val="both"/>
        <w:rPr>
          <w:rFonts w:ascii="Arial Narrow" w:hAnsi="Arial Narrow"/>
          <w:sz w:val="22"/>
          <w:szCs w:val="22"/>
        </w:rPr>
      </w:pPr>
      <w:r w:rsidRPr="00E27CAE">
        <w:rPr>
          <w:rFonts w:ascii="Arial Narrow" w:hAnsi="Arial Narrow"/>
          <w:sz w:val="22"/>
          <w:szCs w:val="22"/>
        </w:rPr>
        <w:t xml:space="preserve">čísla škatúľ, väčších škatúľ a europaliet prevzatých kupujúcim. </w:t>
      </w:r>
    </w:p>
    <w:p w14:paraId="23B2FAB8" w14:textId="29B89601" w:rsidR="00EB3EFA" w:rsidRPr="00320F59" w:rsidRDefault="001B39CB" w:rsidP="0034592B">
      <w:pPr>
        <w:widowControl w:val="0"/>
        <w:numPr>
          <w:ilvl w:val="0"/>
          <w:numId w:val="50"/>
        </w:numPr>
        <w:shd w:val="clear" w:color="auto" w:fill="FFFFFF"/>
        <w:tabs>
          <w:tab w:val="clear" w:pos="668"/>
          <w:tab w:val="clear" w:pos="2160"/>
          <w:tab w:val="clear" w:pos="2880"/>
          <w:tab w:val="clear" w:pos="4500"/>
        </w:tabs>
        <w:autoSpaceDE w:val="0"/>
        <w:autoSpaceDN w:val="0"/>
        <w:adjustRightInd w:val="0"/>
        <w:ind w:left="243"/>
        <w:jc w:val="both"/>
        <w:rPr>
          <w:rFonts w:ascii="Arial Narrow" w:hAnsi="Arial Narrow"/>
          <w:sz w:val="22"/>
          <w:szCs w:val="22"/>
        </w:rPr>
      </w:pPr>
      <w:r w:rsidRPr="00320F59">
        <w:rPr>
          <w:rFonts w:ascii="Arial Narrow" w:hAnsi="Arial Narrow"/>
          <w:sz w:val="22"/>
          <w:szCs w:val="22"/>
        </w:rPr>
        <w:t xml:space="preserve">Kupujúci je oprávnený odmietnuť prevziať čistopisy, ak boli dodané v poškodenom balení alebo v prípade, ak neboli zabalené v súlade s podmienkami uvedenými v tejto </w:t>
      </w:r>
      <w:r w:rsidR="00D86E40">
        <w:rPr>
          <w:rFonts w:ascii="Arial Narrow" w:hAnsi="Arial Narrow"/>
          <w:sz w:val="22"/>
          <w:szCs w:val="22"/>
        </w:rPr>
        <w:t>dohode</w:t>
      </w:r>
      <w:r w:rsidRPr="00320F59">
        <w:rPr>
          <w:rFonts w:ascii="Arial Narrow" w:hAnsi="Arial Narrow"/>
          <w:sz w:val="22"/>
          <w:szCs w:val="22"/>
        </w:rPr>
        <w:t xml:space="preserve"> a v </w:t>
      </w:r>
      <w:r>
        <w:rPr>
          <w:rFonts w:ascii="Arial Narrow" w:hAnsi="Arial Narrow"/>
          <w:sz w:val="22"/>
          <w:szCs w:val="22"/>
        </w:rPr>
        <w:t>P</w:t>
      </w:r>
      <w:r w:rsidRPr="00320F59">
        <w:rPr>
          <w:rFonts w:ascii="Arial Narrow" w:hAnsi="Arial Narrow"/>
          <w:sz w:val="22"/>
          <w:szCs w:val="22"/>
        </w:rPr>
        <w:t xml:space="preserve">rílohe č. </w:t>
      </w:r>
      <w:r w:rsidR="0068004A">
        <w:rPr>
          <w:rFonts w:ascii="Arial Narrow" w:hAnsi="Arial Narrow"/>
          <w:sz w:val="22"/>
          <w:szCs w:val="22"/>
        </w:rPr>
        <w:t>1</w:t>
      </w:r>
      <w:r w:rsidRPr="00320F59">
        <w:rPr>
          <w:rFonts w:ascii="Arial Narrow" w:hAnsi="Arial Narrow"/>
          <w:sz w:val="22"/>
          <w:szCs w:val="22"/>
        </w:rPr>
        <w:t xml:space="preserve"> tejto </w:t>
      </w:r>
      <w:r w:rsidR="00D86E40">
        <w:rPr>
          <w:rFonts w:ascii="Arial Narrow" w:hAnsi="Arial Narrow"/>
          <w:sz w:val="22"/>
          <w:szCs w:val="22"/>
        </w:rPr>
        <w:t>dohody</w:t>
      </w:r>
      <w:r w:rsidRPr="00320F59">
        <w:rPr>
          <w:rFonts w:ascii="Arial Narrow" w:hAnsi="Arial Narrow"/>
          <w:sz w:val="22"/>
          <w:szCs w:val="22"/>
        </w:rPr>
        <w:t xml:space="preserve">; o tejto skutočnosti je kupujúci povinný bezodkladne </w:t>
      </w:r>
      <w:r w:rsidR="00D86E40">
        <w:rPr>
          <w:rFonts w:ascii="Arial Narrow" w:hAnsi="Arial Narrow"/>
          <w:sz w:val="22"/>
          <w:szCs w:val="22"/>
        </w:rPr>
        <w:t xml:space="preserve">písomne </w:t>
      </w:r>
      <w:r w:rsidRPr="00320F59">
        <w:rPr>
          <w:rFonts w:ascii="Arial Narrow" w:hAnsi="Arial Narrow"/>
          <w:sz w:val="22"/>
          <w:szCs w:val="22"/>
        </w:rPr>
        <w:t xml:space="preserve">informovať predávajúceho. Predávajúci je v takom prípade povinný do </w:t>
      </w:r>
      <w:r w:rsidR="00D86E40">
        <w:rPr>
          <w:rFonts w:ascii="Arial Narrow" w:hAnsi="Arial Narrow"/>
          <w:sz w:val="22"/>
          <w:szCs w:val="22"/>
        </w:rPr>
        <w:t>šiestich (</w:t>
      </w:r>
      <w:r w:rsidRPr="00320F59">
        <w:rPr>
          <w:rFonts w:ascii="Arial Narrow" w:hAnsi="Arial Narrow"/>
          <w:sz w:val="22"/>
          <w:szCs w:val="22"/>
        </w:rPr>
        <w:t>6</w:t>
      </w:r>
      <w:r w:rsidR="00D86E40">
        <w:rPr>
          <w:rFonts w:ascii="Arial Narrow" w:hAnsi="Arial Narrow"/>
          <w:sz w:val="22"/>
          <w:szCs w:val="22"/>
        </w:rPr>
        <w:t>)</w:t>
      </w:r>
      <w:r w:rsidRPr="00320F59">
        <w:rPr>
          <w:rFonts w:ascii="Arial Narrow" w:hAnsi="Arial Narrow"/>
          <w:sz w:val="22"/>
          <w:szCs w:val="22"/>
        </w:rPr>
        <w:t xml:space="preserve"> pracovných dní odo dňa doručenia informácie kupujúceho o odmietnutí prevzatia čistopisov dodať kupujúcemu čistopisy vyrobené a zabalené v súlade s podmienkami uvedenými v tejto </w:t>
      </w:r>
      <w:r w:rsidR="00D86E40">
        <w:rPr>
          <w:rFonts w:ascii="Arial Narrow" w:hAnsi="Arial Narrow"/>
          <w:sz w:val="22"/>
          <w:szCs w:val="22"/>
        </w:rPr>
        <w:t>dohode</w:t>
      </w:r>
      <w:r w:rsidRPr="00320F59">
        <w:rPr>
          <w:rFonts w:ascii="Arial Narrow" w:hAnsi="Arial Narrow"/>
          <w:sz w:val="22"/>
          <w:szCs w:val="22"/>
        </w:rPr>
        <w:t xml:space="preserve"> v nepoškodenom balení. Všetky náklady spojené s dôvodným odmietnutím čistopisov zo strany kupujúceho podľa tohto odseku</w:t>
      </w:r>
      <w:r w:rsidR="00D86E40">
        <w:rPr>
          <w:rFonts w:ascii="Arial Narrow" w:hAnsi="Arial Narrow"/>
          <w:sz w:val="22"/>
          <w:szCs w:val="22"/>
        </w:rPr>
        <w:t xml:space="preserve"> tohto článku dohody</w:t>
      </w:r>
      <w:r w:rsidRPr="00320F59">
        <w:rPr>
          <w:rFonts w:ascii="Arial Narrow" w:hAnsi="Arial Narrow"/>
          <w:sz w:val="22"/>
          <w:szCs w:val="22"/>
        </w:rPr>
        <w:t xml:space="preserve"> a dodávkou čistopisov v nepoškodenom balení v súlade s podmienkami uvedenými v </w:t>
      </w:r>
      <w:r>
        <w:rPr>
          <w:rFonts w:ascii="Arial Narrow" w:hAnsi="Arial Narrow"/>
          <w:sz w:val="22"/>
          <w:szCs w:val="22"/>
        </w:rPr>
        <w:t xml:space="preserve"> </w:t>
      </w:r>
      <w:r w:rsidRPr="00221F2D">
        <w:rPr>
          <w:rFonts w:ascii="Arial Narrow" w:hAnsi="Arial Narrow"/>
          <w:sz w:val="22"/>
          <w:szCs w:val="22"/>
        </w:rPr>
        <w:t xml:space="preserve">ods. 3 </w:t>
      </w:r>
      <w:r>
        <w:rPr>
          <w:rFonts w:ascii="Arial Narrow" w:hAnsi="Arial Narrow"/>
          <w:sz w:val="22"/>
          <w:szCs w:val="22"/>
        </w:rPr>
        <w:t xml:space="preserve">tohto článku </w:t>
      </w:r>
      <w:r w:rsidR="00D86E40">
        <w:rPr>
          <w:rFonts w:ascii="Arial Narrow" w:hAnsi="Arial Narrow"/>
          <w:sz w:val="22"/>
          <w:szCs w:val="22"/>
        </w:rPr>
        <w:t>dohod</w:t>
      </w:r>
      <w:r>
        <w:rPr>
          <w:rFonts w:ascii="Arial Narrow" w:hAnsi="Arial Narrow"/>
          <w:sz w:val="22"/>
          <w:szCs w:val="22"/>
        </w:rPr>
        <w:t xml:space="preserve">y </w:t>
      </w:r>
      <w:r w:rsidRPr="00221F2D">
        <w:rPr>
          <w:rFonts w:ascii="Arial Narrow" w:hAnsi="Arial Narrow"/>
          <w:sz w:val="22"/>
          <w:szCs w:val="22"/>
        </w:rPr>
        <w:t>zo strany predávajúceho, znáša predávajúci</w:t>
      </w:r>
      <w:r w:rsidR="00E809F0" w:rsidRPr="00320F59">
        <w:rPr>
          <w:rFonts w:ascii="Arial Narrow" w:hAnsi="Arial Narrow"/>
          <w:sz w:val="22"/>
          <w:szCs w:val="22"/>
        </w:rPr>
        <w:t xml:space="preserve">. </w:t>
      </w:r>
    </w:p>
    <w:p w14:paraId="24492090" w14:textId="4E48B045" w:rsidR="001B39CB" w:rsidRDefault="001B39CB" w:rsidP="0034592B">
      <w:pPr>
        <w:widowControl w:val="0"/>
        <w:numPr>
          <w:ilvl w:val="0"/>
          <w:numId w:val="50"/>
        </w:numPr>
        <w:shd w:val="clear" w:color="auto" w:fill="FFFFFF"/>
        <w:tabs>
          <w:tab w:val="clear" w:pos="2160"/>
          <w:tab w:val="clear" w:pos="2880"/>
          <w:tab w:val="clear" w:pos="4500"/>
        </w:tabs>
        <w:autoSpaceDE w:val="0"/>
        <w:autoSpaceDN w:val="0"/>
        <w:adjustRightInd w:val="0"/>
        <w:ind w:left="243"/>
        <w:jc w:val="both"/>
        <w:rPr>
          <w:rFonts w:ascii="Arial Narrow" w:hAnsi="Arial Narrow"/>
          <w:sz w:val="22"/>
          <w:szCs w:val="22"/>
        </w:rPr>
      </w:pPr>
      <w:r>
        <w:rPr>
          <w:rFonts w:ascii="Arial Narrow" w:hAnsi="Arial Narrow"/>
          <w:sz w:val="22"/>
          <w:szCs w:val="22"/>
        </w:rPr>
        <w:t xml:space="preserve">Ak predávajúci bude v omeškaní s riadnym a včasným dodaním čistopisov a/alebo prevodom vlastníckeho práva k nim za podmienok  uvedených v tejto </w:t>
      </w:r>
      <w:r w:rsidR="00D86E40">
        <w:rPr>
          <w:rFonts w:ascii="Arial Narrow" w:hAnsi="Arial Narrow"/>
          <w:sz w:val="22"/>
          <w:szCs w:val="22"/>
        </w:rPr>
        <w:t xml:space="preserve">dohody </w:t>
      </w:r>
      <w:r>
        <w:rPr>
          <w:rFonts w:ascii="Arial Narrow" w:hAnsi="Arial Narrow"/>
          <w:sz w:val="22"/>
          <w:szCs w:val="22"/>
        </w:rPr>
        <w:t>v rámci čiastkovej dodávky, kupujúci bude mať nárok na zľavu z </w:t>
      </w:r>
      <w:r w:rsidRPr="008A694B">
        <w:rPr>
          <w:rFonts w:ascii="Arial Narrow" w:hAnsi="Arial Narrow"/>
          <w:sz w:val="22"/>
          <w:szCs w:val="22"/>
        </w:rPr>
        <w:t>kúpnej ceny vo výške 0,25 % zo sumy, ktorá sa vypočíta ako  súčin kúpnej ceny jedného čistopisu  bez DPH (čl. VIII. ods. 1 tejto</w:t>
      </w:r>
      <w:r w:rsidR="00CE2CAF">
        <w:rPr>
          <w:rFonts w:ascii="Arial Narrow" w:hAnsi="Arial Narrow"/>
          <w:sz w:val="22"/>
          <w:szCs w:val="22"/>
        </w:rPr>
        <w:t xml:space="preserve"> </w:t>
      </w:r>
      <w:r w:rsidR="00D86E40">
        <w:rPr>
          <w:rFonts w:ascii="Arial Narrow" w:hAnsi="Arial Narrow"/>
          <w:sz w:val="22"/>
          <w:szCs w:val="22"/>
        </w:rPr>
        <w:t>dohody</w:t>
      </w:r>
      <w:r w:rsidRPr="008A694B">
        <w:rPr>
          <w:rFonts w:ascii="Arial Narrow" w:hAnsi="Arial Narrow"/>
          <w:sz w:val="22"/>
          <w:szCs w:val="22"/>
        </w:rPr>
        <w:t>) a počtu čistopisov s  dodaním ktorých a/alebo prevodom vlastníckeho práva ohľadom ktorých, je predávajúci v</w:t>
      </w:r>
      <w:r>
        <w:rPr>
          <w:rFonts w:ascii="Arial Narrow" w:hAnsi="Arial Narrow"/>
          <w:sz w:val="22"/>
          <w:szCs w:val="22"/>
        </w:rPr>
        <w:t> omeškaní, a to za každý ukončený kalendárny deň omeškania.</w:t>
      </w:r>
    </w:p>
    <w:p w14:paraId="2473053D" w14:textId="77777777" w:rsidR="00EB3EFA" w:rsidRDefault="00EB3EFA">
      <w:pPr>
        <w:widowControl w:val="0"/>
        <w:shd w:val="clear" w:color="auto" w:fill="FFFFFF"/>
        <w:autoSpaceDE w:val="0"/>
        <w:autoSpaceDN w:val="0"/>
        <w:adjustRightInd w:val="0"/>
        <w:jc w:val="both"/>
        <w:rPr>
          <w:rFonts w:ascii="Arial Narrow" w:hAnsi="Arial Narrow"/>
          <w:b/>
          <w:bCs/>
          <w:sz w:val="22"/>
          <w:szCs w:val="22"/>
        </w:rPr>
      </w:pPr>
    </w:p>
    <w:p w14:paraId="6B9CAF3A" w14:textId="77777777" w:rsidR="00EB3EFA" w:rsidRDefault="00E809F0">
      <w:pPr>
        <w:widowControl w:val="0"/>
        <w:shd w:val="clear" w:color="auto" w:fill="FFFFFF"/>
        <w:autoSpaceDE w:val="0"/>
        <w:autoSpaceDN w:val="0"/>
        <w:adjustRightInd w:val="0"/>
        <w:jc w:val="center"/>
        <w:rPr>
          <w:rFonts w:ascii="Arial Narrow" w:hAnsi="Arial Narrow"/>
          <w:b/>
          <w:bCs/>
          <w:sz w:val="22"/>
          <w:szCs w:val="22"/>
        </w:rPr>
      </w:pPr>
      <w:r>
        <w:rPr>
          <w:rFonts w:ascii="Arial Narrow" w:hAnsi="Arial Narrow"/>
          <w:b/>
          <w:bCs/>
          <w:sz w:val="22"/>
          <w:szCs w:val="22"/>
        </w:rPr>
        <w:t>Článok VI</w:t>
      </w:r>
    </w:p>
    <w:p w14:paraId="74FB3B81" w14:textId="77777777" w:rsidR="00EB3EFA" w:rsidRDefault="00E809F0">
      <w:pPr>
        <w:widowControl w:val="0"/>
        <w:shd w:val="clear" w:color="auto" w:fill="FFFFFF"/>
        <w:autoSpaceDE w:val="0"/>
        <w:autoSpaceDN w:val="0"/>
        <w:adjustRightInd w:val="0"/>
        <w:jc w:val="center"/>
        <w:rPr>
          <w:rFonts w:ascii="Arial Narrow" w:hAnsi="Arial Narrow"/>
          <w:b/>
          <w:bCs/>
          <w:sz w:val="22"/>
          <w:szCs w:val="22"/>
        </w:rPr>
      </w:pPr>
      <w:r>
        <w:rPr>
          <w:rFonts w:ascii="Arial Narrow" w:hAnsi="Arial Narrow"/>
          <w:b/>
          <w:bCs/>
          <w:sz w:val="22"/>
          <w:szCs w:val="22"/>
        </w:rPr>
        <w:t>Zodpovednosť za vady a záruka za akosť</w:t>
      </w:r>
    </w:p>
    <w:p w14:paraId="6526B261" w14:textId="77777777" w:rsidR="00EB3EFA" w:rsidRDefault="00EB3EFA">
      <w:pPr>
        <w:widowControl w:val="0"/>
        <w:shd w:val="clear" w:color="auto" w:fill="FFFFFF"/>
        <w:autoSpaceDE w:val="0"/>
        <w:autoSpaceDN w:val="0"/>
        <w:adjustRightInd w:val="0"/>
        <w:jc w:val="center"/>
        <w:rPr>
          <w:rFonts w:ascii="Arial Narrow" w:hAnsi="Arial Narrow"/>
          <w:b/>
          <w:bCs/>
          <w:sz w:val="22"/>
          <w:szCs w:val="22"/>
        </w:rPr>
      </w:pPr>
    </w:p>
    <w:p w14:paraId="18963072" w14:textId="77777777" w:rsidR="001B39CB" w:rsidRDefault="001B39CB" w:rsidP="0034592B">
      <w:pPr>
        <w:widowControl w:val="0"/>
        <w:numPr>
          <w:ilvl w:val="0"/>
          <w:numId w:val="62"/>
        </w:numPr>
        <w:shd w:val="clear" w:color="auto" w:fill="FFFFFF"/>
        <w:tabs>
          <w:tab w:val="clear" w:pos="2160"/>
          <w:tab w:val="clear" w:pos="2880"/>
          <w:tab w:val="clear" w:pos="4500"/>
          <w:tab w:val="left" w:pos="1778"/>
          <w:tab w:val="left" w:pos="5670"/>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 xml:space="preserve">Kontrola kvality čistopisov sa vykonáva spôsobom podľa Prílohy č. </w:t>
      </w:r>
      <w:r w:rsidR="00E729D6">
        <w:rPr>
          <w:rFonts w:ascii="Arial Narrow" w:hAnsi="Arial Narrow"/>
          <w:spacing w:val="-4"/>
          <w:sz w:val="22"/>
          <w:szCs w:val="22"/>
        </w:rPr>
        <w:t>1</w:t>
      </w:r>
      <w:r>
        <w:rPr>
          <w:rFonts w:ascii="Arial Narrow" w:hAnsi="Arial Narrow"/>
          <w:spacing w:val="-4"/>
          <w:sz w:val="22"/>
          <w:szCs w:val="22"/>
        </w:rPr>
        <w:t xml:space="preserve"> tejto zmluvy. Čistopisy majú vady, ak :</w:t>
      </w:r>
    </w:p>
    <w:p w14:paraId="54CD4CE5" w14:textId="559F2F4A" w:rsidR="001B39CB" w:rsidRDefault="001B39CB" w:rsidP="0034592B">
      <w:pPr>
        <w:widowControl w:val="0"/>
        <w:numPr>
          <w:ilvl w:val="1"/>
          <w:numId w:val="62"/>
        </w:numPr>
        <w:shd w:val="clear" w:color="auto" w:fill="FFFFFF"/>
        <w:tabs>
          <w:tab w:val="clear" w:pos="2160"/>
          <w:tab w:val="clear" w:pos="2880"/>
          <w:tab w:val="clear" w:pos="4500"/>
        </w:tabs>
        <w:autoSpaceDE w:val="0"/>
        <w:autoSpaceDN w:val="0"/>
        <w:adjustRightInd w:val="0"/>
        <w:ind w:left="921"/>
        <w:jc w:val="both"/>
        <w:rPr>
          <w:rFonts w:ascii="Arial Narrow" w:hAnsi="Arial Narrow"/>
          <w:sz w:val="22"/>
          <w:szCs w:val="22"/>
        </w:rPr>
      </w:pPr>
      <w:r>
        <w:rPr>
          <w:rFonts w:ascii="Arial Narrow" w:hAnsi="Arial Narrow"/>
          <w:spacing w:val="-4"/>
          <w:sz w:val="22"/>
          <w:szCs w:val="22"/>
        </w:rPr>
        <w:t xml:space="preserve">nie sú vyrobené a/alebo dodané kupujúcemu </w:t>
      </w:r>
      <w:r>
        <w:rPr>
          <w:rFonts w:ascii="Arial Narrow" w:hAnsi="Arial Narrow"/>
          <w:sz w:val="22"/>
          <w:szCs w:val="22"/>
        </w:rPr>
        <w:t>v akosti a vyhotovení v súlade s touto</w:t>
      </w:r>
      <w:r w:rsidR="00CE2CAF">
        <w:rPr>
          <w:rFonts w:ascii="Arial Narrow" w:hAnsi="Arial Narrow"/>
          <w:sz w:val="22"/>
          <w:szCs w:val="22"/>
        </w:rPr>
        <w:t xml:space="preserve"> </w:t>
      </w:r>
      <w:r w:rsidR="00D86E40">
        <w:rPr>
          <w:rFonts w:ascii="Arial Narrow" w:hAnsi="Arial Narrow"/>
          <w:sz w:val="22"/>
          <w:szCs w:val="22"/>
        </w:rPr>
        <w:t>dohodou</w:t>
      </w:r>
      <w:r>
        <w:rPr>
          <w:rFonts w:ascii="Arial Narrow" w:hAnsi="Arial Narrow"/>
          <w:sz w:val="22"/>
          <w:szCs w:val="22"/>
        </w:rPr>
        <w:t>, a/alebo,</w:t>
      </w:r>
    </w:p>
    <w:p w14:paraId="630BD1F8" w14:textId="77777777" w:rsidR="001B39CB" w:rsidRDefault="001B39CB" w:rsidP="0034592B">
      <w:pPr>
        <w:widowControl w:val="0"/>
        <w:numPr>
          <w:ilvl w:val="1"/>
          <w:numId w:val="62"/>
        </w:numPr>
        <w:shd w:val="clear" w:color="auto" w:fill="FFFFFF"/>
        <w:tabs>
          <w:tab w:val="clear" w:pos="2160"/>
          <w:tab w:val="clear" w:pos="2880"/>
          <w:tab w:val="clear" w:pos="4500"/>
        </w:tabs>
        <w:autoSpaceDE w:val="0"/>
        <w:autoSpaceDN w:val="0"/>
        <w:adjustRightInd w:val="0"/>
        <w:ind w:left="921"/>
        <w:jc w:val="both"/>
        <w:rPr>
          <w:rFonts w:ascii="Arial Narrow" w:hAnsi="Arial Narrow"/>
          <w:spacing w:val="-4"/>
          <w:sz w:val="22"/>
          <w:szCs w:val="22"/>
        </w:rPr>
      </w:pPr>
      <w:r>
        <w:rPr>
          <w:rFonts w:ascii="Arial Narrow" w:hAnsi="Arial Narrow"/>
          <w:sz w:val="22"/>
          <w:szCs w:val="22"/>
        </w:rPr>
        <w:t>neboli dodané v množstve podľa príslušnej realizačnej zmluvy.</w:t>
      </w:r>
    </w:p>
    <w:p w14:paraId="5782FCB2" w14:textId="56E61D1F" w:rsidR="001B39CB"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 xml:space="preserve">Záručná doba na čistopisy je </w:t>
      </w:r>
      <w:r w:rsidR="00D86E40">
        <w:rPr>
          <w:rFonts w:ascii="Arial Narrow" w:hAnsi="Arial Narrow"/>
          <w:spacing w:val="-4"/>
          <w:sz w:val="22"/>
          <w:szCs w:val="22"/>
        </w:rPr>
        <w:t>desať (</w:t>
      </w:r>
      <w:r>
        <w:rPr>
          <w:rFonts w:ascii="Arial Narrow" w:hAnsi="Arial Narrow"/>
          <w:spacing w:val="-4"/>
          <w:sz w:val="22"/>
          <w:szCs w:val="22"/>
        </w:rPr>
        <w:t>10</w:t>
      </w:r>
      <w:r w:rsidR="00D86E40">
        <w:rPr>
          <w:rFonts w:ascii="Arial Narrow" w:hAnsi="Arial Narrow"/>
          <w:spacing w:val="-4"/>
          <w:sz w:val="22"/>
          <w:szCs w:val="22"/>
        </w:rPr>
        <w:t>)</w:t>
      </w:r>
      <w:r>
        <w:rPr>
          <w:rFonts w:ascii="Arial Narrow" w:hAnsi="Arial Narrow"/>
          <w:spacing w:val="-4"/>
          <w:sz w:val="22"/>
          <w:szCs w:val="22"/>
        </w:rPr>
        <w:t xml:space="preserve"> rokov odo dňa ich prevzatia kupujúcim a predávajúci sa zaväzuje, že čistopisy si počas tejto doby zachovajú vlastnosti v súlade s touto </w:t>
      </w:r>
      <w:r w:rsidR="00D86E40">
        <w:rPr>
          <w:rFonts w:ascii="Arial Narrow" w:hAnsi="Arial Narrow"/>
          <w:spacing w:val="-4"/>
          <w:sz w:val="22"/>
          <w:szCs w:val="22"/>
        </w:rPr>
        <w:t>dohodou.</w:t>
      </w:r>
      <w:r>
        <w:rPr>
          <w:rFonts w:ascii="Arial Narrow" w:hAnsi="Arial Narrow"/>
          <w:spacing w:val="-4"/>
          <w:sz w:val="22"/>
          <w:szCs w:val="22"/>
        </w:rPr>
        <w:t xml:space="preserve"> Záruka sa nevzťahuje na vady čistopisov vzniknuté v dôsledku neodborného zaobchádzania, za ktoré zodpovedá kupujúci alebo konečný užívateľ.</w:t>
      </w:r>
    </w:p>
    <w:p w14:paraId="57251E31" w14:textId="4C724710" w:rsidR="001B39CB" w:rsidRDefault="001B39CB" w:rsidP="0034592B">
      <w:pPr>
        <w:widowControl w:val="0"/>
        <w:numPr>
          <w:ilvl w:val="0"/>
          <w:numId w:val="62"/>
        </w:numPr>
        <w:shd w:val="clear" w:color="auto" w:fill="FFFFFF"/>
        <w:tabs>
          <w:tab w:val="clear" w:pos="2160"/>
          <w:tab w:val="clear" w:pos="2880"/>
          <w:tab w:val="clear" w:pos="4500"/>
          <w:tab w:val="left" w:pos="1778"/>
          <w:tab w:val="left" w:pos="6946"/>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 xml:space="preserve">Vady podľa </w:t>
      </w:r>
      <w:r w:rsidR="00F66D4F">
        <w:rPr>
          <w:rFonts w:ascii="Arial Narrow" w:hAnsi="Arial Narrow"/>
          <w:spacing w:val="-4"/>
          <w:sz w:val="22"/>
          <w:szCs w:val="22"/>
        </w:rPr>
        <w:t xml:space="preserve"> </w:t>
      </w:r>
      <w:r>
        <w:rPr>
          <w:rFonts w:ascii="Arial Narrow" w:hAnsi="Arial Narrow"/>
          <w:spacing w:val="-4"/>
          <w:sz w:val="22"/>
          <w:szCs w:val="22"/>
        </w:rPr>
        <w:t xml:space="preserve">ods. 1 tohto článku zmluvy  je kupujúci povinný oznámiť predávajúcemu  do  </w:t>
      </w:r>
      <w:r w:rsidR="00D86E40">
        <w:rPr>
          <w:rFonts w:ascii="Arial Narrow" w:hAnsi="Arial Narrow"/>
          <w:spacing w:val="-4"/>
          <w:sz w:val="22"/>
          <w:szCs w:val="22"/>
        </w:rPr>
        <w:t>štrnástich (</w:t>
      </w:r>
      <w:r>
        <w:rPr>
          <w:rFonts w:ascii="Arial Narrow" w:hAnsi="Arial Narrow"/>
          <w:spacing w:val="-4"/>
          <w:sz w:val="22"/>
          <w:szCs w:val="22"/>
        </w:rPr>
        <w:t>14</w:t>
      </w:r>
      <w:r w:rsidR="00D86E40">
        <w:rPr>
          <w:rFonts w:ascii="Arial Narrow" w:hAnsi="Arial Narrow"/>
          <w:spacing w:val="-4"/>
          <w:sz w:val="22"/>
          <w:szCs w:val="22"/>
        </w:rPr>
        <w:t>)</w:t>
      </w:r>
      <w:r>
        <w:rPr>
          <w:rFonts w:ascii="Arial Narrow" w:hAnsi="Arial Narrow"/>
          <w:spacing w:val="-4"/>
          <w:sz w:val="22"/>
          <w:szCs w:val="22"/>
        </w:rPr>
        <w:t xml:space="preserve"> pracovných  dní  po tom, čo ich kupujúci zistil, najneskôr do uplynutia lehoty podľa ods. 2 prvej vety tohto článku </w:t>
      </w:r>
      <w:r w:rsidR="008F57F6">
        <w:rPr>
          <w:rFonts w:ascii="Arial Narrow" w:hAnsi="Arial Narrow"/>
          <w:spacing w:val="-4"/>
          <w:sz w:val="22"/>
          <w:szCs w:val="22"/>
        </w:rPr>
        <w:t>dohody</w:t>
      </w:r>
      <w:r>
        <w:rPr>
          <w:rFonts w:ascii="Arial Narrow" w:hAnsi="Arial Narrow"/>
          <w:spacing w:val="-4"/>
          <w:sz w:val="22"/>
          <w:szCs w:val="22"/>
        </w:rPr>
        <w:t xml:space="preserve">. Ustanovenie § 427 a § 428 Obchodného zákonníka sa nepoužijú. </w:t>
      </w:r>
    </w:p>
    <w:p w14:paraId="46041C5C" w14:textId="1039F9D3" w:rsidR="001B39CB" w:rsidRDefault="001B39CB" w:rsidP="0034592B">
      <w:pPr>
        <w:widowControl w:val="0"/>
        <w:numPr>
          <w:ilvl w:val="0"/>
          <w:numId w:val="62"/>
        </w:numPr>
        <w:shd w:val="clear" w:color="auto" w:fill="FFFFFF"/>
        <w:tabs>
          <w:tab w:val="clear" w:pos="2160"/>
          <w:tab w:val="clear" w:pos="2880"/>
          <w:tab w:val="clear" w:pos="4500"/>
          <w:tab w:val="left" w:pos="1778"/>
          <w:tab w:val="left" w:pos="5670"/>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 xml:space="preserve">Ak majú akékoľvek čistopisy akúkoľvek vadu podľa ods. 1 tohto článku </w:t>
      </w:r>
      <w:r w:rsidR="008F57F6">
        <w:rPr>
          <w:rFonts w:ascii="Arial Narrow" w:hAnsi="Arial Narrow"/>
          <w:spacing w:val="-4"/>
          <w:sz w:val="22"/>
          <w:szCs w:val="22"/>
        </w:rPr>
        <w:t>dohody</w:t>
      </w:r>
      <w:r>
        <w:rPr>
          <w:rFonts w:ascii="Arial Narrow" w:hAnsi="Arial Narrow"/>
          <w:spacing w:val="-4"/>
          <w:sz w:val="22"/>
          <w:szCs w:val="22"/>
        </w:rPr>
        <w:t xml:space="preserve"> v čase ich prevzatia kupujúcim alebo ak takáto vada vznikne po čase ich prevzatia kupujúcim, avšak je spôsobená porušením povinností predávajúceho, alebo ak si čistopisy nezachovajú vlastnosti v súlade s podmienkami </w:t>
      </w:r>
      <w:r w:rsidR="00F66D4F">
        <w:rPr>
          <w:rFonts w:ascii="Arial Narrow" w:hAnsi="Arial Narrow"/>
          <w:spacing w:val="-4"/>
          <w:sz w:val="22"/>
          <w:szCs w:val="22"/>
        </w:rPr>
        <w:t xml:space="preserve">podľa </w:t>
      </w:r>
      <w:r>
        <w:rPr>
          <w:rFonts w:ascii="Arial Narrow" w:hAnsi="Arial Narrow"/>
          <w:spacing w:val="-4"/>
          <w:sz w:val="22"/>
          <w:szCs w:val="22"/>
        </w:rPr>
        <w:t xml:space="preserve">tejto </w:t>
      </w:r>
      <w:r w:rsidR="008F57F6">
        <w:rPr>
          <w:rFonts w:ascii="Arial Narrow" w:hAnsi="Arial Narrow"/>
          <w:spacing w:val="-4"/>
          <w:sz w:val="22"/>
          <w:szCs w:val="22"/>
        </w:rPr>
        <w:t>dohody</w:t>
      </w:r>
      <w:r>
        <w:rPr>
          <w:rFonts w:ascii="Arial Narrow" w:hAnsi="Arial Narrow"/>
          <w:spacing w:val="-4"/>
          <w:sz w:val="22"/>
          <w:szCs w:val="22"/>
        </w:rPr>
        <w:t>, má kupujúci vždy právo:</w:t>
      </w:r>
    </w:p>
    <w:p w14:paraId="26C0D81B" w14:textId="77777777" w:rsidR="001B39CB" w:rsidRDefault="001B39CB" w:rsidP="0034592B">
      <w:pPr>
        <w:widowControl w:val="0"/>
        <w:numPr>
          <w:ilvl w:val="1"/>
          <w:numId w:val="64"/>
        </w:numPr>
        <w:shd w:val="clear" w:color="auto" w:fill="FFFFFF"/>
        <w:tabs>
          <w:tab w:val="clear" w:pos="2160"/>
          <w:tab w:val="clear" w:pos="2880"/>
          <w:tab w:val="clear" w:pos="4500"/>
        </w:tabs>
        <w:autoSpaceDE w:val="0"/>
        <w:autoSpaceDN w:val="0"/>
        <w:adjustRightInd w:val="0"/>
        <w:ind w:left="561"/>
        <w:jc w:val="both"/>
        <w:rPr>
          <w:rFonts w:ascii="Arial Narrow" w:hAnsi="Arial Narrow"/>
          <w:spacing w:val="-4"/>
          <w:sz w:val="22"/>
          <w:szCs w:val="22"/>
        </w:rPr>
      </w:pPr>
      <w:r>
        <w:rPr>
          <w:rFonts w:ascii="Arial Narrow" w:hAnsi="Arial Narrow"/>
          <w:spacing w:val="-4"/>
          <w:sz w:val="22"/>
          <w:szCs w:val="22"/>
        </w:rPr>
        <w:t xml:space="preserve">požadovať od predávajúceho, aby </w:t>
      </w:r>
      <w:r>
        <w:rPr>
          <w:rFonts w:ascii="Arial Narrow" w:hAnsi="Arial Narrow"/>
          <w:sz w:val="22"/>
          <w:szCs w:val="22"/>
        </w:rPr>
        <w:t xml:space="preserve">bez zbytočného odkladu, najneskôr do </w:t>
      </w:r>
      <w:r w:rsidR="008F57F6">
        <w:rPr>
          <w:rFonts w:ascii="Arial Narrow" w:hAnsi="Arial Narrow"/>
          <w:sz w:val="22"/>
          <w:szCs w:val="22"/>
        </w:rPr>
        <w:t>štrnástich (</w:t>
      </w:r>
      <w:r>
        <w:rPr>
          <w:rFonts w:ascii="Arial Narrow" w:hAnsi="Arial Narrow"/>
          <w:sz w:val="22"/>
          <w:szCs w:val="22"/>
        </w:rPr>
        <w:t>14</w:t>
      </w:r>
      <w:r w:rsidR="008F57F6">
        <w:rPr>
          <w:rFonts w:ascii="Arial Narrow" w:hAnsi="Arial Narrow"/>
          <w:sz w:val="22"/>
          <w:szCs w:val="22"/>
        </w:rPr>
        <w:t>)</w:t>
      </w:r>
      <w:r>
        <w:rPr>
          <w:rFonts w:ascii="Arial Narrow" w:hAnsi="Arial Narrow"/>
          <w:sz w:val="22"/>
          <w:szCs w:val="22"/>
        </w:rPr>
        <w:t xml:space="preserve"> pracovných dní odo dňa doručenia oznámenia kupujúceho o vade, na svoje náklady odstránil vady, a to:</w:t>
      </w:r>
    </w:p>
    <w:p w14:paraId="4F2F3FC0" w14:textId="1B31DC8F" w:rsidR="001B39CB" w:rsidRDefault="001B39CB" w:rsidP="0034592B">
      <w:pPr>
        <w:widowControl w:val="0"/>
        <w:numPr>
          <w:ilvl w:val="0"/>
          <w:numId w:val="53"/>
        </w:numPr>
        <w:shd w:val="clear" w:color="auto" w:fill="FFFFFF"/>
        <w:tabs>
          <w:tab w:val="clear" w:pos="990"/>
          <w:tab w:val="clear" w:pos="2160"/>
          <w:tab w:val="clear" w:pos="2880"/>
          <w:tab w:val="clear" w:pos="4500"/>
        </w:tabs>
        <w:autoSpaceDE w:val="0"/>
        <w:autoSpaceDN w:val="0"/>
        <w:adjustRightInd w:val="0"/>
        <w:ind w:left="851" w:hanging="283"/>
        <w:jc w:val="both"/>
        <w:rPr>
          <w:rFonts w:ascii="Arial Narrow" w:hAnsi="Arial Narrow"/>
          <w:spacing w:val="-4"/>
          <w:sz w:val="22"/>
          <w:szCs w:val="22"/>
        </w:rPr>
      </w:pPr>
      <w:r>
        <w:rPr>
          <w:rFonts w:ascii="Arial Narrow" w:hAnsi="Arial Narrow"/>
          <w:spacing w:val="-4"/>
          <w:sz w:val="22"/>
          <w:szCs w:val="22"/>
        </w:rPr>
        <w:t xml:space="preserve">v prípade chýbajúceho množstva čistopisov, dodaním chýbajúcich čistopisov do miesta dodania (čl. V. ods.1 tejto </w:t>
      </w:r>
      <w:r w:rsidR="008F57F6">
        <w:rPr>
          <w:rFonts w:ascii="Arial Narrow" w:hAnsi="Arial Narrow"/>
          <w:spacing w:val="-4"/>
          <w:sz w:val="22"/>
          <w:szCs w:val="22"/>
        </w:rPr>
        <w:t>dohody</w:t>
      </w:r>
      <w:r>
        <w:rPr>
          <w:rFonts w:ascii="Arial Narrow" w:hAnsi="Arial Narrow"/>
          <w:spacing w:val="-4"/>
          <w:sz w:val="22"/>
          <w:szCs w:val="22"/>
        </w:rPr>
        <w:t>),</w:t>
      </w:r>
    </w:p>
    <w:p w14:paraId="62AD8E93" w14:textId="59368F83" w:rsidR="001B39CB" w:rsidRDefault="001B39CB" w:rsidP="0034592B">
      <w:pPr>
        <w:widowControl w:val="0"/>
        <w:numPr>
          <w:ilvl w:val="0"/>
          <w:numId w:val="53"/>
        </w:numPr>
        <w:shd w:val="clear" w:color="auto" w:fill="FFFFFF"/>
        <w:tabs>
          <w:tab w:val="clear" w:pos="990"/>
          <w:tab w:val="clear" w:pos="2160"/>
          <w:tab w:val="clear" w:pos="2880"/>
          <w:tab w:val="clear" w:pos="4500"/>
        </w:tabs>
        <w:autoSpaceDE w:val="0"/>
        <w:autoSpaceDN w:val="0"/>
        <w:adjustRightInd w:val="0"/>
        <w:ind w:left="851" w:hanging="283"/>
        <w:jc w:val="both"/>
        <w:rPr>
          <w:rFonts w:ascii="Arial Narrow" w:hAnsi="Arial Narrow"/>
          <w:spacing w:val="-4"/>
          <w:sz w:val="22"/>
          <w:szCs w:val="22"/>
        </w:rPr>
      </w:pPr>
      <w:r>
        <w:rPr>
          <w:rFonts w:ascii="Arial Narrow" w:hAnsi="Arial Narrow"/>
          <w:sz w:val="22"/>
          <w:szCs w:val="22"/>
        </w:rPr>
        <w:t xml:space="preserve">v prípade iných vád čistopisov náhradou vadných čistopisov novými čistopismi v akosti a vyhotovení v súlade s touto </w:t>
      </w:r>
      <w:r w:rsidR="008F57F6">
        <w:rPr>
          <w:rFonts w:ascii="Arial Narrow" w:hAnsi="Arial Narrow"/>
          <w:sz w:val="22"/>
          <w:szCs w:val="22"/>
        </w:rPr>
        <w:t>dohodo</w:t>
      </w:r>
      <w:r>
        <w:rPr>
          <w:rFonts w:ascii="Arial Narrow" w:hAnsi="Arial Narrow"/>
          <w:sz w:val="22"/>
          <w:szCs w:val="22"/>
        </w:rPr>
        <w:t xml:space="preserve">u a  ich dodaním na svoje náklady kupujúcemu do miesta dodania (čl. V. ods.1 tejto </w:t>
      </w:r>
      <w:r w:rsidR="008F57F6">
        <w:rPr>
          <w:rFonts w:ascii="Arial Narrow" w:hAnsi="Arial Narrow"/>
          <w:sz w:val="22"/>
          <w:szCs w:val="22"/>
        </w:rPr>
        <w:t>dohody</w:t>
      </w:r>
      <w:r>
        <w:rPr>
          <w:rFonts w:ascii="Arial Narrow" w:hAnsi="Arial Narrow"/>
          <w:sz w:val="22"/>
          <w:szCs w:val="22"/>
        </w:rPr>
        <w:t>); ustanovenie § 438 a § 441 Obchodného zákonníka sa nepoužijú, alebo</w:t>
      </w:r>
    </w:p>
    <w:p w14:paraId="374397D6" w14:textId="77777777" w:rsidR="001B39CB" w:rsidRDefault="001B39CB" w:rsidP="0034592B">
      <w:pPr>
        <w:widowControl w:val="0"/>
        <w:numPr>
          <w:ilvl w:val="1"/>
          <w:numId w:val="64"/>
        </w:numPr>
        <w:shd w:val="clear" w:color="auto" w:fill="FFFFFF"/>
        <w:tabs>
          <w:tab w:val="clear" w:pos="2160"/>
          <w:tab w:val="clear" w:pos="2880"/>
          <w:tab w:val="clear" w:pos="4500"/>
        </w:tabs>
        <w:autoSpaceDE w:val="0"/>
        <w:autoSpaceDN w:val="0"/>
        <w:adjustRightInd w:val="0"/>
        <w:ind w:left="561"/>
        <w:jc w:val="both"/>
        <w:rPr>
          <w:rFonts w:ascii="Arial Narrow" w:hAnsi="Arial Narrow"/>
          <w:spacing w:val="-4"/>
          <w:sz w:val="22"/>
          <w:szCs w:val="22"/>
        </w:rPr>
      </w:pPr>
      <w:r>
        <w:rPr>
          <w:rFonts w:ascii="Arial Narrow" w:hAnsi="Arial Narrow"/>
          <w:spacing w:val="-4"/>
          <w:sz w:val="22"/>
          <w:szCs w:val="22"/>
        </w:rPr>
        <w:t xml:space="preserve"> požadovať primeranú zľavu z kúpnej ceny; ustanovenie § 439 ods.3 Obchodného zákonníka sa nepoužije</w:t>
      </w:r>
      <w:r w:rsidR="00A234EF">
        <w:rPr>
          <w:rFonts w:ascii="Arial Narrow" w:hAnsi="Arial Narrow"/>
          <w:spacing w:val="-4"/>
          <w:sz w:val="22"/>
          <w:szCs w:val="22"/>
        </w:rPr>
        <w:t>.</w:t>
      </w:r>
    </w:p>
    <w:p w14:paraId="3724BEF0" w14:textId="1D2C813D" w:rsidR="00A234EF" w:rsidRDefault="001B39CB" w:rsidP="00A234EF">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sidRPr="00A234EF">
        <w:rPr>
          <w:rFonts w:ascii="Arial Narrow" w:hAnsi="Arial Narrow"/>
          <w:spacing w:val="-4"/>
          <w:sz w:val="22"/>
          <w:szCs w:val="22"/>
        </w:rPr>
        <w:t xml:space="preserve">V prípade, že predávajúci neodstráni vady čistopisov v lehote a spôsobom uvedeným v ods. 4 v bode 4.1. tohto článku </w:t>
      </w:r>
      <w:r w:rsidR="008F57F6">
        <w:rPr>
          <w:rFonts w:ascii="Arial Narrow" w:hAnsi="Arial Narrow"/>
          <w:spacing w:val="-4"/>
          <w:sz w:val="22"/>
          <w:szCs w:val="22"/>
        </w:rPr>
        <w:t>dohody</w:t>
      </w:r>
      <w:r w:rsidRPr="00A234EF">
        <w:rPr>
          <w:rFonts w:ascii="Arial Narrow" w:hAnsi="Arial Narrow"/>
          <w:spacing w:val="-4"/>
          <w:sz w:val="22"/>
          <w:szCs w:val="22"/>
        </w:rPr>
        <w:t xml:space="preserve">, bude kupujúci oprávnený požadovať primeranú zľavu z kúpnej ceny </w:t>
      </w:r>
      <w:r w:rsidRPr="00F65881">
        <w:rPr>
          <w:rFonts w:ascii="Arial Narrow" w:hAnsi="Arial Narrow"/>
          <w:spacing w:val="-4"/>
          <w:sz w:val="22"/>
          <w:szCs w:val="22"/>
        </w:rPr>
        <w:t>čistopisov</w:t>
      </w:r>
      <w:r w:rsidR="00A234EF">
        <w:rPr>
          <w:rFonts w:ascii="Arial Narrow" w:hAnsi="Arial Narrow"/>
          <w:spacing w:val="-4"/>
          <w:sz w:val="22"/>
          <w:szCs w:val="22"/>
        </w:rPr>
        <w:t>.</w:t>
      </w:r>
      <w:r w:rsidRPr="00F65881">
        <w:rPr>
          <w:rFonts w:ascii="Arial Narrow" w:hAnsi="Arial Narrow"/>
          <w:spacing w:val="-4"/>
          <w:sz w:val="22"/>
          <w:szCs w:val="22"/>
        </w:rPr>
        <w:t xml:space="preserve"> </w:t>
      </w:r>
    </w:p>
    <w:p w14:paraId="17BDE0FF" w14:textId="345A49CC" w:rsidR="001B39CB" w:rsidRPr="00A234EF" w:rsidRDefault="001B39CB" w:rsidP="00A234EF">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sidRPr="00A234EF">
        <w:rPr>
          <w:rFonts w:ascii="Arial Narrow" w:hAnsi="Arial Narrow"/>
          <w:spacing w:val="-4"/>
          <w:sz w:val="22"/>
          <w:szCs w:val="22"/>
        </w:rPr>
        <w:t xml:space="preserve">Do doby odstránenia vád podľa ods. 4 bodu 4.1.tohto článku </w:t>
      </w:r>
      <w:r w:rsidR="00CE2CAF">
        <w:rPr>
          <w:rFonts w:ascii="Arial Narrow" w:hAnsi="Arial Narrow"/>
          <w:spacing w:val="-4"/>
          <w:sz w:val="22"/>
          <w:szCs w:val="22"/>
        </w:rPr>
        <w:t xml:space="preserve"> </w:t>
      </w:r>
      <w:r w:rsidR="008F57F6">
        <w:rPr>
          <w:rFonts w:ascii="Arial Narrow" w:hAnsi="Arial Narrow"/>
          <w:spacing w:val="-4"/>
          <w:sz w:val="22"/>
          <w:szCs w:val="22"/>
        </w:rPr>
        <w:t>dohod</w:t>
      </w:r>
      <w:r w:rsidRPr="00A234EF">
        <w:rPr>
          <w:rFonts w:ascii="Arial Narrow" w:hAnsi="Arial Narrow"/>
          <w:spacing w:val="-4"/>
          <w:sz w:val="22"/>
          <w:szCs w:val="22"/>
        </w:rPr>
        <w:t>y  nie je kupujúci  povinný zaplatiť časť kúpnej ceny čistopisov, ktorá by zodpovedala jeho nároku na zľavu, ak by vady neboli odstránené.</w:t>
      </w:r>
    </w:p>
    <w:p w14:paraId="6A6D4803" w14:textId="06CDF6A6" w:rsidR="001B39CB"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 xml:space="preserve">Ak viac ako 5 % z kupujúcim náhodne vybraných 500 čistopisov v rámci ktorejkoľvek dodávky má vady, považuje sa celá dodávka za vadnú a kupujúci má právo uplatniť nároky podľa ods. 4, 5 a 6 tohto článku  </w:t>
      </w:r>
      <w:r w:rsidR="008F57F6">
        <w:rPr>
          <w:rFonts w:ascii="Arial Narrow" w:hAnsi="Arial Narrow"/>
          <w:spacing w:val="-4"/>
          <w:sz w:val="22"/>
          <w:szCs w:val="22"/>
        </w:rPr>
        <w:t xml:space="preserve">dohody </w:t>
      </w:r>
      <w:r>
        <w:rPr>
          <w:rFonts w:ascii="Arial Narrow" w:hAnsi="Arial Narrow"/>
          <w:spacing w:val="-4"/>
          <w:sz w:val="22"/>
          <w:szCs w:val="22"/>
        </w:rPr>
        <w:t>ohľadom celej príslušnej dodávky.</w:t>
      </w:r>
    </w:p>
    <w:p w14:paraId="7D708FD3" w14:textId="267BE21F" w:rsidR="001B39CB"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 xml:space="preserve">Ak viac ako  5 % čistopisov dodaných v rámci ktorejkoľvek dodávky má vady, považuje sa celá príslušná dodávka za vadnú a kupujúci má právo uplatniť nároky podľa ods.  4, 5 a 6 tohto článku </w:t>
      </w:r>
      <w:r w:rsidR="008F57F6">
        <w:rPr>
          <w:rFonts w:ascii="Arial Narrow" w:hAnsi="Arial Narrow"/>
          <w:spacing w:val="-4"/>
          <w:sz w:val="22"/>
          <w:szCs w:val="22"/>
        </w:rPr>
        <w:t>dohod</w:t>
      </w:r>
      <w:r>
        <w:rPr>
          <w:rFonts w:ascii="Arial Narrow" w:hAnsi="Arial Narrow"/>
          <w:spacing w:val="-4"/>
          <w:sz w:val="22"/>
          <w:szCs w:val="22"/>
        </w:rPr>
        <w:t>y ohľadom celej príslušnej dodávky.</w:t>
      </w:r>
    </w:p>
    <w:p w14:paraId="624A91B4" w14:textId="799E925B" w:rsidR="001B39CB" w:rsidRDefault="001B39CB" w:rsidP="0034592B">
      <w:pPr>
        <w:widowControl w:val="0"/>
        <w:numPr>
          <w:ilvl w:val="0"/>
          <w:numId w:val="62"/>
        </w:numPr>
        <w:shd w:val="clear" w:color="auto" w:fill="FFFFFF"/>
        <w:tabs>
          <w:tab w:val="clear" w:pos="2160"/>
          <w:tab w:val="clear" w:pos="2880"/>
          <w:tab w:val="clear" w:pos="4500"/>
          <w:tab w:val="left" w:pos="1778"/>
          <w:tab w:val="left" w:pos="5670"/>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Kupujúci nemá právo požadovať dodanie náhradných čistopisov (ods.</w:t>
      </w:r>
      <w:r w:rsidR="008F57F6">
        <w:rPr>
          <w:rFonts w:ascii="Arial Narrow" w:hAnsi="Arial Narrow"/>
          <w:spacing w:val="-4"/>
          <w:sz w:val="22"/>
          <w:szCs w:val="22"/>
        </w:rPr>
        <w:t xml:space="preserve"> </w:t>
      </w:r>
      <w:r>
        <w:rPr>
          <w:rFonts w:ascii="Arial Narrow" w:hAnsi="Arial Narrow"/>
          <w:spacing w:val="-4"/>
          <w:sz w:val="22"/>
          <w:szCs w:val="22"/>
        </w:rPr>
        <w:t xml:space="preserve">4 bod 4.1. písm. b) tohto článku </w:t>
      </w:r>
      <w:r w:rsidR="008F57F6">
        <w:rPr>
          <w:rFonts w:ascii="Arial Narrow" w:hAnsi="Arial Narrow"/>
          <w:spacing w:val="-4"/>
          <w:sz w:val="22"/>
          <w:szCs w:val="22"/>
        </w:rPr>
        <w:t>dohody)</w:t>
      </w:r>
      <w:r>
        <w:rPr>
          <w:rFonts w:ascii="Arial Narrow" w:hAnsi="Arial Narrow"/>
          <w:spacing w:val="-4"/>
          <w:sz w:val="22"/>
          <w:szCs w:val="22"/>
        </w:rPr>
        <w:t>, ktoré nemôže vrátiť v stave, v akom ich dostal. Ustanovenie predchádzajúcej vety neplatí, ak:</w:t>
      </w:r>
    </w:p>
    <w:p w14:paraId="61C49090" w14:textId="77777777" w:rsidR="001B39CB" w:rsidRDefault="001B39CB" w:rsidP="0034592B">
      <w:pPr>
        <w:widowControl w:val="0"/>
        <w:numPr>
          <w:ilvl w:val="1"/>
          <w:numId w:val="78"/>
        </w:numPr>
        <w:shd w:val="clear" w:color="auto" w:fill="FFFFFF"/>
        <w:tabs>
          <w:tab w:val="clear" w:pos="2160"/>
          <w:tab w:val="clear" w:pos="2880"/>
          <w:tab w:val="clear" w:pos="4500"/>
        </w:tabs>
        <w:autoSpaceDE w:val="0"/>
        <w:autoSpaceDN w:val="0"/>
        <w:adjustRightInd w:val="0"/>
        <w:ind w:left="561"/>
        <w:jc w:val="both"/>
        <w:rPr>
          <w:rFonts w:ascii="Arial Narrow" w:hAnsi="Arial Narrow"/>
          <w:spacing w:val="-4"/>
          <w:sz w:val="22"/>
          <w:szCs w:val="22"/>
        </w:rPr>
      </w:pPr>
      <w:r>
        <w:rPr>
          <w:rFonts w:ascii="Arial Narrow" w:hAnsi="Arial Narrow"/>
          <w:spacing w:val="-4"/>
          <w:sz w:val="22"/>
          <w:szCs w:val="22"/>
        </w:rPr>
        <w:t xml:space="preserve"> nemožnosť vrátiť čistopisy v tom stave, v akom ich kupujúci dostal, nie je spôsobená konaním alebo opomenutím kupujúceho, alebo</w:t>
      </w:r>
    </w:p>
    <w:p w14:paraId="4CEACCE9" w14:textId="77777777" w:rsidR="001B39CB" w:rsidRDefault="001B39CB" w:rsidP="0034592B">
      <w:pPr>
        <w:widowControl w:val="0"/>
        <w:numPr>
          <w:ilvl w:val="1"/>
          <w:numId w:val="78"/>
        </w:numPr>
        <w:shd w:val="clear" w:color="auto" w:fill="FFFFFF"/>
        <w:tabs>
          <w:tab w:val="clear" w:pos="2160"/>
          <w:tab w:val="clear" w:pos="2880"/>
          <w:tab w:val="clear" w:pos="4500"/>
        </w:tabs>
        <w:autoSpaceDE w:val="0"/>
        <w:autoSpaceDN w:val="0"/>
        <w:adjustRightInd w:val="0"/>
        <w:ind w:left="561"/>
        <w:jc w:val="both"/>
        <w:rPr>
          <w:rFonts w:ascii="Arial Narrow" w:hAnsi="Arial Narrow"/>
          <w:spacing w:val="-4"/>
          <w:sz w:val="22"/>
          <w:szCs w:val="22"/>
        </w:rPr>
      </w:pPr>
      <w:r>
        <w:rPr>
          <w:rFonts w:ascii="Arial Narrow" w:hAnsi="Arial Narrow"/>
          <w:spacing w:val="-4"/>
          <w:sz w:val="22"/>
          <w:szCs w:val="22"/>
        </w:rPr>
        <w:t xml:space="preserve"> k zmene stavu čistopisov, vrátane ich úplného alebo čiastočného zničenia alebo zhoršenia ich vlastností, došlo v dôsledku prehliadky vykonanej kupujúcim alebo osobou poverenou kupujúcim personalizáciou čistopisov alebo inou osobou poverenou kupujúcim za účelom zistenia vád čistopisov, alebo</w:t>
      </w:r>
    </w:p>
    <w:p w14:paraId="66C3F65C" w14:textId="6207BA20" w:rsidR="001B39CB" w:rsidRDefault="001B39CB" w:rsidP="0034592B">
      <w:pPr>
        <w:widowControl w:val="0"/>
        <w:numPr>
          <w:ilvl w:val="1"/>
          <w:numId w:val="78"/>
        </w:numPr>
        <w:shd w:val="clear" w:color="auto" w:fill="FFFFFF"/>
        <w:tabs>
          <w:tab w:val="clear" w:pos="2160"/>
          <w:tab w:val="clear" w:pos="2880"/>
          <w:tab w:val="clear" w:pos="4500"/>
        </w:tabs>
        <w:autoSpaceDE w:val="0"/>
        <w:autoSpaceDN w:val="0"/>
        <w:adjustRightInd w:val="0"/>
        <w:ind w:left="561"/>
        <w:jc w:val="both"/>
        <w:rPr>
          <w:rFonts w:ascii="Arial Narrow" w:hAnsi="Arial Narrow"/>
          <w:spacing w:val="-4"/>
          <w:sz w:val="22"/>
          <w:szCs w:val="22"/>
        </w:rPr>
      </w:pPr>
      <w:r>
        <w:rPr>
          <w:rFonts w:ascii="Arial Narrow" w:hAnsi="Arial Narrow"/>
          <w:spacing w:val="-4"/>
          <w:sz w:val="22"/>
          <w:szCs w:val="22"/>
        </w:rPr>
        <w:lastRenderedPageBreak/>
        <w:t xml:space="preserve"> pred objavením vád kupujúci, osoba poverená kupujúcim podľa </w:t>
      </w:r>
      <w:r w:rsidR="008F57F6">
        <w:rPr>
          <w:rFonts w:ascii="Arial Narrow" w:hAnsi="Arial Narrow"/>
          <w:spacing w:val="-4"/>
          <w:sz w:val="22"/>
          <w:szCs w:val="22"/>
        </w:rPr>
        <w:t xml:space="preserve">ods. </w:t>
      </w:r>
      <w:r>
        <w:rPr>
          <w:rFonts w:ascii="Arial Narrow" w:hAnsi="Arial Narrow"/>
          <w:spacing w:val="-4"/>
          <w:sz w:val="22"/>
          <w:szCs w:val="22"/>
        </w:rPr>
        <w:t xml:space="preserve">9.2. tohto článku  </w:t>
      </w:r>
      <w:r w:rsidR="008F57F6">
        <w:rPr>
          <w:rFonts w:ascii="Arial Narrow" w:hAnsi="Arial Narrow"/>
          <w:spacing w:val="-4"/>
          <w:sz w:val="22"/>
          <w:szCs w:val="22"/>
        </w:rPr>
        <w:t>dohod</w:t>
      </w:r>
      <w:r>
        <w:rPr>
          <w:rFonts w:ascii="Arial Narrow" w:hAnsi="Arial Narrow"/>
          <w:spacing w:val="-4"/>
          <w:sz w:val="22"/>
          <w:szCs w:val="22"/>
        </w:rPr>
        <w:t>y alebo konečný užívateľ čistopisy úplne alebo čiastočne spotreboval alebo ich pozmenil pri ich obvyklom použití.</w:t>
      </w:r>
    </w:p>
    <w:p w14:paraId="06CF20F6" w14:textId="061D0BB8" w:rsidR="001B39CB" w:rsidRDefault="001B39CB" w:rsidP="001B39CB">
      <w:pPr>
        <w:widowControl w:val="0"/>
        <w:shd w:val="clear" w:color="auto" w:fill="FFFFFF"/>
        <w:tabs>
          <w:tab w:val="left" w:pos="5670"/>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 xml:space="preserve">Vrátenie čistopisov predávajúcemu sa uskutoční v mieste dodania (čl. V ods.1 tejto </w:t>
      </w:r>
      <w:r w:rsidR="008F57F6">
        <w:rPr>
          <w:rFonts w:ascii="Arial Narrow" w:hAnsi="Arial Narrow"/>
          <w:spacing w:val="-4"/>
          <w:sz w:val="22"/>
          <w:szCs w:val="22"/>
        </w:rPr>
        <w:t>dohod</w:t>
      </w:r>
      <w:r>
        <w:rPr>
          <w:rFonts w:ascii="Arial Narrow" w:hAnsi="Arial Narrow"/>
          <w:spacing w:val="-4"/>
          <w:sz w:val="22"/>
          <w:szCs w:val="22"/>
        </w:rPr>
        <w:t>y) na náklady predávajúceho. Predávajúci je v miere, v akej to okolnosti konkrétneho prípadu umožnia, oprávnený skontrolovať a overiť vady oznámené kupujúcim, ak možnosť vrátenia čistopisov predávajúcemu je obmedzená v dôsledku výnimiek uvedených v bodoch 9.1. až 9.3 tohto článku</w:t>
      </w:r>
      <w:r w:rsidR="00CE2CAF">
        <w:rPr>
          <w:rFonts w:ascii="Arial Narrow" w:hAnsi="Arial Narrow"/>
          <w:spacing w:val="-4"/>
          <w:sz w:val="22"/>
          <w:szCs w:val="22"/>
        </w:rPr>
        <w:t xml:space="preserve"> </w:t>
      </w:r>
      <w:r w:rsidR="008F57F6">
        <w:rPr>
          <w:rFonts w:ascii="Arial Narrow" w:hAnsi="Arial Narrow"/>
          <w:spacing w:val="-4"/>
          <w:sz w:val="22"/>
          <w:szCs w:val="22"/>
        </w:rPr>
        <w:t>dohody</w:t>
      </w:r>
      <w:r>
        <w:rPr>
          <w:rFonts w:ascii="Arial Narrow" w:hAnsi="Arial Narrow"/>
          <w:spacing w:val="-4"/>
          <w:sz w:val="22"/>
          <w:szCs w:val="22"/>
        </w:rPr>
        <w:t xml:space="preserve">. </w:t>
      </w:r>
    </w:p>
    <w:p w14:paraId="5330224E" w14:textId="77777777" w:rsidR="001B39CB"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sidRPr="00875EFF">
        <w:rPr>
          <w:rFonts w:ascii="Arial Narrow" w:hAnsi="Arial Narrow"/>
          <w:spacing w:val="-4"/>
          <w:sz w:val="22"/>
          <w:szCs w:val="22"/>
        </w:rPr>
        <w:t>Čistopisy majú právne vady, ak sú zaťažené právom tretej osoby alebo ak existujú záväzky predávajúceho na zriadenie takýchto práv tretej osoby v čase ich prevzatia kupujúcim (napr. záložné právo a pod.) (ďalej len „právne</w:t>
      </w:r>
      <w:r>
        <w:rPr>
          <w:rFonts w:ascii="Arial Narrow" w:hAnsi="Arial Narrow"/>
          <w:spacing w:val="-4"/>
          <w:sz w:val="22"/>
          <w:szCs w:val="22"/>
        </w:rPr>
        <w:t xml:space="preserve"> vady“); ustanovenie § 433 Obchodného zákonníka sa nepoužije. </w:t>
      </w:r>
    </w:p>
    <w:p w14:paraId="78A0F93A" w14:textId="157E4EE0" w:rsidR="001B39CB"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Právne vady je kupujúci povinný oznámiť predávajúcemu  do</w:t>
      </w:r>
      <w:r w:rsidR="003607B1">
        <w:rPr>
          <w:rFonts w:ascii="Arial Narrow" w:hAnsi="Arial Narrow"/>
          <w:spacing w:val="-4"/>
          <w:sz w:val="22"/>
          <w:szCs w:val="22"/>
        </w:rPr>
        <w:t xml:space="preserve"> štrnástich</w:t>
      </w:r>
      <w:r>
        <w:rPr>
          <w:rFonts w:ascii="Arial Narrow" w:hAnsi="Arial Narrow"/>
          <w:spacing w:val="-4"/>
          <w:sz w:val="22"/>
          <w:szCs w:val="22"/>
        </w:rPr>
        <w:t xml:space="preserve"> </w:t>
      </w:r>
      <w:r w:rsidR="003607B1">
        <w:rPr>
          <w:rFonts w:ascii="Arial Narrow" w:hAnsi="Arial Narrow"/>
          <w:spacing w:val="-4"/>
          <w:sz w:val="22"/>
          <w:szCs w:val="22"/>
        </w:rPr>
        <w:t>(</w:t>
      </w:r>
      <w:r>
        <w:rPr>
          <w:rFonts w:ascii="Arial Narrow" w:hAnsi="Arial Narrow"/>
          <w:spacing w:val="-4"/>
          <w:sz w:val="22"/>
          <w:szCs w:val="22"/>
        </w:rPr>
        <w:t>14</w:t>
      </w:r>
      <w:r w:rsidR="003607B1">
        <w:rPr>
          <w:rFonts w:ascii="Arial Narrow" w:hAnsi="Arial Narrow"/>
          <w:spacing w:val="-4"/>
          <w:sz w:val="22"/>
          <w:szCs w:val="22"/>
        </w:rPr>
        <w:t>)</w:t>
      </w:r>
      <w:r>
        <w:rPr>
          <w:rFonts w:ascii="Arial Narrow" w:hAnsi="Arial Narrow"/>
          <w:spacing w:val="-4"/>
          <w:sz w:val="22"/>
          <w:szCs w:val="22"/>
        </w:rPr>
        <w:t xml:space="preserve"> pracovných  dní  po tom, čo sa dozvedel o uplatnení práva tretej osoby podľa ods. 10</w:t>
      </w:r>
      <w:r w:rsidR="003607B1">
        <w:rPr>
          <w:rFonts w:ascii="Arial Narrow" w:hAnsi="Arial Narrow"/>
          <w:spacing w:val="-4"/>
          <w:sz w:val="22"/>
          <w:szCs w:val="22"/>
        </w:rPr>
        <w:t xml:space="preserve"> tohto článku dohody</w:t>
      </w:r>
      <w:r>
        <w:rPr>
          <w:rFonts w:ascii="Arial Narrow" w:hAnsi="Arial Narrow"/>
          <w:spacing w:val="-4"/>
          <w:sz w:val="22"/>
          <w:szCs w:val="22"/>
        </w:rPr>
        <w:t>; ustanovenie § 435 ods.2 Obchodného zákonníka sa nepoužije.</w:t>
      </w:r>
    </w:p>
    <w:p w14:paraId="52861FAE" w14:textId="0AB9DCFA" w:rsidR="001B39CB"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Ak majú akékoľvek čistopisy akúkoľvek právnu vadu podľa ods. 10</w:t>
      </w:r>
      <w:r w:rsidR="003607B1">
        <w:rPr>
          <w:rFonts w:ascii="Arial Narrow" w:hAnsi="Arial Narrow"/>
          <w:spacing w:val="-4"/>
          <w:sz w:val="22"/>
          <w:szCs w:val="22"/>
        </w:rPr>
        <w:t xml:space="preserve"> tohto článku dohody</w:t>
      </w:r>
      <w:r>
        <w:rPr>
          <w:rFonts w:ascii="Arial Narrow" w:hAnsi="Arial Narrow"/>
          <w:spacing w:val="-4"/>
          <w:sz w:val="22"/>
          <w:szCs w:val="22"/>
        </w:rPr>
        <w:t xml:space="preserve"> má kupujúci vždy právo:</w:t>
      </w:r>
    </w:p>
    <w:p w14:paraId="7E7A288E" w14:textId="2A9CB62A" w:rsidR="001B39CB" w:rsidRDefault="001B39CB" w:rsidP="0034592B">
      <w:pPr>
        <w:widowControl w:val="0"/>
        <w:numPr>
          <w:ilvl w:val="1"/>
          <w:numId w:val="79"/>
        </w:numPr>
        <w:shd w:val="clear" w:color="auto" w:fill="FFFFFF"/>
        <w:tabs>
          <w:tab w:val="clear" w:pos="986"/>
          <w:tab w:val="clear" w:pos="2160"/>
          <w:tab w:val="clear" w:pos="2880"/>
          <w:tab w:val="clear" w:pos="4500"/>
        </w:tabs>
        <w:autoSpaceDE w:val="0"/>
        <w:autoSpaceDN w:val="0"/>
        <w:adjustRightInd w:val="0"/>
        <w:ind w:left="851" w:hanging="567"/>
        <w:jc w:val="both"/>
        <w:rPr>
          <w:rFonts w:ascii="Arial Narrow" w:hAnsi="Arial Narrow"/>
          <w:spacing w:val="-4"/>
          <w:sz w:val="22"/>
          <w:szCs w:val="22"/>
        </w:rPr>
      </w:pPr>
      <w:r>
        <w:rPr>
          <w:rFonts w:ascii="Arial Narrow" w:hAnsi="Arial Narrow"/>
          <w:spacing w:val="-4"/>
          <w:sz w:val="22"/>
          <w:szCs w:val="22"/>
        </w:rPr>
        <w:t xml:space="preserve">požadovať od predávajúceho, aby bez zbytočného odkladu, najneskôr do </w:t>
      </w:r>
      <w:r w:rsidR="003607B1">
        <w:rPr>
          <w:rFonts w:ascii="Arial Narrow" w:hAnsi="Arial Narrow"/>
          <w:spacing w:val="-4"/>
          <w:sz w:val="22"/>
          <w:szCs w:val="22"/>
        </w:rPr>
        <w:t>štyridsať (</w:t>
      </w:r>
      <w:r>
        <w:rPr>
          <w:rFonts w:ascii="Arial Narrow" w:hAnsi="Arial Narrow"/>
          <w:spacing w:val="-4"/>
          <w:sz w:val="22"/>
          <w:szCs w:val="22"/>
        </w:rPr>
        <w:t>40</w:t>
      </w:r>
      <w:r w:rsidR="003607B1">
        <w:rPr>
          <w:rFonts w:ascii="Arial Narrow" w:hAnsi="Arial Narrow"/>
          <w:spacing w:val="-4"/>
          <w:sz w:val="22"/>
          <w:szCs w:val="22"/>
        </w:rPr>
        <w:t>)</w:t>
      </w:r>
      <w:r>
        <w:rPr>
          <w:rFonts w:ascii="Arial Narrow" w:hAnsi="Arial Narrow"/>
          <w:spacing w:val="-4"/>
          <w:sz w:val="22"/>
          <w:szCs w:val="22"/>
        </w:rPr>
        <w:t xml:space="preserve"> pracovných dní odo dňa doručenia oznámenia kupujúceho o právnej vade, na svoje náklady odstránil právne vady; ustanovenie § 438 a § 441  Obchodného zákonníka sa nepoužije, alebo </w:t>
      </w:r>
    </w:p>
    <w:p w14:paraId="2F72C154" w14:textId="77777777" w:rsidR="001B39CB" w:rsidRDefault="001B39CB" w:rsidP="0034592B">
      <w:pPr>
        <w:widowControl w:val="0"/>
        <w:numPr>
          <w:ilvl w:val="1"/>
          <w:numId w:val="79"/>
        </w:numPr>
        <w:shd w:val="clear" w:color="auto" w:fill="FFFFFF"/>
        <w:tabs>
          <w:tab w:val="clear" w:pos="986"/>
          <w:tab w:val="clear" w:pos="2160"/>
          <w:tab w:val="clear" w:pos="2880"/>
          <w:tab w:val="clear" w:pos="4500"/>
        </w:tabs>
        <w:autoSpaceDE w:val="0"/>
        <w:autoSpaceDN w:val="0"/>
        <w:adjustRightInd w:val="0"/>
        <w:ind w:left="851" w:hanging="567"/>
        <w:jc w:val="both"/>
        <w:rPr>
          <w:rFonts w:ascii="Arial Narrow" w:hAnsi="Arial Narrow"/>
          <w:spacing w:val="-4"/>
          <w:sz w:val="22"/>
          <w:szCs w:val="22"/>
        </w:rPr>
      </w:pPr>
      <w:r>
        <w:rPr>
          <w:rFonts w:ascii="Arial Narrow" w:hAnsi="Arial Narrow"/>
          <w:spacing w:val="-4"/>
          <w:sz w:val="22"/>
          <w:szCs w:val="22"/>
        </w:rPr>
        <w:t>požadovať primeranú zľavu z kúpnej ceny; ustanovenie § 439 ods.3 Obchodného zákonníka sa nepoužije.</w:t>
      </w:r>
    </w:p>
    <w:p w14:paraId="606F832A" w14:textId="65EB8DE2" w:rsidR="001B39CB"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V prípade, že predávajúci neodstráni právne vady čistopisov v lehote podľa ods. 12 bodu 12.1.</w:t>
      </w:r>
      <w:r w:rsidR="003607B1">
        <w:rPr>
          <w:rFonts w:ascii="Arial Narrow" w:hAnsi="Arial Narrow"/>
          <w:spacing w:val="-4"/>
          <w:sz w:val="22"/>
          <w:szCs w:val="22"/>
        </w:rPr>
        <w:t xml:space="preserve"> tohto článku dohody</w:t>
      </w:r>
      <w:r>
        <w:rPr>
          <w:rFonts w:ascii="Arial Narrow" w:hAnsi="Arial Narrow"/>
          <w:spacing w:val="-4"/>
          <w:sz w:val="22"/>
          <w:szCs w:val="22"/>
        </w:rPr>
        <w:t>, bude kupujúci oprávnený požadovať primeranú  zľavu z kúpnej ceny čistopisov, pričom sa ods. 12 bod 12.2.</w:t>
      </w:r>
      <w:r w:rsidR="003607B1">
        <w:rPr>
          <w:rFonts w:ascii="Arial Narrow" w:hAnsi="Arial Narrow"/>
          <w:spacing w:val="-4"/>
          <w:sz w:val="22"/>
          <w:szCs w:val="22"/>
        </w:rPr>
        <w:t xml:space="preserve"> tohto článku dohody</w:t>
      </w:r>
      <w:r>
        <w:rPr>
          <w:rFonts w:ascii="Arial Narrow" w:hAnsi="Arial Narrow"/>
          <w:spacing w:val="-4"/>
          <w:sz w:val="22"/>
          <w:szCs w:val="22"/>
        </w:rPr>
        <w:t xml:space="preserve"> použije obdobne alebo  </w:t>
      </w:r>
      <w:r w:rsidR="003607B1">
        <w:rPr>
          <w:rFonts w:ascii="Arial Narrow" w:hAnsi="Arial Narrow"/>
          <w:spacing w:val="-4"/>
          <w:sz w:val="22"/>
          <w:szCs w:val="22"/>
        </w:rPr>
        <w:t xml:space="preserve">je kupujúci </w:t>
      </w:r>
      <w:r>
        <w:rPr>
          <w:rFonts w:ascii="Arial Narrow" w:hAnsi="Arial Narrow"/>
          <w:spacing w:val="-4"/>
          <w:sz w:val="22"/>
          <w:szCs w:val="22"/>
        </w:rPr>
        <w:t xml:space="preserve">oprávnený </w:t>
      </w:r>
      <w:r w:rsidR="003607B1">
        <w:rPr>
          <w:rFonts w:ascii="Arial Narrow" w:hAnsi="Arial Narrow"/>
          <w:spacing w:val="-4"/>
          <w:sz w:val="22"/>
          <w:szCs w:val="22"/>
        </w:rPr>
        <w:t xml:space="preserve">písomne odstúpiť </w:t>
      </w:r>
      <w:r>
        <w:rPr>
          <w:rFonts w:ascii="Arial Narrow" w:hAnsi="Arial Narrow"/>
          <w:spacing w:val="-4"/>
          <w:sz w:val="22"/>
          <w:szCs w:val="22"/>
        </w:rPr>
        <w:t xml:space="preserve">od celej tejto </w:t>
      </w:r>
      <w:r w:rsidR="003607B1">
        <w:rPr>
          <w:rFonts w:ascii="Arial Narrow" w:hAnsi="Arial Narrow"/>
          <w:spacing w:val="-4"/>
          <w:sz w:val="22"/>
          <w:szCs w:val="22"/>
        </w:rPr>
        <w:t>dohody</w:t>
      </w:r>
      <w:r w:rsidR="00CE2CAF">
        <w:rPr>
          <w:rFonts w:ascii="Arial Narrow" w:hAnsi="Arial Narrow"/>
          <w:spacing w:val="-4"/>
          <w:sz w:val="22"/>
          <w:szCs w:val="22"/>
        </w:rPr>
        <w:t xml:space="preserve"> </w:t>
      </w:r>
      <w:r>
        <w:rPr>
          <w:rFonts w:ascii="Arial Narrow" w:hAnsi="Arial Narrow"/>
          <w:spacing w:val="-4"/>
          <w:sz w:val="22"/>
          <w:szCs w:val="22"/>
        </w:rPr>
        <w:t xml:space="preserve">y </w:t>
      </w:r>
      <w:r>
        <w:rPr>
          <w:rFonts w:ascii="Arial Narrow" w:hAnsi="Arial Narrow"/>
          <w:sz w:val="22"/>
          <w:szCs w:val="22"/>
        </w:rPr>
        <w:t xml:space="preserve">a/alebo od príslušnej realizačnej zmluvy </w:t>
      </w:r>
      <w:r>
        <w:rPr>
          <w:rFonts w:ascii="Arial Narrow" w:hAnsi="Arial Narrow"/>
          <w:spacing w:val="-4"/>
          <w:sz w:val="22"/>
          <w:szCs w:val="22"/>
        </w:rPr>
        <w:t xml:space="preserve">; ustanovenie § 441 Obchodného zákonníka sa nepoužije. </w:t>
      </w:r>
    </w:p>
    <w:p w14:paraId="3107BF52" w14:textId="58ACE87C" w:rsidR="001B39CB"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 xml:space="preserve">Do doby odstránenia právnych vád podľa ods. 12 bodu 12.1. </w:t>
      </w:r>
      <w:r w:rsidR="003607B1">
        <w:rPr>
          <w:rFonts w:ascii="Arial Narrow" w:hAnsi="Arial Narrow"/>
          <w:spacing w:val="-4"/>
          <w:sz w:val="22"/>
          <w:szCs w:val="22"/>
        </w:rPr>
        <w:t xml:space="preserve">tohto článku dohody </w:t>
      </w:r>
      <w:r>
        <w:rPr>
          <w:rFonts w:ascii="Arial Narrow" w:hAnsi="Arial Narrow"/>
          <w:spacing w:val="-4"/>
          <w:sz w:val="22"/>
          <w:szCs w:val="22"/>
        </w:rPr>
        <w:t xml:space="preserve">nie je kupujúci  povinný zaplatiť časť kúpnej ceny čistopisov, ktorá by zodpovedala jeho nároku na zľavu, ak by právne vady neboli odstránené. </w:t>
      </w:r>
    </w:p>
    <w:p w14:paraId="11437732" w14:textId="036BD058" w:rsidR="00385732"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V prípade právnych vád čistopisov je predávajúci zároveň povinný bez zbytočného odkladu odo dňa doručenia oznámenia kupujúceho o právnej vade, oslobodiť kupujúceho od nárokov tretích osôb, vrátane úhrady všetkých  skutočných nákladov a škôd, ktoré kupujúcemu vznikli v dôsledku uplatnenia nárokov zo strany tretích osôb. Kupujúci je povinný predávajúcemu za účelom splnenia jeho povinnosti podľa predchádzajúcej vety</w:t>
      </w:r>
      <w:r w:rsidR="003607B1">
        <w:rPr>
          <w:rFonts w:ascii="Arial Narrow" w:hAnsi="Arial Narrow"/>
          <w:spacing w:val="-4"/>
          <w:sz w:val="22"/>
          <w:szCs w:val="22"/>
        </w:rPr>
        <w:t xml:space="preserve"> tohto článku dohody</w:t>
      </w:r>
      <w:r>
        <w:rPr>
          <w:rFonts w:ascii="Arial Narrow" w:hAnsi="Arial Narrow"/>
          <w:spacing w:val="-4"/>
          <w:sz w:val="22"/>
          <w:szCs w:val="22"/>
        </w:rPr>
        <w:t xml:space="preserve">  poskytnúť všetku súčinnosť, ktorú možno od neho rozumne očakávať, najmä </w:t>
      </w:r>
      <w:r w:rsidR="00855A28" w:rsidRPr="00FE3F54">
        <w:rPr>
          <w:rFonts w:ascii="Arial Narrow" w:hAnsi="Arial Narrow"/>
          <w:spacing w:val="-4"/>
          <w:sz w:val="22"/>
          <w:szCs w:val="22"/>
        </w:rPr>
        <w:t>informácie, ktorými kupujúci disponuje</w:t>
      </w:r>
      <w:r w:rsidR="00855A28">
        <w:rPr>
          <w:rFonts w:ascii="Arial Narrow" w:hAnsi="Arial Narrow"/>
          <w:spacing w:val="-4"/>
          <w:sz w:val="22"/>
          <w:szCs w:val="22"/>
        </w:rPr>
        <w:t>.</w:t>
      </w:r>
    </w:p>
    <w:p w14:paraId="64407ACD" w14:textId="0B5833FA" w:rsidR="001B39CB"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 xml:space="preserve">Počas doby odo dňa uplatnenia práva zo zodpovednosti za vady až do dňa odstránenia zistenej vady a dodania čistopisov bez vád spĺňajúcich podmienky podľa tejto </w:t>
      </w:r>
      <w:r w:rsidR="003607B1">
        <w:rPr>
          <w:rFonts w:ascii="Arial Narrow" w:hAnsi="Arial Narrow"/>
          <w:spacing w:val="-4"/>
          <w:sz w:val="22"/>
          <w:szCs w:val="22"/>
        </w:rPr>
        <w:t>dohod</w:t>
      </w:r>
      <w:r>
        <w:rPr>
          <w:rFonts w:ascii="Arial Narrow" w:hAnsi="Arial Narrow"/>
          <w:spacing w:val="-4"/>
          <w:sz w:val="22"/>
          <w:szCs w:val="22"/>
        </w:rPr>
        <w:t xml:space="preserve">y do miesta dodania záručná doba podľa ods. 2 prvej vety tohto článku </w:t>
      </w:r>
      <w:r w:rsidR="003607B1">
        <w:rPr>
          <w:rFonts w:ascii="Arial Narrow" w:hAnsi="Arial Narrow"/>
          <w:spacing w:val="-4"/>
          <w:sz w:val="22"/>
          <w:szCs w:val="22"/>
        </w:rPr>
        <w:t>dohod</w:t>
      </w:r>
      <w:r>
        <w:rPr>
          <w:rFonts w:ascii="Arial Narrow" w:hAnsi="Arial Narrow"/>
          <w:spacing w:val="-4"/>
          <w:sz w:val="22"/>
          <w:szCs w:val="22"/>
        </w:rPr>
        <w:t>y spočíva..</w:t>
      </w:r>
    </w:p>
    <w:p w14:paraId="18B3E8CF" w14:textId="51CEA395" w:rsidR="001B39CB"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 xml:space="preserve">V súvislosti s novými čistopismi dodanými kupujúcemu podľa ods. 4 tohto článku </w:t>
      </w:r>
      <w:r w:rsidR="003607B1">
        <w:rPr>
          <w:rFonts w:ascii="Arial Narrow" w:hAnsi="Arial Narrow"/>
          <w:spacing w:val="-4"/>
          <w:sz w:val="22"/>
          <w:szCs w:val="22"/>
        </w:rPr>
        <w:t>dohod</w:t>
      </w:r>
      <w:r>
        <w:rPr>
          <w:rFonts w:ascii="Arial Narrow" w:hAnsi="Arial Narrow"/>
          <w:spacing w:val="-4"/>
          <w:sz w:val="22"/>
          <w:szCs w:val="22"/>
        </w:rPr>
        <w:t>y, začína od ich prevzatia kupujúcim plynúť nová záručná doba za podmienok uvedených v tomto článku.</w:t>
      </w:r>
    </w:p>
    <w:p w14:paraId="48F71AF9" w14:textId="77777777" w:rsidR="001B39CB" w:rsidRDefault="001B39CB" w:rsidP="0034592B">
      <w:pPr>
        <w:widowControl w:val="0"/>
        <w:numPr>
          <w:ilvl w:val="0"/>
          <w:numId w:val="62"/>
        </w:numPr>
        <w:shd w:val="clear" w:color="auto" w:fill="FFFFFF"/>
        <w:tabs>
          <w:tab w:val="clear" w:pos="2160"/>
          <w:tab w:val="clear" w:pos="2880"/>
          <w:tab w:val="clear" w:pos="4500"/>
          <w:tab w:val="left" w:pos="1778"/>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Kupujúci si vyhradzuje právo prevziať výhradne čistopisy bez vád a právnych vád.</w:t>
      </w:r>
    </w:p>
    <w:p w14:paraId="4AD2B120" w14:textId="7F6679F2" w:rsidR="00EB3EFA" w:rsidRDefault="001B39CB" w:rsidP="0034592B">
      <w:pPr>
        <w:widowControl w:val="0"/>
        <w:numPr>
          <w:ilvl w:val="0"/>
          <w:numId w:val="62"/>
        </w:numPr>
        <w:shd w:val="clear" w:color="auto" w:fill="FFFFFF"/>
        <w:tabs>
          <w:tab w:val="clear" w:pos="2160"/>
          <w:tab w:val="clear" w:pos="2880"/>
          <w:tab w:val="clear" w:pos="4500"/>
        </w:tabs>
        <w:autoSpaceDE w:val="0"/>
        <w:autoSpaceDN w:val="0"/>
        <w:adjustRightInd w:val="0"/>
        <w:ind w:left="201"/>
        <w:jc w:val="both"/>
        <w:rPr>
          <w:rFonts w:ascii="Arial Narrow" w:hAnsi="Arial Narrow"/>
          <w:spacing w:val="-4"/>
          <w:sz w:val="22"/>
          <w:szCs w:val="22"/>
        </w:rPr>
      </w:pPr>
      <w:r>
        <w:rPr>
          <w:rFonts w:ascii="Arial Narrow" w:hAnsi="Arial Narrow"/>
          <w:spacing w:val="-4"/>
          <w:sz w:val="22"/>
          <w:szCs w:val="22"/>
        </w:rPr>
        <w:t>Voľba medzi nárokmi podľa ods. 4 bodu 4.1. a 4.</w:t>
      </w:r>
      <w:r w:rsidR="00A80D68">
        <w:rPr>
          <w:rFonts w:ascii="Arial Narrow" w:hAnsi="Arial Narrow"/>
          <w:spacing w:val="-4"/>
          <w:sz w:val="22"/>
          <w:szCs w:val="22"/>
        </w:rPr>
        <w:t>2</w:t>
      </w:r>
      <w:r>
        <w:rPr>
          <w:rFonts w:ascii="Arial Narrow" w:hAnsi="Arial Narrow"/>
          <w:spacing w:val="-4"/>
          <w:sz w:val="22"/>
          <w:szCs w:val="22"/>
        </w:rPr>
        <w:t xml:space="preserve">. tohto článku </w:t>
      </w:r>
      <w:r w:rsidR="003607B1">
        <w:rPr>
          <w:rFonts w:ascii="Arial Narrow" w:hAnsi="Arial Narrow"/>
          <w:spacing w:val="-4"/>
          <w:sz w:val="22"/>
          <w:szCs w:val="22"/>
        </w:rPr>
        <w:t>dohod</w:t>
      </w:r>
      <w:r>
        <w:rPr>
          <w:rFonts w:ascii="Arial Narrow" w:hAnsi="Arial Narrow"/>
          <w:spacing w:val="-4"/>
          <w:sz w:val="22"/>
          <w:szCs w:val="22"/>
        </w:rPr>
        <w:t>y,  patrí</w:t>
      </w:r>
      <w:r w:rsidR="003607B1">
        <w:rPr>
          <w:rFonts w:ascii="Arial Narrow" w:hAnsi="Arial Narrow"/>
          <w:spacing w:val="-4"/>
          <w:sz w:val="22"/>
          <w:szCs w:val="22"/>
        </w:rPr>
        <w:t xml:space="preserve"> výlučne</w:t>
      </w:r>
      <w:r>
        <w:rPr>
          <w:rFonts w:ascii="Arial Narrow" w:hAnsi="Arial Narrow"/>
          <w:spacing w:val="-4"/>
          <w:sz w:val="22"/>
          <w:szCs w:val="22"/>
        </w:rPr>
        <w:t xml:space="preserve"> kupujúcemu</w:t>
      </w:r>
      <w:r w:rsidR="00E809F0">
        <w:rPr>
          <w:rFonts w:ascii="Arial Narrow" w:hAnsi="Arial Narrow"/>
          <w:spacing w:val="-4"/>
          <w:sz w:val="22"/>
          <w:szCs w:val="22"/>
        </w:rPr>
        <w:t>.</w:t>
      </w:r>
    </w:p>
    <w:p w14:paraId="0FE1FD55" w14:textId="77777777" w:rsidR="00EB3EFA" w:rsidRDefault="00EB3EFA">
      <w:pPr>
        <w:widowControl w:val="0"/>
        <w:shd w:val="clear" w:color="auto" w:fill="FFFFFF"/>
        <w:autoSpaceDE w:val="0"/>
        <w:autoSpaceDN w:val="0"/>
        <w:adjustRightInd w:val="0"/>
        <w:jc w:val="both"/>
        <w:rPr>
          <w:rFonts w:ascii="Arial Narrow" w:hAnsi="Arial Narrow"/>
          <w:b/>
          <w:bCs/>
          <w:sz w:val="22"/>
          <w:szCs w:val="22"/>
        </w:rPr>
      </w:pPr>
    </w:p>
    <w:p w14:paraId="6BC05E26" w14:textId="77777777" w:rsidR="00D4069B" w:rsidRDefault="00D4069B">
      <w:pPr>
        <w:widowControl w:val="0"/>
        <w:shd w:val="clear" w:color="auto" w:fill="FFFFFF"/>
        <w:autoSpaceDE w:val="0"/>
        <w:autoSpaceDN w:val="0"/>
        <w:adjustRightInd w:val="0"/>
        <w:jc w:val="both"/>
        <w:rPr>
          <w:rFonts w:ascii="Arial Narrow" w:hAnsi="Arial Narrow"/>
          <w:b/>
          <w:bCs/>
          <w:sz w:val="22"/>
          <w:szCs w:val="22"/>
        </w:rPr>
      </w:pPr>
    </w:p>
    <w:p w14:paraId="4DE8C174" w14:textId="77777777" w:rsidR="00D4069B" w:rsidRDefault="00D4069B">
      <w:pPr>
        <w:widowControl w:val="0"/>
        <w:shd w:val="clear" w:color="auto" w:fill="FFFFFF"/>
        <w:autoSpaceDE w:val="0"/>
        <w:autoSpaceDN w:val="0"/>
        <w:adjustRightInd w:val="0"/>
        <w:jc w:val="both"/>
        <w:rPr>
          <w:rFonts w:ascii="Arial Narrow" w:hAnsi="Arial Narrow"/>
          <w:b/>
          <w:bCs/>
          <w:sz w:val="22"/>
          <w:szCs w:val="22"/>
        </w:rPr>
      </w:pPr>
    </w:p>
    <w:p w14:paraId="75525D79"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Článok VII</w:t>
      </w:r>
    </w:p>
    <w:p w14:paraId="73D8DF18" w14:textId="77777777" w:rsidR="00EB3EFA" w:rsidRDefault="00E809F0">
      <w:pPr>
        <w:widowControl w:val="0"/>
        <w:shd w:val="clear" w:color="auto" w:fill="FFFFFF"/>
        <w:autoSpaceDE w:val="0"/>
        <w:autoSpaceDN w:val="0"/>
        <w:adjustRightInd w:val="0"/>
        <w:jc w:val="center"/>
        <w:rPr>
          <w:rFonts w:ascii="Arial Narrow" w:hAnsi="Arial Narrow"/>
          <w:b/>
          <w:bCs/>
          <w:sz w:val="22"/>
          <w:szCs w:val="22"/>
        </w:rPr>
      </w:pPr>
      <w:r>
        <w:rPr>
          <w:rFonts w:ascii="Arial Narrow" w:hAnsi="Arial Narrow"/>
          <w:b/>
          <w:bCs/>
          <w:sz w:val="22"/>
          <w:szCs w:val="22"/>
        </w:rPr>
        <w:t>Nebezpečenstvo škody a vlastnícke právo</w:t>
      </w:r>
    </w:p>
    <w:p w14:paraId="61F38A89" w14:textId="77777777" w:rsidR="00EB3EFA" w:rsidRDefault="00EB3EFA">
      <w:pPr>
        <w:widowControl w:val="0"/>
        <w:shd w:val="clear" w:color="auto" w:fill="FFFFFF"/>
        <w:autoSpaceDE w:val="0"/>
        <w:autoSpaceDN w:val="0"/>
        <w:adjustRightInd w:val="0"/>
        <w:jc w:val="center"/>
        <w:rPr>
          <w:rFonts w:ascii="Arial Narrow" w:hAnsi="Arial Narrow"/>
          <w:b/>
          <w:bCs/>
          <w:sz w:val="22"/>
          <w:szCs w:val="22"/>
        </w:rPr>
      </w:pPr>
    </w:p>
    <w:p w14:paraId="57169C7C" w14:textId="77777777" w:rsidR="00EB3EFA" w:rsidRDefault="001B39CB">
      <w:pPr>
        <w:widowControl w:val="0"/>
        <w:shd w:val="clear" w:color="auto" w:fill="FFFFFF"/>
        <w:autoSpaceDE w:val="0"/>
        <w:autoSpaceDN w:val="0"/>
        <w:adjustRightInd w:val="0"/>
        <w:ind w:firstLine="708"/>
        <w:jc w:val="both"/>
        <w:rPr>
          <w:rFonts w:ascii="Arial Narrow" w:hAnsi="Arial Narrow"/>
          <w:sz w:val="22"/>
          <w:szCs w:val="22"/>
        </w:rPr>
      </w:pPr>
      <w:r>
        <w:rPr>
          <w:rFonts w:ascii="Arial Narrow" w:hAnsi="Arial Narrow"/>
          <w:sz w:val="22"/>
          <w:szCs w:val="22"/>
        </w:rPr>
        <w:t>Nebezpečenstvo škody na čistopisoch a vlastnícke právo k nim prechádza na kupujúceho v momente ich prevzatia od predávajúceho</w:t>
      </w:r>
      <w:r w:rsidR="00E809F0">
        <w:rPr>
          <w:rFonts w:ascii="Arial Narrow" w:hAnsi="Arial Narrow"/>
          <w:sz w:val="22"/>
          <w:szCs w:val="22"/>
        </w:rPr>
        <w:t>.</w:t>
      </w:r>
    </w:p>
    <w:p w14:paraId="197E1E69" w14:textId="77777777" w:rsidR="00EB3EFA" w:rsidRDefault="00EB3EFA">
      <w:pPr>
        <w:widowControl w:val="0"/>
        <w:shd w:val="clear" w:color="auto" w:fill="FFFFFF"/>
        <w:autoSpaceDE w:val="0"/>
        <w:autoSpaceDN w:val="0"/>
        <w:adjustRightInd w:val="0"/>
        <w:jc w:val="both"/>
        <w:rPr>
          <w:rFonts w:ascii="Arial Narrow" w:hAnsi="Arial Narrow"/>
          <w:sz w:val="22"/>
          <w:szCs w:val="22"/>
        </w:rPr>
      </w:pPr>
    </w:p>
    <w:p w14:paraId="16616210" w14:textId="77777777" w:rsidR="004E6F28" w:rsidRDefault="004E6F28">
      <w:pPr>
        <w:widowControl w:val="0"/>
        <w:shd w:val="clear" w:color="auto" w:fill="FFFFFF"/>
        <w:autoSpaceDE w:val="0"/>
        <w:autoSpaceDN w:val="0"/>
        <w:adjustRightInd w:val="0"/>
        <w:jc w:val="both"/>
        <w:rPr>
          <w:rFonts w:ascii="Arial Narrow" w:hAnsi="Arial Narrow"/>
          <w:sz w:val="22"/>
          <w:szCs w:val="22"/>
        </w:rPr>
      </w:pPr>
    </w:p>
    <w:p w14:paraId="30FBB0F7" w14:textId="77777777" w:rsidR="00EB3EFA" w:rsidRDefault="00E809F0">
      <w:pPr>
        <w:jc w:val="center"/>
        <w:rPr>
          <w:rFonts w:ascii="Arial Narrow" w:hAnsi="Arial Narrow"/>
          <w:b/>
          <w:bCs/>
          <w:sz w:val="22"/>
          <w:szCs w:val="22"/>
        </w:rPr>
      </w:pPr>
      <w:r>
        <w:rPr>
          <w:rFonts w:ascii="Arial Narrow" w:hAnsi="Arial Narrow"/>
          <w:b/>
          <w:bCs/>
          <w:sz w:val="22"/>
          <w:szCs w:val="22"/>
        </w:rPr>
        <w:t>Článok VIII</w:t>
      </w:r>
    </w:p>
    <w:p w14:paraId="42C0D390" w14:textId="77777777" w:rsidR="00EB3EFA" w:rsidRDefault="00E809F0">
      <w:pPr>
        <w:jc w:val="center"/>
        <w:rPr>
          <w:rFonts w:ascii="Arial Narrow" w:hAnsi="Arial Narrow"/>
          <w:b/>
          <w:bCs/>
          <w:sz w:val="22"/>
          <w:szCs w:val="22"/>
        </w:rPr>
      </w:pPr>
      <w:r>
        <w:rPr>
          <w:rFonts w:ascii="Arial Narrow" w:hAnsi="Arial Narrow"/>
          <w:b/>
          <w:bCs/>
          <w:sz w:val="22"/>
          <w:szCs w:val="22"/>
        </w:rPr>
        <w:t>Maximálna kúpna cena a maximálna lehota dodania</w:t>
      </w:r>
    </w:p>
    <w:p w14:paraId="7A81215D" w14:textId="77777777" w:rsidR="00EB3EFA" w:rsidRDefault="00EB3EFA">
      <w:pPr>
        <w:jc w:val="center"/>
        <w:rPr>
          <w:rFonts w:ascii="Arial Narrow" w:hAnsi="Arial Narrow"/>
          <w:b/>
          <w:bCs/>
          <w:sz w:val="22"/>
          <w:szCs w:val="22"/>
        </w:rPr>
      </w:pPr>
    </w:p>
    <w:p w14:paraId="46E9D5C2" w14:textId="19612B8F" w:rsidR="001B39CB" w:rsidRPr="00A86D6A" w:rsidRDefault="001B39CB" w:rsidP="00A80D68">
      <w:pPr>
        <w:widowControl w:val="0"/>
        <w:numPr>
          <w:ilvl w:val="0"/>
          <w:numId w:val="52"/>
        </w:numPr>
        <w:tabs>
          <w:tab w:val="clear" w:pos="360"/>
          <w:tab w:val="clear" w:pos="2160"/>
          <w:tab w:val="clear" w:pos="2880"/>
          <w:tab w:val="clear" w:pos="4500"/>
          <w:tab w:val="num" w:pos="0"/>
          <w:tab w:val="left" w:pos="1080"/>
        </w:tabs>
        <w:ind w:left="0" w:hanging="426"/>
        <w:jc w:val="both"/>
        <w:rPr>
          <w:rFonts w:ascii="Arial Narrow" w:hAnsi="Arial Narrow"/>
          <w:i/>
          <w:iCs/>
          <w:sz w:val="22"/>
          <w:szCs w:val="22"/>
        </w:rPr>
      </w:pPr>
      <w:r w:rsidRPr="00875EFF">
        <w:rPr>
          <w:rFonts w:ascii="Arial Narrow" w:hAnsi="Arial Narrow"/>
          <w:sz w:val="22"/>
          <w:szCs w:val="22"/>
        </w:rPr>
        <w:t xml:space="preserve">Maximálna kúpna cena za výrobu a dodanie jedného čistopisu bez DPH </w:t>
      </w:r>
      <w:r w:rsidR="007D0341" w:rsidRPr="00A86D6A">
        <w:rPr>
          <w:rFonts w:ascii="Arial Narrow" w:hAnsi="Arial Narrow"/>
          <w:sz w:val="22"/>
          <w:szCs w:val="22"/>
        </w:rPr>
        <w:t xml:space="preserve">je uvedená v </w:t>
      </w:r>
      <w:r w:rsidR="007D0341" w:rsidRPr="00452588">
        <w:rPr>
          <w:rFonts w:ascii="Arial Narrow" w:hAnsi="Arial Narrow"/>
          <w:sz w:val="22"/>
          <w:szCs w:val="22"/>
        </w:rPr>
        <w:t xml:space="preserve">Prílohe č. </w:t>
      </w:r>
      <w:r w:rsidR="00E729D6" w:rsidRPr="00452588">
        <w:rPr>
          <w:rFonts w:ascii="Arial Narrow" w:hAnsi="Arial Narrow"/>
          <w:sz w:val="22"/>
          <w:szCs w:val="22"/>
        </w:rPr>
        <w:t>2</w:t>
      </w:r>
      <w:r w:rsidR="007D0341" w:rsidRPr="00452588">
        <w:rPr>
          <w:rFonts w:ascii="Arial Narrow" w:hAnsi="Arial Narrow"/>
          <w:sz w:val="22"/>
          <w:szCs w:val="22"/>
        </w:rPr>
        <w:t xml:space="preserve"> tejto </w:t>
      </w:r>
      <w:r w:rsidR="003607B1">
        <w:rPr>
          <w:rFonts w:ascii="Arial Narrow" w:hAnsi="Arial Narrow"/>
          <w:sz w:val="22"/>
          <w:szCs w:val="22"/>
        </w:rPr>
        <w:t>dohod</w:t>
      </w:r>
      <w:r w:rsidR="007D0341" w:rsidRPr="00452588">
        <w:rPr>
          <w:rFonts w:ascii="Arial Narrow" w:hAnsi="Arial Narrow"/>
          <w:sz w:val="22"/>
          <w:szCs w:val="22"/>
        </w:rPr>
        <w:t>y</w:t>
      </w:r>
      <w:r w:rsidR="00875EFF" w:rsidRPr="00D4069B">
        <w:rPr>
          <w:rFonts w:ascii="Arial Narrow" w:hAnsi="Arial Narrow"/>
          <w:sz w:val="22"/>
          <w:szCs w:val="22"/>
        </w:rPr>
        <w:t>.</w:t>
      </w:r>
      <w:r w:rsidR="007D0341" w:rsidRPr="00D4069B">
        <w:rPr>
          <w:rFonts w:ascii="Arial Narrow" w:hAnsi="Arial Narrow"/>
          <w:sz w:val="22"/>
          <w:szCs w:val="22"/>
        </w:rPr>
        <w:t xml:space="preserve"> </w:t>
      </w:r>
      <w:r w:rsidRPr="00875EFF">
        <w:rPr>
          <w:rFonts w:ascii="Arial Narrow" w:hAnsi="Arial Narrow"/>
          <w:sz w:val="22"/>
          <w:szCs w:val="22"/>
        </w:rPr>
        <w:t>Ak je predávajúci platcom DPH, kúpna cena sa navyšuje o sadzbu DPH podľa osobitných predpisov.</w:t>
      </w:r>
    </w:p>
    <w:p w14:paraId="13BA5FC0" w14:textId="77777777" w:rsidR="001B39CB" w:rsidRDefault="001B39CB" w:rsidP="0034592B">
      <w:pPr>
        <w:widowControl w:val="0"/>
        <w:numPr>
          <w:ilvl w:val="0"/>
          <w:numId w:val="52"/>
        </w:numPr>
        <w:tabs>
          <w:tab w:val="clear" w:pos="2160"/>
          <w:tab w:val="clear" w:pos="2880"/>
          <w:tab w:val="clear" w:pos="4500"/>
        </w:tabs>
        <w:ind w:left="0"/>
        <w:jc w:val="both"/>
        <w:rPr>
          <w:rFonts w:ascii="Arial Narrow" w:hAnsi="Arial Narrow"/>
          <w:sz w:val="22"/>
          <w:szCs w:val="22"/>
        </w:rPr>
      </w:pPr>
      <w:r>
        <w:rPr>
          <w:rFonts w:ascii="Arial Narrow" w:hAnsi="Arial Narrow"/>
          <w:sz w:val="22"/>
          <w:szCs w:val="22"/>
        </w:rPr>
        <w:t xml:space="preserve">Kúpna cena za každú čiastkovú dodávku sa vypočíta ako súčin kúpnej ceny jedného čistopisu v rámci čiastkovej dodávky a počtu čistopisov prevzatých kupujúcim v rámci príslušnej čiastkovej dodávky. </w:t>
      </w:r>
    </w:p>
    <w:p w14:paraId="6FF80E48" w14:textId="77777777" w:rsidR="001B39CB" w:rsidRDefault="001B39CB" w:rsidP="0034592B">
      <w:pPr>
        <w:widowControl w:val="0"/>
        <w:numPr>
          <w:ilvl w:val="0"/>
          <w:numId w:val="52"/>
        </w:numPr>
        <w:tabs>
          <w:tab w:val="clear" w:pos="2160"/>
          <w:tab w:val="clear" w:pos="2880"/>
          <w:tab w:val="clear" w:pos="4500"/>
        </w:tabs>
        <w:ind w:left="0"/>
        <w:jc w:val="both"/>
        <w:rPr>
          <w:rFonts w:ascii="Arial Narrow" w:hAnsi="Arial Narrow"/>
          <w:sz w:val="22"/>
          <w:szCs w:val="22"/>
        </w:rPr>
      </w:pPr>
      <w:r>
        <w:rPr>
          <w:rFonts w:ascii="Arial Narrow" w:hAnsi="Arial Narrow"/>
          <w:spacing w:val="-7"/>
          <w:sz w:val="22"/>
          <w:szCs w:val="22"/>
        </w:rPr>
        <w:t xml:space="preserve">Kúpna cena zahŕňa: </w:t>
      </w:r>
    </w:p>
    <w:p w14:paraId="1A48CF94" w14:textId="3FD0BD21" w:rsidR="001B39CB"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Pr>
          <w:rFonts w:ascii="Arial Narrow" w:hAnsi="Arial Narrow"/>
          <w:sz w:val="22"/>
          <w:szCs w:val="22"/>
        </w:rPr>
        <w:t xml:space="preserve">náklady na výrobu čistopisov, vrátane výroby po zmene požiadaviek a pri upgrade ochranných prvkov (čl. III ods. 4 alebo 5 tejto </w:t>
      </w:r>
      <w:r w:rsidR="003607B1">
        <w:rPr>
          <w:rFonts w:ascii="Arial Narrow" w:hAnsi="Arial Narrow"/>
          <w:sz w:val="22"/>
          <w:szCs w:val="22"/>
        </w:rPr>
        <w:t>dohod</w:t>
      </w:r>
      <w:r>
        <w:rPr>
          <w:rFonts w:ascii="Arial Narrow" w:hAnsi="Arial Narrow"/>
          <w:sz w:val="22"/>
          <w:szCs w:val="22"/>
        </w:rPr>
        <w:t xml:space="preserve">y), </w:t>
      </w:r>
    </w:p>
    <w:p w14:paraId="76501822" w14:textId="45F46CF6" w:rsidR="001B39CB"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Pr>
          <w:rFonts w:ascii="Arial Narrow" w:hAnsi="Arial Narrow"/>
          <w:sz w:val="22"/>
          <w:szCs w:val="22"/>
        </w:rPr>
        <w:lastRenderedPageBreak/>
        <w:t xml:space="preserve">náklady na vedenie dokumentácie čistopisu (čl. III ods. 8 tejto </w:t>
      </w:r>
      <w:r w:rsidR="003607B1">
        <w:rPr>
          <w:rFonts w:ascii="Arial Narrow" w:hAnsi="Arial Narrow"/>
          <w:sz w:val="22"/>
          <w:szCs w:val="22"/>
        </w:rPr>
        <w:t>dohod</w:t>
      </w:r>
      <w:r>
        <w:rPr>
          <w:rFonts w:ascii="Arial Narrow" w:hAnsi="Arial Narrow"/>
          <w:sz w:val="22"/>
          <w:szCs w:val="22"/>
        </w:rPr>
        <w:t>y),</w:t>
      </w:r>
    </w:p>
    <w:p w14:paraId="79BAD978" w14:textId="77777777" w:rsidR="001B39CB"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Pr>
          <w:rFonts w:ascii="Arial Narrow" w:hAnsi="Arial Narrow"/>
          <w:sz w:val="22"/>
          <w:szCs w:val="22"/>
        </w:rPr>
        <w:t xml:space="preserve">náklady na balenie čistopisov, </w:t>
      </w:r>
    </w:p>
    <w:p w14:paraId="1035BA05" w14:textId="77777777" w:rsidR="001B39CB"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Pr>
          <w:rFonts w:ascii="Arial Narrow" w:hAnsi="Arial Narrow"/>
          <w:sz w:val="22"/>
          <w:szCs w:val="22"/>
        </w:rPr>
        <w:t xml:space="preserve">náklady na testovanie čistopisov, </w:t>
      </w:r>
    </w:p>
    <w:p w14:paraId="782E1B2B" w14:textId="77777777" w:rsidR="001B39CB"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Pr>
          <w:rFonts w:ascii="Arial Narrow" w:hAnsi="Arial Narrow"/>
          <w:sz w:val="22"/>
          <w:szCs w:val="22"/>
        </w:rPr>
        <w:t>náklady na skladovanie čistopisov u predávajúceho,</w:t>
      </w:r>
    </w:p>
    <w:p w14:paraId="1BD53A28" w14:textId="4D04E844" w:rsidR="001B39CB"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Pr>
          <w:rFonts w:ascii="Arial Narrow" w:hAnsi="Arial Narrow"/>
          <w:sz w:val="22"/>
          <w:szCs w:val="22"/>
        </w:rPr>
        <w:t xml:space="preserve">náklady na dopravu čistopisov do miesta dodania (čl. V ods.1 tejto </w:t>
      </w:r>
      <w:r w:rsidR="003607B1">
        <w:rPr>
          <w:rFonts w:ascii="Arial Narrow" w:hAnsi="Arial Narrow"/>
          <w:sz w:val="22"/>
          <w:szCs w:val="22"/>
        </w:rPr>
        <w:t>dohod</w:t>
      </w:r>
      <w:r>
        <w:rPr>
          <w:rFonts w:ascii="Arial Narrow" w:hAnsi="Arial Narrow"/>
          <w:sz w:val="22"/>
          <w:szCs w:val="22"/>
        </w:rPr>
        <w:t>y),</w:t>
      </w:r>
    </w:p>
    <w:p w14:paraId="5E24DBFC" w14:textId="504F5CCF" w:rsidR="001B39CB"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Pr>
          <w:rFonts w:ascii="Arial Narrow" w:hAnsi="Arial Narrow"/>
          <w:sz w:val="22"/>
          <w:szCs w:val="22"/>
        </w:rPr>
        <w:t xml:space="preserve">náklady spojené s poistením čistopisov do času ich prevzatia kupujúcim v mieste dodania (čl. V ods.1 tejto </w:t>
      </w:r>
      <w:r w:rsidR="003607B1">
        <w:rPr>
          <w:rFonts w:ascii="Arial Narrow" w:hAnsi="Arial Narrow"/>
          <w:sz w:val="22"/>
          <w:szCs w:val="22"/>
        </w:rPr>
        <w:t>dohod</w:t>
      </w:r>
      <w:r>
        <w:rPr>
          <w:rFonts w:ascii="Arial Narrow" w:hAnsi="Arial Narrow"/>
          <w:sz w:val="22"/>
          <w:szCs w:val="22"/>
        </w:rPr>
        <w:t>y).</w:t>
      </w:r>
    </w:p>
    <w:p w14:paraId="47182904" w14:textId="0FA83E74" w:rsidR="001B39CB" w:rsidRPr="00FE3F54"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Pr>
          <w:rFonts w:ascii="Arial Narrow" w:hAnsi="Arial Narrow"/>
          <w:sz w:val="22"/>
          <w:szCs w:val="22"/>
        </w:rPr>
        <w:t xml:space="preserve">cenu výroby </w:t>
      </w:r>
      <w:r w:rsidR="00855A28">
        <w:rPr>
          <w:rFonts w:ascii="Arial Narrow" w:hAnsi="Arial Narrow"/>
          <w:sz w:val="22"/>
          <w:szCs w:val="22"/>
        </w:rPr>
        <w:t xml:space="preserve">kontrolných </w:t>
      </w:r>
      <w:r w:rsidRPr="00FE3F54">
        <w:rPr>
          <w:rFonts w:ascii="Arial Narrow" w:hAnsi="Arial Narrow"/>
          <w:sz w:val="22"/>
          <w:szCs w:val="22"/>
        </w:rPr>
        <w:t xml:space="preserve">skúšobných </w:t>
      </w:r>
      <w:r w:rsidR="00855A28" w:rsidRPr="00FE3F54">
        <w:rPr>
          <w:rFonts w:ascii="Arial Narrow" w:hAnsi="Arial Narrow"/>
          <w:sz w:val="22"/>
          <w:szCs w:val="22"/>
        </w:rPr>
        <w:t xml:space="preserve">vzoriek </w:t>
      </w:r>
      <w:r w:rsidRPr="00FE3F54">
        <w:rPr>
          <w:rFonts w:ascii="Arial Narrow" w:hAnsi="Arial Narrow"/>
          <w:sz w:val="22"/>
          <w:szCs w:val="22"/>
        </w:rPr>
        <w:t xml:space="preserve">podľa čl. X ods. 1 písm. e) tejto </w:t>
      </w:r>
      <w:r w:rsidR="003607B1">
        <w:rPr>
          <w:rFonts w:ascii="Arial Narrow" w:hAnsi="Arial Narrow"/>
          <w:sz w:val="22"/>
          <w:szCs w:val="22"/>
        </w:rPr>
        <w:t>dohod</w:t>
      </w:r>
      <w:r w:rsidRPr="00FE3F54">
        <w:rPr>
          <w:rFonts w:ascii="Arial Narrow" w:hAnsi="Arial Narrow"/>
          <w:sz w:val="22"/>
          <w:szCs w:val="22"/>
        </w:rPr>
        <w:t>y a ich dodania do miesta dodania,</w:t>
      </w:r>
    </w:p>
    <w:p w14:paraId="04EA4976" w14:textId="4470A608" w:rsidR="001B39CB" w:rsidRPr="00FE3F54"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sidRPr="00FE3F54">
        <w:rPr>
          <w:rFonts w:ascii="Arial Narrow" w:hAnsi="Arial Narrow"/>
          <w:sz w:val="22"/>
          <w:szCs w:val="22"/>
        </w:rPr>
        <w:t xml:space="preserve">cenu výroby specimenov a ich dodania do miesta dodania podľa čl. XI ods. 1 tejto </w:t>
      </w:r>
      <w:r w:rsidR="003607B1">
        <w:rPr>
          <w:rFonts w:ascii="Arial Narrow" w:hAnsi="Arial Narrow"/>
          <w:sz w:val="22"/>
          <w:szCs w:val="22"/>
        </w:rPr>
        <w:t>dohod</w:t>
      </w:r>
      <w:r w:rsidRPr="00FE3F54">
        <w:rPr>
          <w:rFonts w:ascii="Arial Narrow" w:hAnsi="Arial Narrow"/>
          <w:sz w:val="22"/>
          <w:szCs w:val="22"/>
        </w:rPr>
        <w:t>y,</w:t>
      </w:r>
    </w:p>
    <w:p w14:paraId="2B10E087" w14:textId="686DF3CA" w:rsidR="001B39CB"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sidRPr="00FE3F54">
        <w:rPr>
          <w:rFonts w:ascii="Arial Narrow" w:hAnsi="Arial Narrow"/>
          <w:sz w:val="22"/>
          <w:szCs w:val="22"/>
        </w:rPr>
        <w:t>cenu výroby skúšobných vzorov a ich dodania</w:t>
      </w:r>
      <w:r>
        <w:rPr>
          <w:rFonts w:ascii="Arial Narrow" w:hAnsi="Arial Narrow"/>
          <w:sz w:val="22"/>
          <w:szCs w:val="22"/>
        </w:rPr>
        <w:t xml:space="preserve"> do miesta dodania podľa čl.</w:t>
      </w:r>
      <w:r w:rsidR="003607B1">
        <w:rPr>
          <w:rFonts w:ascii="Arial Narrow" w:hAnsi="Arial Narrow"/>
          <w:sz w:val="22"/>
          <w:szCs w:val="22"/>
        </w:rPr>
        <w:t xml:space="preserve"> </w:t>
      </w:r>
      <w:r>
        <w:rPr>
          <w:rFonts w:ascii="Arial Narrow" w:hAnsi="Arial Narrow"/>
          <w:sz w:val="22"/>
          <w:szCs w:val="22"/>
        </w:rPr>
        <w:t>XI ods. 2</w:t>
      </w:r>
      <w:r w:rsidR="003607B1">
        <w:rPr>
          <w:rFonts w:ascii="Arial Narrow" w:hAnsi="Arial Narrow"/>
          <w:sz w:val="22"/>
          <w:szCs w:val="22"/>
        </w:rPr>
        <w:t xml:space="preserve"> tejto dohody</w:t>
      </w:r>
      <w:r>
        <w:rPr>
          <w:rFonts w:ascii="Arial Narrow" w:hAnsi="Arial Narrow"/>
          <w:sz w:val="22"/>
          <w:szCs w:val="22"/>
        </w:rPr>
        <w:t>,</w:t>
      </w:r>
    </w:p>
    <w:p w14:paraId="41825869" w14:textId="309E5C18" w:rsidR="001B39CB"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Pr>
          <w:rFonts w:ascii="Arial Narrow" w:hAnsi="Arial Narrow"/>
          <w:sz w:val="22"/>
          <w:szCs w:val="22"/>
        </w:rPr>
        <w:t xml:space="preserve">cenu výroby letákov a ich dodania do miesta dodania podľa čl. XI ods.3 tejto </w:t>
      </w:r>
      <w:r w:rsidR="003607B1">
        <w:rPr>
          <w:rFonts w:ascii="Arial Narrow" w:hAnsi="Arial Narrow"/>
          <w:sz w:val="22"/>
          <w:szCs w:val="22"/>
        </w:rPr>
        <w:t>dohod</w:t>
      </w:r>
      <w:r>
        <w:rPr>
          <w:rFonts w:ascii="Arial Narrow" w:hAnsi="Arial Narrow"/>
          <w:sz w:val="22"/>
          <w:szCs w:val="22"/>
        </w:rPr>
        <w:t>y,</w:t>
      </w:r>
    </w:p>
    <w:p w14:paraId="408684EB" w14:textId="463FE0BB" w:rsidR="001B39CB"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Pr>
          <w:rFonts w:ascii="Arial Narrow" w:hAnsi="Arial Narrow"/>
          <w:sz w:val="22"/>
          <w:szCs w:val="22"/>
        </w:rPr>
        <w:t xml:space="preserve">cenu výroby materiálov a ich dodania do miesta dodania podľa čl. XI ods. 5 tejto </w:t>
      </w:r>
      <w:r w:rsidR="003607B1">
        <w:rPr>
          <w:rFonts w:ascii="Arial Narrow" w:hAnsi="Arial Narrow"/>
          <w:sz w:val="22"/>
          <w:szCs w:val="22"/>
        </w:rPr>
        <w:t>dohod</w:t>
      </w:r>
      <w:r>
        <w:rPr>
          <w:rFonts w:ascii="Arial Narrow" w:hAnsi="Arial Narrow"/>
          <w:sz w:val="22"/>
          <w:szCs w:val="22"/>
        </w:rPr>
        <w:t>y.</w:t>
      </w:r>
    </w:p>
    <w:p w14:paraId="03A5FDDF" w14:textId="77777777" w:rsidR="00302F72" w:rsidRPr="00A80D68" w:rsidRDefault="001B39CB" w:rsidP="0034592B">
      <w:pPr>
        <w:pStyle w:val="Odsekzoznamu"/>
        <w:widowControl w:val="0"/>
        <w:numPr>
          <w:ilvl w:val="0"/>
          <w:numId w:val="75"/>
        </w:numPr>
        <w:tabs>
          <w:tab w:val="clear" w:pos="2160"/>
          <w:tab w:val="clear" w:pos="2880"/>
          <w:tab w:val="clear" w:pos="4500"/>
        </w:tabs>
        <w:ind w:left="426"/>
        <w:contextualSpacing/>
        <w:jc w:val="both"/>
        <w:rPr>
          <w:rFonts w:ascii="Arial Narrow" w:hAnsi="Arial Narrow"/>
          <w:sz w:val="22"/>
          <w:szCs w:val="22"/>
        </w:rPr>
      </w:pPr>
      <w:r w:rsidRPr="00A80D68">
        <w:rPr>
          <w:rFonts w:ascii="Arial Narrow" w:hAnsi="Arial Narrow"/>
          <w:sz w:val="22"/>
          <w:szCs w:val="22"/>
        </w:rPr>
        <w:t>náklady na účasť štyroch (4) expertov Ministerstva vnútra Slovenskej republiky pri schvaľovacom procese vývoja dokladu</w:t>
      </w:r>
      <w:r w:rsidR="00811278" w:rsidRPr="00A80D68">
        <w:rPr>
          <w:rFonts w:ascii="Arial Narrow" w:hAnsi="Arial Narrow"/>
          <w:sz w:val="22"/>
          <w:szCs w:val="22"/>
        </w:rPr>
        <w:t>.</w:t>
      </w:r>
    </w:p>
    <w:p w14:paraId="120906F7" w14:textId="77777777" w:rsidR="009753EA" w:rsidRPr="00DA14DA" w:rsidRDefault="009753EA" w:rsidP="00A234EF">
      <w:pPr>
        <w:widowControl w:val="0"/>
        <w:numPr>
          <w:ilvl w:val="0"/>
          <w:numId w:val="52"/>
        </w:numPr>
        <w:tabs>
          <w:tab w:val="clear" w:pos="2160"/>
          <w:tab w:val="clear" w:pos="2880"/>
          <w:tab w:val="clear" w:pos="4500"/>
        </w:tabs>
        <w:ind w:left="0"/>
        <w:jc w:val="both"/>
        <w:rPr>
          <w:rFonts w:ascii="Arial Narrow" w:hAnsi="Arial Narrow"/>
        </w:rPr>
      </w:pPr>
      <w:r w:rsidRPr="00DA14DA">
        <w:rPr>
          <w:rFonts w:ascii="Arial Narrow" w:hAnsi="Arial Narrow"/>
        </w:rPr>
        <w:t>Maximálna lehota dodania čistopisov dokladov:</w:t>
      </w:r>
    </w:p>
    <w:p w14:paraId="7F5CF8FC" w14:textId="39378471" w:rsidR="009753EA" w:rsidRPr="00DA14DA" w:rsidRDefault="009753EA" w:rsidP="009753EA">
      <w:pPr>
        <w:numPr>
          <w:ilvl w:val="0"/>
          <w:numId w:val="92"/>
        </w:numPr>
        <w:tabs>
          <w:tab w:val="left" w:pos="567"/>
        </w:tabs>
        <w:ind w:left="0" w:firstLine="0"/>
        <w:jc w:val="both"/>
        <w:rPr>
          <w:rFonts w:ascii="Arial Narrow" w:hAnsi="Arial Narrow"/>
          <w:sz w:val="22"/>
          <w:szCs w:val="22"/>
        </w:rPr>
      </w:pPr>
      <w:r w:rsidRPr="003E1727">
        <w:rPr>
          <w:rFonts w:ascii="Arial Narrow" w:hAnsi="Arial Narrow"/>
          <w:sz w:val="22"/>
          <w:szCs w:val="22"/>
        </w:rPr>
        <w:t xml:space="preserve">formátu ID 1 </w:t>
      </w:r>
      <w:r w:rsidRPr="003E1727">
        <w:rPr>
          <w:rFonts w:ascii="Arial Narrow" w:hAnsi="Arial Narrow" w:cs="Arial"/>
          <w:sz w:val="22"/>
          <w:szCs w:val="22"/>
        </w:rPr>
        <w:t>(Vodičský preukaz, Osvedčenie o evidencii vozidla I a</w:t>
      </w:r>
      <w:r>
        <w:rPr>
          <w:rFonts w:ascii="Arial Narrow" w:hAnsi="Arial Narrow" w:cs="Arial"/>
          <w:sz w:val="22"/>
          <w:szCs w:val="22"/>
        </w:rPr>
        <w:t> </w:t>
      </w:r>
      <w:r w:rsidRPr="003E1727">
        <w:rPr>
          <w:rFonts w:ascii="Arial Narrow" w:hAnsi="Arial Narrow" w:cs="Arial"/>
          <w:sz w:val="22"/>
          <w:szCs w:val="22"/>
        </w:rPr>
        <w:t>občiansky</w:t>
      </w:r>
      <w:r>
        <w:rPr>
          <w:rFonts w:ascii="Arial Narrow" w:hAnsi="Arial Narrow"/>
          <w:sz w:val="22"/>
          <w:szCs w:val="22"/>
        </w:rPr>
        <w:t xml:space="preserve"> </w:t>
      </w:r>
      <w:r w:rsidRPr="00DA14DA">
        <w:rPr>
          <w:rFonts w:ascii="Arial Narrow" w:hAnsi="Arial Narrow" w:cs="Arial"/>
          <w:sz w:val="22"/>
          <w:szCs w:val="22"/>
        </w:rPr>
        <w:t>preukaz)</w:t>
      </w:r>
      <w:r w:rsidRPr="00DA14DA">
        <w:rPr>
          <w:rFonts w:ascii="Arial Narrow" w:hAnsi="Arial Narrow"/>
          <w:sz w:val="22"/>
          <w:szCs w:val="22"/>
        </w:rPr>
        <w:t xml:space="preserve"> je </w:t>
      </w:r>
      <w:r w:rsidRPr="00DA14DA">
        <w:rPr>
          <w:rFonts w:ascii="Arial Narrow" w:hAnsi="Arial Narrow"/>
          <w:b/>
          <w:sz w:val="22"/>
          <w:szCs w:val="22"/>
        </w:rPr>
        <w:t>do 120 dní</w:t>
      </w:r>
    </w:p>
    <w:p w14:paraId="2CC8D1C9" w14:textId="1787C36C" w:rsidR="009753EA" w:rsidRPr="003E1727" w:rsidRDefault="009753EA" w:rsidP="00A234EF">
      <w:pPr>
        <w:numPr>
          <w:ilvl w:val="0"/>
          <w:numId w:val="92"/>
        </w:numPr>
        <w:tabs>
          <w:tab w:val="left" w:pos="567"/>
        </w:tabs>
        <w:ind w:left="567" w:hanging="567"/>
        <w:jc w:val="both"/>
        <w:rPr>
          <w:rFonts w:ascii="Arial Narrow" w:hAnsi="Arial Narrow" w:cs="Arial"/>
          <w:sz w:val="22"/>
          <w:szCs w:val="22"/>
        </w:rPr>
      </w:pPr>
      <w:r>
        <w:rPr>
          <w:rFonts w:ascii="Arial Narrow" w:hAnsi="Arial Narrow"/>
          <w:sz w:val="22"/>
          <w:szCs w:val="22"/>
        </w:rPr>
        <w:t>f</w:t>
      </w:r>
      <w:r w:rsidRPr="003E1727">
        <w:rPr>
          <w:rFonts w:ascii="Arial Narrow" w:hAnsi="Arial Narrow"/>
          <w:sz w:val="22"/>
          <w:szCs w:val="22"/>
        </w:rPr>
        <w:t xml:space="preserve">ormátu ID 1 </w:t>
      </w:r>
      <w:r w:rsidRPr="003E1727">
        <w:rPr>
          <w:rFonts w:ascii="Arial Narrow" w:hAnsi="Arial Narrow" w:cs="Arial"/>
          <w:sz w:val="22"/>
          <w:szCs w:val="22"/>
        </w:rPr>
        <w:t xml:space="preserve">(Povolenie na pobyt, Povolenie na malý pohraničný styk, Zbrojný preukaz a Služobný preukaz) je </w:t>
      </w:r>
      <w:r w:rsidRPr="00DC7178">
        <w:rPr>
          <w:rFonts w:ascii="Arial Narrow" w:hAnsi="Arial Narrow" w:cs="Arial"/>
          <w:sz w:val="22"/>
          <w:szCs w:val="22"/>
        </w:rPr>
        <w:t>do</w:t>
      </w:r>
      <w:r w:rsidR="00840398">
        <w:rPr>
          <w:rFonts w:ascii="Arial Narrow" w:hAnsi="Arial Narrow" w:cs="Arial"/>
          <w:b/>
          <w:sz w:val="22"/>
          <w:szCs w:val="22"/>
        </w:rPr>
        <w:t xml:space="preserve"> </w:t>
      </w:r>
      <w:r w:rsidRPr="003E1727">
        <w:rPr>
          <w:rFonts w:ascii="Arial Narrow" w:hAnsi="Arial Narrow"/>
          <w:b/>
          <w:sz w:val="22"/>
          <w:szCs w:val="22"/>
        </w:rPr>
        <w:t>120 dní</w:t>
      </w:r>
    </w:p>
    <w:p w14:paraId="2F24D7C6" w14:textId="77777777" w:rsidR="009753EA" w:rsidRDefault="009753EA" w:rsidP="009753EA">
      <w:pPr>
        <w:numPr>
          <w:ilvl w:val="0"/>
          <w:numId w:val="92"/>
        </w:numPr>
        <w:tabs>
          <w:tab w:val="left" w:pos="567"/>
        </w:tabs>
        <w:ind w:left="0" w:firstLine="0"/>
        <w:jc w:val="both"/>
        <w:rPr>
          <w:ins w:id="0" w:author="Tamara Bečárová" w:date="2020-12-11T10:44:00Z"/>
          <w:rFonts w:ascii="Arial Narrow" w:hAnsi="Arial Narrow"/>
          <w:sz w:val="22"/>
          <w:szCs w:val="22"/>
        </w:rPr>
      </w:pPr>
      <w:r w:rsidRPr="003E1727">
        <w:rPr>
          <w:rFonts w:ascii="Arial Narrow" w:hAnsi="Arial Narrow"/>
          <w:sz w:val="22"/>
          <w:szCs w:val="22"/>
        </w:rPr>
        <w:t xml:space="preserve">Formátu ID 3 je do </w:t>
      </w:r>
      <w:r w:rsidRPr="003E1727">
        <w:rPr>
          <w:rFonts w:ascii="Arial Narrow" w:hAnsi="Arial Narrow"/>
          <w:b/>
          <w:sz w:val="22"/>
          <w:szCs w:val="22"/>
        </w:rPr>
        <w:t>120 dní</w:t>
      </w:r>
      <w:r w:rsidRPr="003E1727">
        <w:rPr>
          <w:rFonts w:ascii="Arial Narrow" w:hAnsi="Arial Narrow"/>
          <w:sz w:val="22"/>
          <w:szCs w:val="22"/>
        </w:rPr>
        <w:t>.</w:t>
      </w:r>
    </w:p>
    <w:p w14:paraId="47054C76" w14:textId="55A9F039" w:rsidR="00E60D78" w:rsidRPr="003E1727" w:rsidRDefault="00E60D78" w:rsidP="009753EA">
      <w:pPr>
        <w:numPr>
          <w:ilvl w:val="0"/>
          <w:numId w:val="92"/>
        </w:numPr>
        <w:tabs>
          <w:tab w:val="left" w:pos="567"/>
        </w:tabs>
        <w:ind w:left="0" w:firstLine="0"/>
        <w:jc w:val="both"/>
        <w:rPr>
          <w:rFonts w:ascii="Arial Narrow" w:hAnsi="Arial Narrow"/>
          <w:sz w:val="22"/>
          <w:szCs w:val="22"/>
        </w:rPr>
      </w:pPr>
      <w:ins w:id="1" w:author="Tamara Bečárová" w:date="2020-12-11T10:44:00Z">
        <w:r>
          <w:rPr>
            <w:rFonts w:ascii="Arial Narrow" w:hAnsi="Arial Narrow"/>
            <w:sz w:val="22"/>
            <w:szCs w:val="22"/>
          </w:rPr>
          <w:t>Pre prvú dodávku schválených čistopisov platí</w:t>
        </w:r>
      </w:ins>
      <w:ins w:id="2" w:author="Tamara Bečárová" w:date="2020-12-11T10:45:00Z">
        <w:r>
          <w:rPr>
            <w:rFonts w:ascii="Arial Narrow" w:hAnsi="Arial Narrow"/>
            <w:sz w:val="22"/>
            <w:szCs w:val="22"/>
          </w:rPr>
          <w:t xml:space="preserve"> všeobecná</w:t>
        </w:r>
      </w:ins>
      <w:ins w:id="3" w:author="Tamara Bečárová" w:date="2020-12-11T10:44:00Z">
        <w:r>
          <w:rPr>
            <w:rFonts w:ascii="Arial Narrow" w:hAnsi="Arial Narrow"/>
            <w:sz w:val="22"/>
            <w:szCs w:val="22"/>
          </w:rPr>
          <w:t xml:space="preserve"> lehota do 180 dní pre všetky typy dokladov.</w:t>
        </w:r>
      </w:ins>
      <w:bookmarkStart w:id="4" w:name="_GoBack"/>
      <w:bookmarkEnd w:id="4"/>
    </w:p>
    <w:p w14:paraId="337692E8" w14:textId="77777777" w:rsidR="009753EA" w:rsidRPr="00A234EF" w:rsidRDefault="009753EA" w:rsidP="00A234EF">
      <w:pPr>
        <w:pStyle w:val="Odsekzoznamu"/>
        <w:widowControl w:val="0"/>
        <w:tabs>
          <w:tab w:val="clear" w:pos="2160"/>
          <w:tab w:val="clear" w:pos="2880"/>
          <w:tab w:val="clear" w:pos="4500"/>
        </w:tabs>
        <w:ind w:left="426"/>
        <w:contextualSpacing/>
        <w:jc w:val="both"/>
        <w:rPr>
          <w:rFonts w:ascii="Arial Narrow" w:hAnsi="Arial Narrow"/>
          <w:sz w:val="22"/>
          <w:szCs w:val="22"/>
          <w:highlight w:val="yellow"/>
        </w:rPr>
      </w:pPr>
    </w:p>
    <w:p w14:paraId="66EEAF29" w14:textId="77777777" w:rsidR="00EB3EFA" w:rsidRDefault="00EB3EFA">
      <w:pPr>
        <w:widowControl w:val="0"/>
        <w:shd w:val="clear" w:color="auto" w:fill="FFFFFF"/>
        <w:autoSpaceDE w:val="0"/>
        <w:autoSpaceDN w:val="0"/>
        <w:adjustRightInd w:val="0"/>
        <w:jc w:val="both"/>
        <w:rPr>
          <w:rFonts w:ascii="Arial Narrow" w:hAnsi="Arial Narrow"/>
          <w:b/>
          <w:bCs/>
          <w:sz w:val="22"/>
          <w:szCs w:val="22"/>
        </w:rPr>
      </w:pPr>
    </w:p>
    <w:p w14:paraId="6DC2B2C6"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Článok IX</w:t>
      </w:r>
    </w:p>
    <w:p w14:paraId="615151EF"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Platobné podmienky a</w:t>
      </w:r>
      <w:r w:rsidR="004E6F28">
        <w:rPr>
          <w:rFonts w:ascii="Arial Narrow" w:hAnsi="Arial Narrow"/>
          <w:b/>
          <w:bCs/>
          <w:sz w:val="22"/>
          <w:szCs w:val="22"/>
        </w:rPr>
        <w:t> </w:t>
      </w:r>
      <w:r>
        <w:rPr>
          <w:rFonts w:ascii="Arial Narrow" w:hAnsi="Arial Narrow"/>
          <w:b/>
          <w:bCs/>
          <w:sz w:val="22"/>
          <w:szCs w:val="22"/>
        </w:rPr>
        <w:t>fakturácia</w:t>
      </w:r>
    </w:p>
    <w:p w14:paraId="07C12F58" w14:textId="77777777" w:rsidR="004E6F28" w:rsidRDefault="004E6F28">
      <w:pPr>
        <w:keepNext/>
        <w:keepLines/>
        <w:shd w:val="clear" w:color="auto" w:fill="FFFFFF"/>
        <w:ind w:right="108"/>
        <w:jc w:val="center"/>
        <w:rPr>
          <w:rFonts w:ascii="Arial Narrow" w:hAnsi="Arial Narrow"/>
          <w:b/>
          <w:bCs/>
          <w:sz w:val="22"/>
          <w:szCs w:val="22"/>
        </w:rPr>
      </w:pPr>
    </w:p>
    <w:p w14:paraId="1941FD91" w14:textId="1B9D41E0" w:rsidR="001B39CB" w:rsidRDefault="001B39CB" w:rsidP="0034592B">
      <w:pPr>
        <w:widowControl w:val="0"/>
        <w:numPr>
          <w:ilvl w:val="0"/>
          <w:numId w:val="51"/>
        </w:numPr>
        <w:tabs>
          <w:tab w:val="clear" w:pos="2160"/>
          <w:tab w:val="clear" w:pos="2880"/>
          <w:tab w:val="clear" w:pos="4500"/>
        </w:tabs>
        <w:ind w:left="0"/>
        <w:jc w:val="both"/>
        <w:rPr>
          <w:rFonts w:ascii="Arial Narrow" w:hAnsi="Arial Narrow"/>
          <w:sz w:val="22"/>
          <w:szCs w:val="22"/>
        </w:rPr>
      </w:pPr>
      <w:r>
        <w:rPr>
          <w:rFonts w:ascii="Arial Narrow" w:hAnsi="Arial Narrow"/>
          <w:sz w:val="22"/>
          <w:szCs w:val="22"/>
        </w:rPr>
        <w:t xml:space="preserve">Kúpna cena za čistopisy dodané v súlade s podmienkami uvedenými v tejto </w:t>
      </w:r>
      <w:r w:rsidR="003607B1">
        <w:rPr>
          <w:rFonts w:ascii="Arial Narrow" w:hAnsi="Arial Narrow"/>
          <w:sz w:val="22"/>
          <w:szCs w:val="22"/>
        </w:rPr>
        <w:t>dohod</w:t>
      </w:r>
      <w:r>
        <w:rPr>
          <w:rFonts w:ascii="Arial Narrow" w:hAnsi="Arial Narrow"/>
          <w:sz w:val="22"/>
          <w:szCs w:val="22"/>
        </w:rPr>
        <w:t>e bude kupujúcim zaplatená na základe faktúr vystavených predávajúcim za jednotlivé dodávky</w:t>
      </w:r>
      <w:r w:rsidR="003607B1">
        <w:rPr>
          <w:rFonts w:ascii="Arial Narrow" w:hAnsi="Arial Narrow"/>
          <w:sz w:val="22"/>
          <w:szCs w:val="22"/>
        </w:rPr>
        <w:t xml:space="preserve"> a doručených kupujúcemu</w:t>
      </w:r>
      <w:r>
        <w:rPr>
          <w:rFonts w:ascii="Arial Narrow" w:hAnsi="Arial Narrow"/>
          <w:sz w:val="22"/>
          <w:szCs w:val="22"/>
        </w:rPr>
        <w:t>.</w:t>
      </w:r>
    </w:p>
    <w:p w14:paraId="13A958CE" w14:textId="1ECE6247" w:rsidR="001B39CB" w:rsidRDefault="001B39CB" w:rsidP="0034592B">
      <w:pPr>
        <w:widowControl w:val="0"/>
        <w:numPr>
          <w:ilvl w:val="0"/>
          <w:numId w:val="51"/>
        </w:numPr>
        <w:tabs>
          <w:tab w:val="clear" w:pos="2160"/>
          <w:tab w:val="clear" w:pos="2880"/>
          <w:tab w:val="clear" w:pos="4500"/>
        </w:tabs>
        <w:ind w:left="0"/>
        <w:jc w:val="both"/>
        <w:rPr>
          <w:rFonts w:ascii="Arial Narrow" w:hAnsi="Arial Narrow"/>
          <w:sz w:val="22"/>
          <w:szCs w:val="22"/>
        </w:rPr>
      </w:pPr>
      <w:r>
        <w:rPr>
          <w:rFonts w:ascii="Arial Narrow" w:hAnsi="Arial Narrow"/>
          <w:sz w:val="22"/>
          <w:szCs w:val="22"/>
        </w:rPr>
        <w:t xml:space="preserve">Predávajúcemu vznikne nárok na úhradu kúpnej ceny za jednotlivú dodávku po jej prevzatí kupujúcim. Podmienkou vzniku nároku predávajúceho podľa predchádzajúcej vety je aj riadne splnenie jeho povinností podľa čl. XI. tejto </w:t>
      </w:r>
      <w:r w:rsidR="009C0AC4">
        <w:rPr>
          <w:rFonts w:ascii="Arial Narrow" w:hAnsi="Arial Narrow"/>
          <w:sz w:val="22"/>
          <w:szCs w:val="22"/>
        </w:rPr>
        <w:t>dohod</w:t>
      </w:r>
      <w:r>
        <w:rPr>
          <w:rFonts w:ascii="Arial Narrow" w:hAnsi="Arial Narrow"/>
          <w:sz w:val="22"/>
          <w:szCs w:val="22"/>
        </w:rPr>
        <w:t>y.</w:t>
      </w:r>
    </w:p>
    <w:p w14:paraId="62C081FE" w14:textId="77777777" w:rsidR="001B39CB" w:rsidRDefault="001B39CB" w:rsidP="0034592B">
      <w:pPr>
        <w:widowControl w:val="0"/>
        <w:numPr>
          <w:ilvl w:val="0"/>
          <w:numId w:val="51"/>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Vystavenú faktúru je predávajúci povinný doručiť na túto adresu:</w:t>
      </w:r>
    </w:p>
    <w:p w14:paraId="0E47DF18" w14:textId="77777777" w:rsidR="001B39CB" w:rsidRDefault="001B39CB" w:rsidP="001B39CB">
      <w:pPr>
        <w:shd w:val="clear" w:color="auto" w:fill="FFFFFF"/>
        <w:ind w:left="2455" w:right="1114"/>
        <w:jc w:val="both"/>
        <w:rPr>
          <w:rFonts w:ascii="Arial Narrow" w:hAnsi="Arial Narrow"/>
          <w:spacing w:val="-9"/>
          <w:sz w:val="22"/>
          <w:szCs w:val="22"/>
        </w:rPr>
      </w:pPr>
      <w:r>
        <w:rPr>
          <w:rFonts w:ascii="Arial Narrow" w:hAnsi="Arial Narrow"/>
          <w:spacing w:val="-9"/>
          <w:sz w:val="22"/>
          <w:szCs w:val="22"/>
        </w:rPr>
        <w:t xml:space="preserve">Ministerstvo vnútra Slovenskej republiky </w:t>
      </w:r>
    </w:p>
    <w:p w14:paraId="76464BD2" w14:textId="77777777" w:rsidR="001B39CB" w:rsidRDefault="001B39CB" w:rsidP="001B39CB">
      <w:pPr>
        <w:shd w:val="clear" w:color="auto" w:fill="FFFFFF"/>
        <w:ind w:left="2455" w:right="1114"/>
        <w:jc w:val="both"/>
        <w:rPr>
          <w:rFonts w:ascii="Arial Narrow" w:hAnsi="Arial Narrow"/>
          <w:spacing w:val="-9"/>
          <w:sz w:val="22"/>
          <w:szCs w:val="22"/>
        </w:rPr>
      </w:pPr>
      <w:r>
        <w:rPr>
          <w:rFonts w:ascii="Arial Narrow" w:hAnsi="Arial Narrow"/>
          <w:spacing w:val="-9"/>
          <w:sz w:val="22"/>
          <w:szCs w:val="22"/>
        </w:rPr>
        <w:t xml:space="preserve">Sekcia ekonomiky </w:t>
      </w:r>
    </w:p>
    <w:p w14:paraId="01D7A8A9" w14:textId="77777777" w:rsidR="001B39CB" w:rsidRDefault="001B39CB" w:rsidP="001B39CB">
      <w:pPr>
        <w:shd w:val="clear" w:color="auto" w:fill="FFFFFF"/>
        <w:ind w:left="2455" w:right="1114"/>
        <w:jc w:val="both"/>
        <w:rPr>
          <w:rFonts w:ascii="Arial Narrow" w:hAnsi="Arial Narrow"/>
          <w:spacing w:val="-8"/>
          <w:sz w:val="22"/>
          <w:szCs w:val="22"/>
        </w:rPr>
      </w:pPr>
      <w:r>
        <w:rPr>
          <w:rFonts w:ascii="Arial Narrow" w:hAnsi="Arial Narrow"/>
          <w:spacing w:val="-8"/>
          <w:sz w:val="22"/>
          <w:szCs w:val="22"/>
        </w:rPr>
        <w:t>Pribinova 2</w:t>
      </w:r>
    </w:p>
    <w:p w14:paraId="496E0820" w14:textId="77777777" w:rsidR="001B39CB" w:rsidRDefault="001B39CB" w:rsidP="001B39CB">
      <w:pPr>
        <w:shd w:val="clear" w:color="auto" w:fill="FFFFFF"/>
        <w:ind w:left="2455" w:right="1114"/>
        <w:jc w:val="both"/>
        <w:rPr>
          <w:rFonts w:ascii="Arial Narrow" w:hAnsi="Arial Narrow"/>
          <w:spacing w:val="-9"/>
          <w:sz w:val="22"/>
          <w:szCs w:val="22"/>
        </w:rPr>
      </w:pPr>
      <w:r>
        <w:rPr>
          <w:rFonts w:ascii="Arial Narrow" w:hAnsi="Arial Narrow"/>
          <w:spacing w:val="-1"/>
          <w:sz w:val="22"/>
          <w:szCs w:val="22"/>
        </w:rPr>
        <w:t>812 72 Bratislava</w:t>
      </w:r>
    </w:p>
    <w:p w14:paraId="1D3A9E54" w14:textId="60CF2294" w:rsidR="001B39CB" w:rsidRDefault="001B39CB" w:rsidP="0034592B">
      <w:pPr>
        <w:widowControl w:val="0"/>
        <w:numPr>
          <w:ilvl w:val="0"/>
          <w:numId w:val="51"/>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Splatnosť  faktúry je</w:t>
      </w:r>
      <w:r w:rsidR="009C0AC4">
        <w:rPr>
          <w:rFonts w:ascii="Arial Narrow" w:hAnsi="Arial Narrow"/>
          <w:spacing w:val="-4"/>
          <w:sz w:val="22"/>
          <w:szCs w:val="22"/>
        </w:rPr>
        <w:t xml:space="preserve"> tridsať (</w:t>
      </w:r>
      <w:r>
        <w:rPr>
          <w:rFonts w:ascii="Arial Narrow" w:hAnsi="Arial Narrow"/>
          <w:spacing w:val="-4"/>
          <w:sz w:val="22"/>
          <w:szCs w:val="22"/>
        </w:rPr>
        <w:t>30</w:t>
      </w:r>
      <w:r w:rsidR="009C0AC4">
        <w:rPr>
          <w:rFonts w:ascii="Arial Narrow" w:hAnsi="Arial Narrow"/>
          <w:spacing w:val="-4"/>
          <w:sz w:val="22"/>
          <w:szCs w:val="22"/>
        </w:rPr>
        <w:t xml:space="preserve">) </w:t>
      </w:r>
      <w:r>
        <w:rPr>
          <w:rFonts w:ascii="Arial Narrow" w:hAnsi="Arial Narrow"/>
          <w:spacing w:val="-4"/>
          <w:sz w:val="22"/>
          <w:szCs w:val="22"/>
        </w:rPr>
        <w:t xml:space="preserve"> dní odo dňa doručenia  faktúry kupujúcemu za predpokladu, že doručená faktúra bude spĺňať všetky podmienky podľa ods. 5 a 6 tohto článku </w:t>
      </w:r>
      <w:r w:rsidR="009C0AC4">
        <w:rPr>
          <w:rFonts w:ascii="Arial Narrow" w:hAnsi="Arial Narrow"/>
          <w:spacing w:val="-4"/>
          <w:sz w:val="22"/>
          <w:szCs w:val="22"/>
        </w:rPr>
        <w:t>dohod</w:t>
      </w:r>
      <w:r>
        <w:rPr>
          <w:rFonts w:ascii="Arial Narrow" w:hAnsi="Arial Narrow"/>
          <w:spacing w:val="-4"/>
          <w:sz w:val="22"/>
          <w:szCs w:val="22"/>
        </w:rPr>
        <w:t xml:space="preserve">y   </w:t>
      </w:r>
    </w:p>
    <w:p w14:paraId="6CD8B9CE" w14:textId="636C626C" w:rsidR="001B39CB" w:rsidRDefault="001B39CB" w:rsidP="0034592B">
      <w:pPr>
        <w:pStyle w:val="Zkladntext"/>
        <w:widowControl w:val="0"/>
        <w:numPr>
          <w:ilvl w:val="0"/>
          <w:numId w:val="51"/>
        </w:numPr>
        <w:shd w:val="clear" w:color="auto" w:fill="FFFFFF"/>
        <w:autoSpaceDE w:val="0"/>
        <w:autoSpaceDN w:val="0"/>
        <w:adjustRightInd w:val="0"/>
        <w:ind w:left="0"/>
        <w:rPr>
          <w:rFonts w:ascii="Arial Narrow" w:hAnsi="Arial Narrow"/>
          <w:spacing w:val="6"/>
          <w:sz w:val="22"/>
          <w:szCs w:val="22"/>
        </w:rPr>
      </w:pPr>
      <w:r>
        <w:rPr>
          <w:rFonts w:ascii="Arial Narrow" w:hAnsi="Arial Narrow"/>
          <w:noProof w:val="0"/>
          <w:spacing w:val="-4"/>
          <w:sz w:val="22"/>
          <w:szCs w:val="22"/>
          <w:lang w:eastAsia="cs-CZ"/>
        </w:rPr>
        <w:t>Faktúra musí byť kupujúcemu doručená v</w:t>
      </w:r>
      <w:r w:rsidR="009C0AC4">
        <w:rPr>
          <w:rFonts w:ascii="Arial Narrow" w:hAnsi="Arial Narrow"/>
          <w:noProof w:val="0"/>
          <w:spacing w:val="-4"/>
          <w:sz w:val="22"/>
          <w:szCs w:val="22"/>
          <w:lang w:eastAsia="cs-CZ"/>
        </w:rPr>
        <w:t xml:space="preserve"> troch</w:t>
      </w:r>
      <w:r>
        <w:rPr>
          <w:rFonts w:ascii="Arial Narrow" w:hAnsi="Arial Narrow"/>
          <w:noProof w:val="0"/>
          <w:spacing w:val="-4"/>
          <w:sz w:val="22"/>
          <w:szCs w:val="22"/>
          <w:lang w:eastAsia="cs-CZ"/>
        </w:rPr>
        <w:t> </w:t>
      </w:r>
      <w:r w:rsidR="009C0AC4">
        <w:rPr>
          <w:rFonts w:ascii="Arial Narrow" w:hAnsi="Arial Narrow"/>
          <w:noProof w:val="0"/>
          <w:spacing w:val="-4"/>
          <w:sz w:val="22"/>
          <w:szCs w:val="22"/>
          <w:lang w:eastAsia="cs-CZ"/>
        </w:rPr>
        <w:t>(</w:t>
      </w:r>
      <w:r>
        <w:rPr>
          <w:rFonts w:ascii="Arial Narrow" w:hAnsi="Arial Narrow"/>
          <w:noProof w:val="0"/>
          <w:spacing w:val="-4"/>
          <w:sz w:val="22"/>
          <w:szCs w:val="22"/>
          <w:lang w:eastAsia="cs-CZ"/>
        </w:rPr>
        <w:t>3</w:t>
      </w:r>
      <w:r w:rsidR="009C0AC4">
        <w:rPr>
          <w:rFonts w:ascii="Arial Narrow" w:hAnsi="Arial Narrow"/>
          <w:noProof w:val="0"/>
          <w:spacing w:val="-4"/>
          <w:sz w:val="22"/>
          <w:szCs w:val="22"/>
          <w:lang w:eastAsia="cs-CZ"/>
        </w:rPr>
        <w:t>)</w:t>
      </w:r>
      <w:r>
        <w:rPr>
          <w:rFonts w:ascii="Arial Narrow" w:hAnsi="Arial Narrow"/>
          <w:noProof w:val="0"/>
          <w:spacing w:val="-4"/>
          <w:sz w:val="22"/>
          <w:szCs w:val="22"/>
          <w:lang w:eastAsia="cs-CZ"/>
        </w:rPr>
        <w:t xml:space="preserve"> vyhotoveniach  v slovenskom jazyku a musí obsahovať nasledujúce údaj</w:t>
      </w:r>
      <w:r>
        <w:rPr>
          <w:rFonts w:ascii="Arial Narrow" w:hAnsi="Arial Narrow"/>
          <w:spacing w:val="6"/>
          <w:sz w:val="22"/>
          <w:szCs w:val="22"/>
        </w:rPr>
        <w:t>e:</w:t>
      </w:r>
    </w:p>
    <w:p w14:paraId="515D0401" w14:textId="77777777" w:rsidR="001B39CB" w:rsidRDefault="001B39CB" w:rsidP="0034592B">
      <w:pPr>
        <w:pStyle w:val="Zkladntext"/>
        <w:widowControl w:val="0"/>
        <w:numPr>
          <w:ilvl w:val="1"/>
          <w:numId w:val="51"/>
        </w:numPr>
        <w:shd w:val="clear" w:color="auto" w:fill="FFFFFF"/>
        <w:tabs>
          <w:tab w:val="clear" w:pos="720"/>
        </w:tabs>
        <w:autoSpaceDE w:val="0"/>
        <w:autoSpaceDN w:val="0"/>
        <w:adjustRightInd w:val="0"/>
        <w:ind w:left="568"/>
        <w:rPr>
          <w:rFonts w:ascii="Arial Narrow" w:hAnsi="Arial Narrow"/>
          <w:noProof w:val="0"/>
          <w:spacing w:val="-4"/>
          <w:sz w:val="22"/>
          <w:szCs w:val="22"/>
          <w:lang w:eastAsia="cs-CZ"/>
        </w:rPr>
      </w:pPr>
      <w:r>
        <w:rPr>
          <w:rFonts w:ascii="Arial Narrow" w:hAnsi="Arial Narrow"/>
          <w:noProof w:val="0"/>
          <w:spacing w:val="-4"/>
          <w:sz w:val="22"/>
          <w:szCs w:val="22"/>
          <w:lang w:eastAsia="cs-CZ"/>
        </w:rPr>
        <w:t>obchodné meno alebo názov a adresu sídla predávajúceho a kupujúceho,</w:t>
      </w:r>
    </w:p>
    <w:p w14:paraId="786F710D" w14:textId="77777777" w:rsidR="001B39CB" w:rsidRDefault="001B39CB" w:rsidP="0034592B">
      <w:pPr>
        <w:pStyle w:val="Zkladntext"/>
        <w:widowControl w:val="0"/>
        <w:numPr>
          <w:ilvl w:val="1"/>
          <w:numId w:val="51"/>
        </w:numPr>
        <w:shd w:val="clear" w:color="auto" w:fill="FFFFFF"/>
        <w:tabs>
          <w:tab w:val="clear" w:pos="720"/>
        </w:tabs>
        <w:autoSpaceDE w:val="0"/>
        <w:autoSpaceDN w:val="0"/>
        <w:adjustRightInd w:val="0"/>
        <w:ind w:left="568"/>
        <w:rPr>
          <w:rFonts w:ascii="Arial Narrow" w:hAnsi="Arial Narrow"/>
          <w:noProof w:val="0"/>
          <w:spacing w:val="-4"/>
          <w:sz w:val="22"/>
          <w:szCs w:val="22"/>
          <w:lang w:eastAsia="cs-CZ"/>
        </w:rPr>
      </w:pPr>
      <w:r>
        <w:rPr>
          <w:rFonts w:ascii="Arial Narrow" w:hAnsi="Arial Narrow"/>
          <w:noProof w:val="0"/>
          <w:spacing w:val="-4"/>
          <w:sz w:val="22"/>
          <w:szCs w:val="22"/>
          <w:lang w:eastAsia="cs-CZ"/>
        </w:rPr>
        <w:t>identifikačné číslo organizácie kupujúceho a predávajúceho, ak je pridelené,</w:t>
      </w:r>
    </w:p>
    <w:p w14:paraId="665105FE" w14:textId="77777777" w:rsidR="001B39CB" w:rsidRDefault="001B39CB" w:rsidP="0034592B">
      <w:pPr>
        <w:pStyle w:val="Zkladntext"/>
        <w:widowControl w:val="0"/>
        <w:numPr>
          <w:ilvl w:val="1"/>
          <w:numId w:val="51"/>
        </w:numPr>
        <w:shd w:val="clear" w:color="auto" w:fill="FFFFFF"/>
        <w:tabs>
          <w:tab w:val="clear" w:pos="720"/>
        </w:tabs>
        <w:autoSpaceDE w:val="0"/>
        <w:autoSpaceDN w:val="0"/>
        <w:adjustRightInd w:val="0"/>
        <w:ind w:left="568"/>
        <w:rPr>
          <w:rFonts w:ascii="Arial Narrow" w:hAnsi="Arial Narrow"/>
          <w:noProof w:val="0"/>
          <w:spacing w:val="-4"/>
          <w:sz w:val="22"/>
          <w:szCs w:val="22"/>
          <w:lang w:eastAsia="cs-CZ"/>
        </w:rPr>
      </w:pPr>
      <w:r>
        <w:rPr>
          <w:rFonts w:ascii="Arial Narrow" w:hAnsi="Arial Narrow"/>
          <w:noProof w:val="0"/>
          <w:spacing w:val="-4"/>
          <w:sz w:val="22"/>
          <w:szCs w:val="22"/>
          <w:lang w:eastAsia="cs-CZ"/>
        </w:rPr>
        <w:t>daňové identifikačné číslo alebo identifikačné číslo pre DPH predávajúceho a kupujúceho,</w:t>
      </w:r>
    </w:p>
    <w:p w14:paraId="4D5FCE4B" w14:textId="77777777" w:rsidR="001B39CB" w:rsidRDefault="001B39CB" w:rsidP="0034592B">
      <w:pPr>
        <w:pStyle w:val="Zkladntext"/>
        <w:widowControl w:val="0"/>
        <w:numPr>
          <w:ilvl w:val="1"/>
          <w:numId w:val="51"/>
        </w:numPr>
        <w:shd w:val="clear" w:color="auto" w:fill="FFFFFF"/>
        <w:tabs>
          <w:tab w:val="clear" w:pos="720"/>
        </w:tabs>
        <w:autoSpaceDE w:val="0"/>
        <w:autoSpaceDN w:val="0"/>
        <w:adjustRightInd w:val="0"/>
        <w:ind w:left="568"/>
        <w:rPr>
          <w:rFonts w:ascii="Arial Narrow" w:hAnsi="Arial Narrow"/>
          <w:noProof w:val="0"/>
          <w:spacing w:val="-4"/>
          <w:sz w:val="22"/>
          <w:szCs w:val="22"/>
          <w:lang w:eastAsia="cs-CZ"/>
        </w:rPr>
      </w:pPr>
      <w:r>
        <w:rPr>
          <w:rFonts w:ascii="Arial Narrow" w:hAnsi="Arial Narrow"/>
          <w:noProof w:val="0"/>
          <w:spacing w:val="-4"/>
          <w:sz w:val="22"/>
          <w:szCs w:val="22"/>
          <w:lang w:eastAsia="cs-CZ"/>
        </w:rPr>
        <w:t>bankové spojenie a číslo účtu predávajúceho,</w:t>
      </w:r>
    </w:p>
    <w:p w14:paraId="6F79F819" w14:textId="77777777" w:rsidR="001B39CB" w:rsidRDefault="001B39CB" w:rsidP="0034592B">
      <w:pPr>
        <w:pStyle w:val="Zkladntext"/>
        <w:widowControl w:val="0"/>
        <w:numPr>
          <w:ilvl w:val="1"/>
          <w:numId w:val="51"/>
        </w:numPr>
        <w:shd w:val="clear" w:color="auto" w:fill="FFFFFF"/>
        <w:tabs>
          <w:tab w:val="clear" w:pos="720"/>
        </w:tabs>
        <w:autoSpaceDE w:val="0"/>
        <w:autoSpaceDN w:val="0"/>
        <w:adjustRightInd w:val="0"/>
        <w:ind w:left="568"/>
        <w:rPr>
          <w:rFonts w:ascii="Arial Narrow" w:hAnsi="Arial Narrow"/>
          <w:noProof w:val="0"/>
          <w:spacing w:val="-4"/>
          <w:sz w:val="22"/>
          <w:szCs w:val="22"/>
          <w:lang w:eastAsia="cs-CZ"/>
        </w:rPr>
      </w:pPr>
      <w:r>
        <w:rPr>
          <w:rFonts w:ascii="Arial Narrow" w:hAnsi="Arial Narrow"/>
          <w:noProof w:val="0"/>
          <w:spacing w:val="-4"/>
          <w:sz w:val="22"/>
          <w:szCs w:val="22"/>
          <w:lang w:eastAsia="cs-CZ"/>
        </w:rPr>
        <w:t>kúpna cena za príslušnú dodávku bez DPH, kúpna cena jedného čistopisu bez DPH a počet kusov čistopisov dodaných v rámci príslušnej dodávky,</w:t>
      </w:r>
    </w:p>
    <w:p w14:paraId="352FC3A7" w14:textId="77777777" w:rsidR="001B39CB" w:rsidRDefault="001B39CB" w:rsidP="0034592B">
      <w:pPr>
        <w:pStyle w:val="Zkladntext"/>
        <w:widowControl w:val="0"/>
        <w:numPr>
          <w:ilvl w:val="1"/>
          <w:numId w:val="51"/>
        </w:numPr>
        <w:shd w:val="clear" w:color="auto" w:fill="FFFFFF"/>
        <w:tabs>
          <w:tab w:val="clear" w:pos="720"/>
        </w:tabs>
        <w:autoSpaceDE w:val="0"/>
        <w:autoSpaceDN w:val="0"/>
        <w:adjustRightInd w:val="0"/>
        <w:ind w:left="568"/>
        <w:rPr>
          <w:rFonts w:ascii="Arial Narrow" w:hAnsi="Arial Narrow"/>
          <w:noProof w:val="0"/>
          <w:spacing w:val="-4"/>
          <w:sz w:val="22"/>
          <w:szCs w:val="22"/>
          <w:lang w:eastAsia="cs-CZ"/>
        </w:rPr>
      </w:pPr>
      <w:r>
        <w:rPr>
          <w:rFonts w:ascii="Arial Narrow" w:hAnsi="Arial Narrow"/>
          <w:spacing w:val="6"/>
          <w:sz w:val="22"/>
          <w:szCs w:val="22"/>
        </w:rPr>
        <w:t xml:space="preserve">ak </w:t>
      </w:r>
      <w:r>
        <w:rPr>
          <w:rFonts w:ascii="Arial Narrow" w:hAnsi="Arial Narrow"/>
          <w:noProof w:val="0"/>
          <w:spacing w:val="-4"/>
          <w:sz w:val="22"/>
          <w:szCs w:val="22"/>
          <w:lang w:eastAsia="cs-CZ"/>
        </w:rPr>
        <w:t>je predávajúci povinný znížiť kúpnu cenu za príslušnú dodávku o zľavu podľa  tejto zmluvy,</w:t>
      </w:r>
    </w:p>
    <w:p w14:paraId="0471BF27" w14:textId="77777777" w:rsidR="001B39CB" w:rsidRDefault="001B39CB" w:rsidP="0034592B">
      <w:pPr>
        <w:pStyle w:val="Zkladntext"/>
        <w:widowControl w:val="0"/>
        <w:numPr>
          <w:ilvl w:val="1"/>
          <w:numId w:val="51"/>
        </w:numPr>
        <w:shd w:val="clear" w:color="auto" w:fill="FFFFFF"/>
        <w:tabs>
          <w:tab w:val="clear" w:pos="720"/>
        </w:tabs>
        <w:autoSpaceDE w:val="0"/>
        <w:autoSpaceDN w:val="0"/>
        <w:adjustRightInd w:val="0"/>
        <w:ind w:left="568"/>
        <w:rPr>
          <w:rFonts w:ascii="Arial Narrow" w:hAnsi="Arial Narrow"/>
          <w:noProof w:val="0"/>
          <w:spacing w:val="-4"/>
          <w:sz w:val="22"/>
          <w:szCs w:val="22"/>
          <w:lang w:eastAsia="cs-CZ"/>
        </w:rPr>
      </w:pPr>
      <w:r>
        <w:rPr>
          <w:rFonts w:ascii="Arial Narrow" w:hAnsi="Arial Narrow"/>
          <w:noProof w:val="0"/>
          <w:spacing w:val="-4"/>
          <w:sz w:val="22"/>
          <w:szCs w:val="22"/>
          <w:lang w:eastAsia="cs-CZ"/>
        </w:rPr>
        <w:t xml:space="preserve">sadzba DPH a suma DPH alebo údaj o tom, že predávajúci nie je platcom DPH, </w:t>
      </w:r>
    </w:p>
    <w:p w14:paraId="1ABEFAB6" w14:textId="79DC43DC" w:rsidR="001B39CB" w:rsidRDefault="001B39CB" w:rsidP="0034592B">
      <w:pPr>
        <w:pStyle w:val="Zkladntext"/>
        <w:widowControl w:val="0"/>
        <w:numPr>
          <w:ilvl w:val="1"/>
          <w:numId w:val="51"/>
        </w:numPr>
        <w:shd w:val="clear" w:color="auto" w:fill="FFFFFF"/>
        <w:tabs>
          <w:tab w:val="clear" w:pos="720"/>
        </w:tabs>
        <w:autoSpaceDE w:val="0"/>
        <w:autoSpaceDN w:val="0"/>
        <w:adjustRightInd w:val="0"/>
        <w:ind w:left="568"/>
        <w:rPr>
          <w:rFonts w:ascii="Arial Narrow" w:hAnsi="Arial Narrow"/>
          <w:noProof w:val="0"/>
          <w:spacing w:val="-4"/>
          <w:sz w:val="22"/>
          <w:szCs w:val="22"/>
          <w:lang w:eastAsia="cs-CZ"/>
        </w:rPr>
      </w:pPr>
      <w:r>
        <w:rPr>
          <w:rFonts w:ascii="Arial Narrow" w:hAnsi="Arial Narrow"/>
          <w:noProof w:val="0"/>
          <w:spacing w:val="-4"/>
          <w:sz w:val="22"/>
          <w:szCs w:val="22"/>
          <w:lang w:eastAsia="cs-CZ"/>
        </w:rPr>
        <w:t xml:space="preserve">čísla protokolov podľa čl. V ods. 3 tejto </w:t>
      </w:r>
      <w:r w:rsidR="009C0AC4">
        <w:rPr>
          <w:rFonts w:ascii="Arial Narrow" w:hAnsi="Arial Narrow"/>
          <w:noProof w:val="0"/>
          <w:spacing w:val="-4"/>
          <w:sz w:val="22"/>
          <w:szCs w:val="22"/>
          <w:lang w:eastAsia="cs-CZ"/>
        </w:rPr>
        <w:t>dohod</w:t>
      </w:r>
      <w:r>
        <w:rPr>
          <w:rFonts w:ascii="Arial Narrow" w:hAnsi="Arial Narrow"/>
          <w:noProof w:val="0"/>
          <w:spacing w:val="-4"/>
          <w:sz w:val="22"/>
          <w:szCs w:val="22"/>
          <w:lang w:eastAsia="cs-CZ"/>
        </w:rPr>
        <w:t xml:space="preserve">y a protokolov o odovzdaní a prevzatí podľa čl. V ods. 4 tejto </w:t>
      </w:r>
      <w:r w:rsidR="009C0AC4">
        <w:rPr>
          <w:rFonts w:ascii="Arial Narrow" w:hAnsi="Arial Narrow"/>
          <w:noProof w:val="0"/>
          <w:spacing w:val="-4"/>
          <w:sz w:val="22"/>
          <w:szCs w:val="22"/>
          <w:lang w:eastAsia="cs-CZ"/>
        </w:rPr>
        <w:t>dohod</w:t>
      </w:r>
      <w:r>
        <w:rPr>
          <w:rFonts w:ascii="Arial Narrow" w:hAnsi="Arial Narrow"/>
          <w:noProof w:val="0"/>
          <w:spacing w:val="-4"/>
          <w:sz w:val="22"/>
          <w:szCs w:val="22"/>
          <w:lang w:eastAsia="cs-CZ"/>
        </w:rPr>
        <w:t>y,</w:t>
      </w:r>
    </w:p>
    <w:p w14:paraId="2BA4CCCB" w14:textId="77777777" w:rsidR="001B39CB" w:rsidRDefault="001B39CB" w:rsidP="0034592B">
      <w:pPr>
        <w:pStyle w:val="Zkladntext"/>
        <w:widowControl w:val="0"/>
        <w:numPr>
          <w:ilvl w:val="1"/>
          <w:numId w:val="51"/>
        </w:numPr>
        <w:shd w:val="clear" w:color="auto" w:fill="FFFFFF"/>
        <w:tabs>
          <w:tab w:val="clear" w:pos="720"/>
        </w:tabs>
        <w:autoSpaceDE w:val="0"/>
        <w:autoSpaceDN w:val="0"/>
        <w:adjustRightInd w:val="0"/>
        <w:ind w:left="568"/>
        <w:rPr>
          <w:rFonts w:ascii="Arial Narrow" w:hAnsi="Arial Narrow"/>
          <w:noProof w:val="0"/>
          <w:spacing w:val="-4"/>
          <w:sz w:val="22"/>
          <w:szCs w:val="22"/>
          <w:lang w:eastAsia="cs-CZ"/>
        </w:rPr>
      </w:pPr>
      <w:r>
        <w:rPr>
          <w:rFonts w:ascii="Arial Narrow" w:hAnsi="Arial Narrow"/>
          <w:noProof w:val="0"/>
          <w:spacing w:val="-4"/>
          <w:sz w:val="22"/>
          <w:szCs w:val="22"/>
          <w:lang w:eastAsia="cs-CZ"/>
        </w:rPr>
        <w:t xml:space="preserve">číslo tejto zmluvy a realizačnej zmluvy, </w:t>
      </w:r>
    </w:p>
    <w:p w14:paraId="6C5155D2" w14:textId="77777777" w:rsidR="001B39CB" w:rsidRDefault="001B39CB" w:rsidP="0034592B">
      <w:pPr>
        <w:pStyle w:val="Zkladntext"/>
        <w:widowControl w:val="0"/>
        <w:numPr>
          <w:ilvl w:val="1"/>
          <w:numId w:val="51"/>
        </w:numPr>
        <w:shd w:val="clear" w:color="auto" w:fill="FFFFFF"/>
        <w:tabs>
          <w:tab w:val="clear" w:pos="720"/>
        </w:tabs>
        <w:autoSpaceDE w:val="0"/>
        <w:autoSpaceDN w:val="0"/>
        <w:adjustRightInd w:val="0"/>
        <w:ind w:left="568"/>
        <w:rPr>
          <w:rFonts w:ascii="Arial Narrow" w:hAnsi="Arial Narrow"/>
          <w:spacing w:val="6"/>
          <w:sz w:val="22"/>
          <w:szCs w:val="22"/>
        </w:rPr>
      </w:pPr>
      <w:r>
        <w:rPr>
          <w:rFonts w:ascii="Arial Narrow" w:hAnsi="Arial Narrow"/>
          <w:noProof w:val="0"/>
          <w:spacing w:val="-4"/>
          <w:sz w:val="22"/>
          <w:szCs w:val="22"/>
          <w:lang w:eastAsia="cs-CZ"/>
        </w:rPr>
        <w:t>poradové číslo faktúry, dátum jej vyhotovenia a dátum vzniku daňovej povinnosti</w:t>
      </w:r>
      <w:r>
        <w:rPr>
          <w:rFonts w:ascii="Arial Narrow" w:hAnsi="Arial Narrow"/>
          <w:sz w:val="22"/>
          <w:szCs w:val="22"/>
        </w:rPr>
        <w:t xml:space="preserve"> pre DPH,</w:t>
      </w:r>
    </w:p>
    <w:p w14:paraId="07563D79" w14:textId="77777777" w:rsidR="001B39CB" w:rsidRDefault="001B39CB" w:rsidP="0034592B">
      <w:pPr>
        <w:pStyle w:val="Zkladntext"/>
        <w:widowControl w:val="0"/>
        <w:numPr>
          <w:ilvl w:val="1"/>
          <w:numId w:val="51"/>
        </w:numPr>
        <w:shd w:val="clear" w:color="auto" w:fill="FFFFFF"/>
        <w:tabs>
          <w:tab w:val="clear" w:pos="720"/>
        </w:tabs>
        <w:autoSpaceDE w:val="0"/>
        <w:autoSpaceDN w:val="0"/>
        <w:adjustRightInd w:val="0"/>
        <w:ind w:left="568"/>
        <w:rPr>
          <w:rFonts w:ascii="Arial Narrow" w:hAnsi="Arial Narrow"/>
          <w:spacing w:val="6"/>
          <w:sz w:val="22"/>
          <w:szCs w:val="22"/>
        </w:rPr>
      </w:pPr>
      <w:r>
        <w:rPr>
          <w:rFonts w:ascii="Arial Narrow" w:hAnsi="Arial Narrow"/>
          <w:noProof w:val="0"/>
          <w:spacing w:val="-4"/>
          <w:sz w:val="22"/>
          <w:szCs w:val="22"/>
          <w:lang w:eastAsia="cs-CZ"/>
        </w:rPr>
        <w:t>podpis predávajúce alebo osoby oprávnenej konať za alebo v mene predávajúceho</w:t>
      </w:r>
      <w:r>
        <w:rPr>
          <w:rFonts w:ascii="Arial Narrow" w:hAnsi="Arial Narrow"/>
          <w:spacing w:val="6"/>
          <w:sz w:val="22"/>
          <w:szCs w:val="22"/>
        </w:rPr>
        <w:t>.</w:t>
      </w:r>
    </w:p>
    <w:p w14:paraId="1280F8E4" w14:textId="12245532" w:rsidR="001B39CB" w:rsidRDefault="001B39CB" w:rsidP="00A234EF">
      <w:pPr>
        <w:widowControl w:val="0"/>
        <w:numPr>
          <w:ilvl w:val="0"/>
          <w:numId w:val="51"/>
        </w:numPr>
        <w:shd w:val="clear" w:color="auto" w:fill="FFFFFF"/>
        <w:tabs>
          <w:tab w:val="clear" w:pos="2160"/>
          <w:tab w:val="clear" w:pos="2880"/>
          <w:tab w:val="clear" w:pos="4500"/>
        </w:tabs>
        <w:autoSpaceDE w:val="0"/>
        <w:autoSpaceDN w:val="0"/>
        <w:adjustRightInd w:val="0"/>
        <w:ind w:left="0"/>
        <w:jc w:val="both"/>
        <w:rPr>
          <w:rFonts w:ascii="Arial Narrow" w:hAnsi="Arial Narrow"/>
          <w:spacing w:val="6"/>
          <w:sz w:val="22"/>
          <w:szCs w:val="22"/>
        </w:rPr>
      </w:pPr>
      <w:r>
        <w:rPr>
          <w:rFonts w:ascii="Arial Narrow" w:hAnsi="Arial Narrow"/>
          <w:spacing w:val="-4"/>
          <w:sz w:val="22"/>
          <w:szCs w:val="22"/>
        </w:rPr>
        <w:t>Prílohou faktúry mus</w:t>
      </w:r>
      <w:r w:rsidR="00A86D6A">
        <w:rPr>
          <w:rFonts w:ascii="Arial Narrow" w:hAnsi="Arial Narrow"/>
          <w:spacing w:val="-4"/>
          <w:sz w:val="22"/>
          <w:szCs w:val="22"/>
        </w:rPr>
        <w:t>í</w:t>
      </w:r>
      <w:r>
        <w:rPr>
          <w:rFonts w:ascii="Arial Narrow" w:hAnsi="Arial Narrow"/>
          <w:spacing w:val="-4"/>
          <w:sz w:val="22"/>
          <w:szCs w:val="22"/>
        </w:rPr>
        <w:t xml:space="preserve"> byť </w:t>
      </w:r>
      <w:r w:rsidR="00A86D6A">
        <w:rPr>
          <w:rFonts w:ascii="Arial Narrow" w:hAnsi="Arial Narrow"/>
          <w:sz w:val="22"/>
          <w:szCs w:val="22"/>
        </w:rPr>
        <w:t xml:space="preserve">protokol o odovzdaní a prevzatí podpísaný kupujúcim a predávajúcim (čl. V ods.4 tejto </w:t>
      </w:r>
      <w:r w:rsidR="009C0AC4">
        <w:rPr>
          <w:rFonts w:ascii="Arial Narrow" w:hAnsi="Arial Narrow"/>
          <w:sz w:val="22"/>
          <w:szCs w:val="22"/>
        </w:rPr>
        <w:t>dohod</w:t>
      </w:r>
      <w:r w:rsidR="00A86D6A">
        <w:rPr>
          <w:rFonts w:ascii="Arial Narrow" w:hAnsi="Arial Narrow"/>
          <w:sz w:val="22"/>
          <w:szCs w:val="22"/>
        </w:rPr>
        <w:t xml:space="preserve">y ) </w:t>
      </w:r>
      <w:r>
        <w:rPr>
          <w:rFonts w:ascii="Arial Narrow" w:hAnsi="Arial Narrow"/>
          <w:spacing w:val="-4"/>
          <w:sz w:val="22"/>
          <w:szCs w:val="22"/>
        </w:rPr>
        <w:t>v</w:t>
      </w:r>
      <w:r w:rsidR="009C0AC4">
        <w:rPr>
          <w:rFonts w:ascii="Arial Narrow" w:hAnsi="Arial Narrow"/>
          <w:spacing w:val="-4"/>
          <w:sz w:val="22"/>
          <w:szCs w:val="22"/>
        </w:rPr>
        <w:t xml:space="preserve"> troch</w:t>
      </w:r>
      <w:r>
        <w:rPr>
          <w:rFonts w:ascii="Arial Narrow" w:hAnsi="Arial Narrow"/>
          <w:spacing w:val="-4"/>
          <w:sz w:val="22"/>
          <w:szCs w:val="22"/>
        </w:rPr>
        <w:t> </w:t>
      </w:r>
      <w:r w:rsidR="009C0AC4">
        <w:rPr>
          <w:rFonts w:ascii="Arial Narrow" w:hAnsi="Arial Narrow"/>
          <w:spacing w:val="-4"/>
          <w:sz w:val="22"/>
          <w:szCs w:val="22"/>
        </w:rPr>
        <w:t>(</w:t>
      </w:r>
      <w:r>
        <w:rPr>
          <w:rFonts w:ascii="Arial Narrow" w:hAnsi="Arial Narrow"/>
          <w:spacing w:val="-4"/>
          <w:sz w:val="22"/>
          <w:szCs w:val="22"/>
        </w:rPr>
        <w:t>3</w:t>
      </w:r>
      <w:r w:rsidR="009C0AC4">
        <w:rPr>
          <w:rFonts w:ascii="Arial Narrow" w:hAnsi="Arial Narrow"/>
          <w:spacing w:val="-4"/>
          <w:sz w:val="22"/>
          <w:szCs w:val="22"/>
        </w:rPr>
        <w:t>)</w:t>
      </w:r>
      <w:r>
        <w:rPr>
          <w:rFonts w:ascii="Arial Narrow" w:hAnsi="Arial Narrow"/>
          <w:spacing w:val="-4"/>
          <w:sz w:val="22"/>
          <w:szCs w:val="22"/>
        </w:rPr>
        <w:t xml:space="preserve">  vyhotoveniach v slovenskom jazyku</w:t>
      </w:r>
      <w:r w:rsidR="00A86D6A">
        <w:rPr>
          <w:rFonts w:ascii="Arial Narrow" w:hAnsi="Arial Narrow"/>
          <w:spacing w:val="6"/>
          <w:sz w:val="22"/>
          <w:szCs w:val="22"/>
        </w:rPr>
        <w:t>.</w:t>
      </w:r>
    </w:p>
    <w:p w14:paraId="78D90390" w14:textId="18B2ECCA" w:rsidR="001B39CB" w:rsidRDefault="001B39CB" w:rsidP="0034592B">
      <w:pPr>
        <w:widowControl w:val="0"/>
        <w:numPr>
          <w:ilvl w:val="0"/>
          <w:numId w:val="51"/>
        </w:numPr>
        <w:shd w:val="clear" w:color="auto" w:fill="FFFFFF"/>
        <w:tabs>
          <w:tab w:val="clear" w:pos="2160"/>
          <w:tab w:val="clear" w:pos="2880"/>
          <w:tab w:val="clear" w:pos="4500"/>
          <w:tab w:val="left" w:pos="567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lastRenderedPageBreak/>
        <w:t xml:space="preserve">V prípade, že doručená faktúra nebude spĺňať všetky podmienky podľa ods. 5 alebo 6 tohto článku </w:t>
      </w:r>
      <w:r w:rsidR="009C0AC4">
        <w:rPr>
          <w:rFonts w:ascii="Arial Narrow" w:hAnsi="Arial Narrow"/>
          <w:spacing w:val="-4"/>
          <w:sz w:val="22"/>
          <w:szCs w:val="22"/>
        </w:rPr>
        <w:t>dohod</w:t>
      </w:r>
      <w:r>
        <w:rPr>
          <w:rFonts w:ascii="Arial Narrow" w:hAnsi="Arial Narrow"/>
          <w:spacing w:val="-4"/>
          <w:sz w:val="22"/>
          <w:szCs w:val="22"/>
        </w:rPr>
        <w:t xml:space="preserve">y, kupujúci je oprávnený vrátiť faktúru predávajúcemu, pričom nová lehota splatnosti </w:t>
      </w:r>
      <w:r w:rsidR="009C0AC4">
        <w:rPr>
          <w:rFonts w:ascii="Arial Narrow" w:hAnsi="Arial Narrow"/>
          <w:spacing w:val="-4"/>
          <w:sz w:val="22"/>
          <w:szCs w:val="22"/>
        </w:rPr>
        <w:t xml:space="preserve">tridsať </w:t>
      </w:r>
      <w:r>
        <w:rPr>
          <w:rFonts w:ascii="Arial Narrow" w:hAnsi="Arial Narrow"/>
          <w:spacing w:val="-4"/>
          <w:sz w:val="22"/>
          <w:szCs w:val="22"/>
        </w:rPr>
        <w:t>(30</w:t>
      </w:r>
      <w:r w:rsidR="009C0AC4">
        <w:rPr>
          <w:rFonts w:ascii="Arial Narrow" w:hAnsi="Arial Narrow"/>
          <w:spacing w:val="-4"/>
          <w:sz w:val="22"/>
          <w:szCs w:val="22"/>
        </w:rPr>
        <w:t>)</w:t>
      </w:r>
      <w:r>
        <w:rPr>
          <w:rFonts w:ascii="Arial Narrow" w:hAnsi="Arial Narrow"/>
          <w:spacing w:val="-4"/>
          <w:sz w:val="22"/>
          <w:szCs w:val="22"/>
        </w:rPr>
        <w:t xml:space="preserve"> dní začne</w:t>
      </w:r>
      <w:r>
        <w:rPr>
          <w:rFonts w:ascii="Arial Narrow" w:hAnsi="Arial Narrow"/>
          <w:color w:val="FF00FF"/>
          <w:spacing w:val="-4"/>
          <w:sz w:val="22"/>
          <w:szCs w:val="22"/>
        </w:rPr>
        <w:t xml:space="preserve"> </w:t>
      </w:r>
      <w:r>
        <w:rPr>
          <w:rFonts w:ascii="Arial Narrow" w:hAnsi="Arial Narrow"/>
          <w:spacing w:val="-4"/>
          <w:sz w:val="22"/>
          <w:szCs w:val="22"/>
        </w:rPr>
        <w:t xml:space="preserve">plynúť dňom doručenia novej faktúry vystavenej predávajúcim, ktorá bude spĺňať všetky podmienky podľa ods. 5 a 6 tejto </w:t>
      </w:r>
      <w:r w:rsidR="009C0AC4">
        <w:rPr>
          <w:rFonts w:ascii="Arial Narrow" w:hAnsi="Arial Narrow"/>
          <w:spacing w:val="-4"/>
          <w:sz w:val="22"/>
          <w:szCs w:val="22"/>
        </w:rPr>
        <w:t>dohod</w:t>
      </w:r>
      <w:r>
        <w:rPr>
          <w:rFonts w:ascii="Arial Narrow" w:hAnsi="Arial Narrow"/>
          <w:spacing w:val="-4"/>
          <w:sz w:val="22"/>
          <w:szCs w:val="22"/>
        </w:rPr>
        <w:t>y.</w:t>
      </w:r>
    </w:p>
    <w:p w14:paraId="386AA91E" w14:textId="77777777" w:rsidR="001B39CB" w:rsidRDefault="001B39CB" w:rsidP="0034592B">
      <w:pPr>
        <w:widowControl w:val="0"/>
        <w:numPr>
          <w:ilvl w:val="0"/>
          <w:numId w:val="51"/>
        </w:numPr>
        <w:tabs>
          <w:tab w:val="clear" w:pos="2160"/>
          <w:tab w:val="clear" w:pos="2880"/>
          <w:tab w:val="clear" w:pos="4500"/>
        </w:tabs>
        <w:ind w:left="0"/>
        <w:jc w:val="both"/>
        <w:rPr>
          <w:rFonts w:ascii="Arial Narrow" w:hAnsi="Arial Narrow"/>
          <w:sz w:val="22"/>
          <w:szCs w:val="22"/>
        </w:rPr>
      </w:pPr>
      <w:r>
        <w:rPr>
          <w:rFonts w:ascii="Arial Narrow" w:hAnsi="Arial Narrow"/>
          <w:spacing w:val="-4"/>
          <w:sz w:val="22"/>
          <w:szCs w:val="22"/>
        </w:rPr>
        <w:t xml:space="preserve">Kúpna cena bude zaplatená bezhotovostným prevodom, bez otvorenia akreditívu. </w:t>
      </w:r>
    </w:p>
    <w:p w14:paraId="6EE6BCD6" w14:textId="77777777" w:rsidR="001B39CB" w:rsidRDefault="001B39CB" w:rsidP="0034592B">
      <w:pPr>
        <w:widowControl w:val="0"/>
        <w:numPr>
          <w:ilvl w:val="0"/>
          <w:numId w:val="51"/>
        </w:numPr>
        <w:tabs>
          <w:tab w:val="clear" w:pos="2160"/>
          <w:tab w:val="clear" w:pos="2880"/>
          <w:tab w:val="clear" w:pos="4500"/>
        </w:tabs>
        <w:ind w:left="0"/>
        <w:jc w:val="both"/>
        <w:rPr>
          <w:rFonts w:ascii="Arial Narrow" w:hAnsi="Arial Narrow"/>
          <w:sz w:val="22"/>
          <w:szCs w:val="22"/>
        </w:rPr>
      </w:pPr>
      <w:r>
        <w:rPr>
          <w:rFonts w:ascii="Arial Narrow" w:hAnsi="Arial Narrow"/>
          <w:spacing w:val="-4"/>
          <w:sz w:val="22"/>
          <w:szCs w:val="22"/>
        </w:rPr>
        <w:t xml:space="preserve">Náklady banky príjemcu platby, ktoré sú spojené s prevodom týchto platieb, hradí príjemca platby. </w:t>
      </w:r>
    </w:p>
    <w:p w14:paraId="24E74EE3" w14:textId="2332C0ED" w:rsidR="001B39CB" w:rsidRDefault="001B39CB" w:rsidP="0034592B">
      <w:pPr>
        <w:widowControl w:val="0"/>
        <w:numPr>
          <w:ilvl w:val="0"/>
          <w:numId w:val="51"/>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V prípade, že je kupujúci v omeškaní s úhradou faktúry, bude povinný zaplatiť predávajúcemu úrok z omeškania v</w:t>
      </w:r>
      <w:r w:rsidR="009C0AC4">
        <w:rPr>
          <w:rFonts w:ascii="Arial Narrow" w:hAnsi="Arial Narrow"/>
          <w:spacing w:val="-4"/>
          <w:sz w:val="22"/>
          <w:szCs w:val="22"/>
        </w:rPr>
        <w:t xml:space="preserve"> zákonom stanovenej výške </w:t>
      </w:r>
      <w:r>
        <w:rPr>
          <w:rFonts w:ascii="Arial Narrow" w:hAnsi="Arial Narrow"/>
          <w:spacing w:val="-4"/>
          <w:sz w:val="22"/>
          <w:szCs w:val="22"/>
        </w:rPr>
        <w:t>z neuhradenej časti kúpnej ceny za každý ukončený deň omeškania s jej uhradením.</w:t>
      </w:r>
    </w:p>
    <w:p w14:paraId="58CA18BB" w14:textId="71F154E4" w:rsidR="00EB3EFA" w:rsidRPr="00A234EF" w:rsidRDefault="001B39CB" w:rsidP="0034592B">
      <w:pPr>
        <w:widowControl w:val="0"/>
        <w:numPr>
          <w:ilvl w:val="0"/>
          <w:numId w:val="51"/>
        </w:numPr>
        <w:shd w:val="clear" w:color="auto" w:fill="FFFFFF"/>
        <w:tabs>
          <w:tab w:val="clear" w:pos="2160"/>
          <w:tab w:val="clear" w:pos="2880"/>
          <w:tab w:val="clear" w:pos="4500"/>
        </w:tabs>
        <w:autoSpaceDE w:val="0"/>
        <w:autoSpaceDN w:val="0"/>
        <w:adjustRightInd w:val="0"/>
        <w:ind w:left="0"/>
        <w:jc w:val="both"/>
        <w:rPr>
          <w:rFonts w:ascii="Arial Narrow" w:hAnsi="Arial Narrow"/>
          <w:spacing w:val="-18"/>
          <w:sz w:val="22"/>
          <w:szCs w:val="22"/>
        </w:rPr>
      </w:pPr>
      <w:r>
        <w:rPr>
          <w:rFonts w:ascii="Arial Narrow" w:hAnsi="Arial Narrow"/>
          <w:spacing w:val="-4"/>
          <w:sz w:val="22"/>
          <w:szCs w:val="22"/>
        </w:rPr>
        <w:t>V prípade, že kupujúci neuhradí splatnú faktúru ani v dodatočnej lehote</w:t>
      </w:r>
      <w:r w:rsidR="009C0AC4">
        <w:rPr>
          <w:rFonts w:ascii="Arial Narrow" w:hAnsi="Arial Narrow"/>
          <w:spacing w:val="-4"/>
          <w:sz w:val="22"/>
          <w:szCs w:val="22"/>
        </w:rPr>
        <w:t xml:space="preserve"> tridsať(</w:t>
      </w:r>
      <w:r>
        <w:rPr>
          <w:rFonts w:ascii="Arial Narrow" w:hAnsi="Arial Narrow"/>
          <w:spacing w:val="-4"/>
          <w:sz w:val="22"/>
          <w:szCs w:val="22"/>
        </w:rPr>
        <w:t>30</w:t>
      </w:r>
      <w:r w:rsidR="009C0AC4">
        <w:rPr>
          <w:rFonts w:ascii="Arial Narrow" w:hAnsi="Arial Narrow"/>
          <w:spacing w:val="-4"/>
          <w:sz w:val="22"/>
          <w:szCs w:val="22"/>
        </w:rPr>
        <w:t>)</w:t>
      </w:r>
      <w:r>
        <w:rPr>
          <w:rFonts w:ascii="Arial Narrow" w:hAnsi="Arial Narrow"/>
          <w:spacing w:val="-4"/>
          <w:sz w:val="22"/>
          <w:szCs w:val="22"/>
        </w:rPr>
        <w:t xml:space="preserve"> dní poskytnutej mu zo strany predávajúceho, predávajúci bude mať právo </w:t>
      </w:r>
      <w:r w:rsidR="009C0AC4">
        <w:rPr>
          <w:rFonts w:ascii="Arial Narrow" w:hAnsi="Arial Narrow"/>
          <w:spacing w:val="-4"/>
          <w:sz w:val="22"/>
          <w:szCs w:val="22"/>
        </w:rPr>
        <w:t xml:space="preserve">písomne </w:t>
      </w:r>
      <w:r>
        <w:rPr>
          <w:rFonts w:ascii="Arial Narrow" w:hAnsi="Arial Narrow"/>
          <w:spacing w:val="-4"/>
          <w:sz w:val="22"/>
          <w:szCs w:val="22"/>
        </w:rPr>
        <w:t xml:space="preserve">odstúpiť od tejto </w:t>
      </w:r>
      <w:r w:rsidR="009C0AC4">
        <w:rPr>
          <w:rFonts w:ascii="Arial Narrow" w:hAnsi="Arial Narrow"/>
          <w:spacing w:val="-4"/>
          <w:sz w:val="22"/>
          <w:szCs w:val="22"/>
        </w:rPr>
        <w:t>dohod</w:t>
      </w:r>
      <w:r>
        <w:rPr>
          <w:rFonts w:ascii="Arial Narrow" w:hAnsi="Arial Narrow"/>
          <w:spacing w:val="-4"/>
          <w:sz w:val="22"/>
          <w:szCs w:val="22"/>
        </w:rPr>
        <w:t>y</w:t>
      </w:r>
      <w:r w:rsidR="00E809F0">
        <w:rPr>
          <w:rFonts w:ascii="Arial Narrow" w:hAnsi="Arial Narrow"/>
          <w:spacing w:val="-4"/>
          <w:sz w:val="22"/>
          <w:szCs w:val="22"/>
        </w:rPr>
        <w:t xml:space="preserve">. </w:t>
      </w:r>
    </w:p>
    <w:p w14:paraId="5C239599" w14:textId="77777777" w:rsidR="007D0341" w:rsidRDefault="007D0341" w:rsidP="007D0341">
      <w:pPr>
        <w:widowControl w:val="0"/>
        <w:numPr>
          <w:ilvl w:val="0"/>
          <w:numId w:val="51"/>
        </w:numPr>
        <w:shd w:val="clear" w:color="auto" w:fill="FFFFFF"/>
        <w:tabs>
          <w:tab w:val="clear" w:pos="2160"/>
          <w:tab w:val="clear" w:pos="2880"/>
          <w:tab w:val="clear" w:pos="4500"/>
        </w:tabs>
        <w:autoSpaceDE w:val="0"/>
        <w:autoSpaceDN w:val="0"/>
        <w:adjustRightInd w:val="0"/>
        <w:ind w:left="0"/>
        <w:jc w:val="both"/>
        <w:rPr>
          <w:rFonts w:ascii="Arial Narrow" w:hAnsi="Arial Narrow"/>
          <w:spacing w:val="-18"/>
          <w:sz w:val="22"/>
          <w:szCs w:val="22"/>
        </w:rPr>
      </w:pPr>
      <w:r>
        <w:rPr>
          <w:rFonts w:ascii="Arial Narrow" w:hAnsi="Arial Narrow"/>
          <w:sz w:val="22"/>
          <w:szCs w:val="22"/>
        </w:rPr>
        <w:t>Kupujúci a predávajúci</w:t>
      </w:r>
      <w:r w:rsidRPr="00346C44">
        <w:rPr>
          <w:rFonts w:ascii="Arial Narrow" w:hAnsi="Arial Narrow"/>
          <w:sz w:val="22"/>
          <w:szCs w:val="22"/>
        </w:rPr>
        <w:t xml:space="preserve">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w:t>
      </w:r>
      <w:r>
        <w:rPr>
          <w:rFonts w:ascii="Arial Narrow" w:hAnsi="Arial Narrow"/>
          <w:sz w:val="22"/>
          <w:szCs w:val="22"/>
        </w:rPr>
        <w:t>é</w:t>
      </w:r>
      <w:r w:rsidRPr="00346C44">
        <w:rPr>
          <w:rFonts w:ascii="Arial Narrow" w:hAnsi="Arial Narrow"/>
          <w:sz w:val="22"/>
          <w:szCs w:val="22"/>
        </w:rPr>
        <w:t xml:space="preserve"> oznámi Ministerstvo financií </w:t>
      </w:r>
      <w:r>
        <w:rPr>
          <w:rFonts w:ascii="Arial Narrow" w:hAnsi="Arial Narrow"/>
          <w:sz w:val="22"/>
          <w:szCs w:val="22"/>
        </w:rPr>
        <w:t xml:space="preserve">Slovenskej republiky </w:t>
      </w:r>
      <w:r w:rsidRPr="00346C44">
        <w:rPr>
          <w:rFonts w:ascii="Arial Narrow" w:hAnsi="Arial Narrow"/>
          <w:sz w:val="22"/>
          <w:szCs w:val="22"/>
        </w:rPr>
        <w:t>vo svojom publikačnom orgáne</w:t>
      </w:r>
      <w:r>
        <w:rPr>
          <w:rFonts w:ascii="Arial Narrow" w:hAnsi="Arial Narrow"/>
          <w:sz w:val="22"/>
          <w:szCs w:val="22"/>
        </w:rPr>
        <w:t>.</w:t>
      </w:r>
    </w:p>
    <w:p w14:paraId="5C2EFC5A" w14:textId="77777777" w:rsidR="007D0341" w:rsidRDefault="007D0341" w:rsidP="00A234EF">
      <w:pPr>
        <w:widowControl w:val="0"/>
        <w:shd w:val="clear" w:color="auto" w:fill="FFFFFF"/>
        <w:tabs>
          <w:tab w:val="clear" w:pos="2160"/>
          <w:tab w:val="clear" w:pos="2880"/>
          <w:tab w:val="clear" w:pos="4500"/>
          <w:tab w:val="left" w:pos="360"/>
        </w:tabs>
        <w:autoSpaceDE w:val="0"/>
        <w:autoSpaceDN w:val="0"/>
        <w:adjustRightInd w:val="0"/>
        <w:jc w:val="both"/>
        <w:rPr>
          <w:rFonts w:ascii="Arial Narrow" w:hAnsi="Arial Narrow"/>
          <w:spacing w:val="-18"/>
          <w:sz w:val="22"/>
          <w:szCs w:val="22"/>
        </w:rPr>
      </w:pPr>
    </w:p>
    <w:p w14:paraId="1193E682" w14:textId="77777777" w:rsidR="00EB3EFA" w:rsidRDefault="00EB3EFA">
      <w:pPr>
        <w:widowControl w:val="0"/>
        <w:shd w:val="clear" w:color="auto" w:fill="FFFFFF"/>
        <w:tabs>
          <w:tab w:val="left" w:pos="499"/>
        </w:tabs>
        <w:autoSpaceDE w:val="0"/>
        <w:autoSpaceDN w:val="0"/>
        <w:adjustRightInd w:val="0"/>
        <w:jc w:val="both"/>
        <w:rPr>
          <w:rFonts w:ascii="Arial Narrow" w:hAnsi="Arial Narrow"/>
          <w:spacing w:val="-18"/>
          <w:sz w:val="22"/>
          <w:szCs w:val="22"/>
        </w:rPr>
      </w:pPr>
    </w:p>
    <w:p w14:paraId="71FECC96" w14:textId="77777777" w:rsidR="00EB3EFA" w:rsidRDefault="00E809F0">
      <w:pPr>
        <w:widowControl w:val="0"/>
        <w:jc w:val="center"/>
        <w:rPr>
          <w:rFonts w:ascii="Arial Narrow" w:hAnsi="Arial Narrow"/>
          <w:b/>
          <w:bCs/>
          <w:sz w:val="22"/>
          <w:szCs w:val="22"/>
        </w:rPr>
      </w:pPr>
      <w:r>
        <w:rPr>
          <w:rFonts w:ascii="Arial Narrow" w:hAnsi="Arial Narrow"/>
          <w:b/>
          <w:bCs/>
          <w:sz w:val="22"/>
          <w:szCs w:val="22"/>
        </w:rPr>
        <w:t>Článok X</w:t>
      </w:r>
    </w:p>
    <w:p w14:paraId="56FB7BA5" w14:textId="77777777" w:rsidR="00EB3EFA" w:rsidRDefault="00320F59">
      <w:pPr>
        <w:widowControl w:val="0"/>
        <w:jc w:val="center"/>
        <w:rPr>
          <w:rFonts w:ascii="Arial Narrow" w:hAnsi="Arial Narrow"/>
          <w:b/>
          <w:bCs/>
          <w:sz w:val="22"/>
          <w:szCs w:val="22"/>
        </w:rPr>
      </w:pPr>
      <w:r>
        <w:rPr>
          <w:rFonts w:ascii="Arial Narrow" w:hAnsi="Arial Narrow"/>
          <w:b/>
          <w:bCs/>
          <w:sz w:val="22"/>
          <w:szCs w:val="22"/>
        </w:rPr>
        <w:t>Vývoj</w:t>
      </w:r>
      <w:r w:rsidR="0098485A">
        <w:rPr>
          <w:rFonts w:ascii="Arial Narrow" w:hAnsi="Arial Narrow"/>
          <w:b/>
          <w:bCs/>
          <w:sz w:val="22"/>
          <w:szCs w:val="22"/>
        </w:rPr>
        <w:t>,</w:t>
      </w:r>
      <w:r>
        <w:rPr>
          <w:rFonts w:ascii="Arial Narrow" w:hAnsi="Arial Narrow"/>
          <w:b/>
          <w:bCs/>
          <w:sz w:val="22"/>
          <w:szCs w:val="22"/>
        </w:rPr>
        <w:t> schvaľovací proces čistopisov</w:t>
      </w:r>
      <w:r w:rsidR="0098485A">
        <w:rPr>
          <w:rFonts w:ascii="Arial Narrow" w:hAnsi="Arial Narrow"/>
          <w:b/>
          <w:bCs/>
          <w:sz w:val="22"/>
          <w:szCs w:val="22"/>
        </w:rPr>
        <w:t xml:space="preserve"> a výroba</w:t>
      </w:r>
    </w:p>
    <w:p w14:paraId="08C34B2D" w14:textId="77777777" w:rsidR="00EB3EFA" w:rsidRDefault="00EB3EFA">
      <w:pPr>
        <w:widowControl w:val="0"/>
        <w:jc w:val="center"/>
        <w:rPr>
          <w:rFonts w:ascii="Arial Narrow" w:hAnsi="Arial Narrow"/>
          <w:b/>
          <w:bCs/>
          <w:sz w:val="22"/>
          <w:szCs w:val="22"/>
        </w:rPr>
      </w:pPr>
    </w:p>
    <w:p w14:paraId="4727B5D8" w14:textId="77777777" w:rsidR="00EE05C7" w:rsidRDefault="001B39CB" w:rsidP="0034592B">
      <w:pPr>
        <w:widowControl w:val="0"/>
        <w:numPr>
          <w:ilvl w:val="0"/>
          <w:numId w:val="63"/>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Zmluvné strany sa dohodli, že po uzatvorení prvej realizačnej zmluvy na konkrétny typ dokladu (ďalej len "prvá realizačná zmluva") a pred prvým začatím výroby čistopisov tohto konkrétneho dokladu (ďalej len „prvá dodávka </w:t>
      </w:r>
    </w:p>
    <w:p w14:paraId="5977F7A8" w14:textId="77777777" w:rsidR="001B39CB" w:rsidRDefault="001B39CB" w:rsidP="00A234EF">
      <w:pPr>
        <w:widowControl w:val="0"/>
        <w:shd w:val="clear" w:color="auto" w:fill="FFFFFF"/>
        <w:tabs>
          <w:tab w:val="clear" w:pos="2160"/>
          <w:tab w:val="clear" w:pos="2880"/>
          <w:tab w:val="clear" w:pos="4500"/>
          <w:tab w:val="left" w:pos="360"/>
        </w:tabs>
        <w:autoSpaceDE w:val="0"/>
        <w:autoSpaceDN w:val="0"/>
        <w:adjustRightInd w:val="0"/>
        <w:jc w:val="both"/>
        <w:rPr>
          <w:rFonts w:ascii="Arial Narrow" w:hAnsi="Arial Narrow"/>
          <w:spacing w:val="-4"/>
          <w:sz w:val="22"/>
          <w:szCs w:val="22"/>
        </w:rPr>
      </w:pPr>
      <w:r>
        <w:rPr>
          <w:rFonts w:ascii="Arial Narrow" w:hAnsi="Arial Narrow"/>
          <w:spacing w:val="-4"/>
          <w:sz w:val="22"/>
          <w:szCs w:val="22"/>
        </w:rPr>
        <w:t>čistopisov“) je predávajúci povinný predložiť kupujúcemu na schválenie</w:t>
      </w:r>
    </w:p>
    <w:p w14:paraId="6A64E037" w14:textId="77777777" w:rsidR="001B39CB" w:rsidRPr="00320F59" w:rsidRDefault="001B39CB" w:rsidP="0034592B">
      <w:pPr>
        <w:pStyle w:val="Odsekzoznamu"/>
        <w:widowControl w:val="0"/>
        <w:numPr>
          <w:ilvl w:val="0"/>
          <w:numId w:val="76"/>
        </w:numPr>
        <w:shd w:val="clear" w:color="auto" w:fill="FFFFFF"/>
        <w:tabs>
          <w:tab w:val="clear" w:pos="2160"/>
          <w:tab w:val="clear" w:pos="2880"/>
          <w:tab w:val="clear" w:pos="4500"/>
        </w:tabs>
        <w:autoSpaceDE w:val="0"/>
        <w:autoSpaceDN w:val="0"/>
        <w:adjustRightInd w:val="0"/>
        <w:ind w:left="568"/>
        <w:contextualSpacing/>
        <w:jc w:val="both"/>
        <w:rPr>
          <w:rFonts w:ascii="Arial Narrow" w:hAnsi="Arial Narrow"/>
          <w:spacing w:val="-4"/>
          <w:sz w:val="22"/>
          <w:szCs w:val="22"/>
        </w:rPr>
      </w:pPr>
      <w:r w:rsidRPr="00320F59">
        <w:rPr>
          <w:rFonts w:ascii="Arial Narrow" w:hAnsi="Arial Narrow"/>
          <w:sz w:val="22"/>
          <w:szCs w:val="22"/>
        </w:rPr>
        <w:t xml:space="preserve">grafický dizajn čistopisu, grafický bezpečnostný dizajn čistopisu, dizajn OVI prvku a dizajn ochranného prúžku, obsahujúce najmä grafické a textové prvky, zámerné chyby, predlohu UV tlače, OVI tlače, farebnosti a cromalínové nátlačky vrátane telesa karty a popisu jednotlivých vrstiev telesa karty – najneskôr </w:t>
      </w:r>
      <w:r>
        <w:rPr>
          <w:rFonts w:ascii="Arial Narrow" w:hAnsi="Arial Narrow"/>
          <w:spacing w:val="-4"/>
          <w:sz w:val="22"/>
          <w:szCs w:val="22"/>
        </w:rPr>
        <w:t xml:space="preserve">do 90 </w:t>
      </w:r>
      <w:r w:rsidRPr="00320F59">
        <w:rPr>
          <w:rFonts w:ascii="Arial Narrow" w:hAnsi="Arial Narrow"/>
          <w:spacing w:val="-4"/>
          <w:sz w:val="22"/>
          <w:szCs w:val="22"/>
        </w:rPr>
        <w:t>dní odo dňa uzatvorenia prvej realizačnej zmluvy,</w:t>
      </w:r>
    </w:p>
    <w:p w14:paraId="3AFA854F" w14:textId="30FD78D4" w:rsidR="001B39CB" w:rsidRPr="00320F59" w:rsidRDefault="001B39CB" w:rsidP="0034592B">
      <w:pPr>
        <w:pStyle w:val="Odsekzoznamu"/>
        <w:widowControl w:val="0"/>
        <w:numPr>
          <w:ilvl w:val="0"/>
          <w:numId w:val="76"/>
        </w:numPr>
        <w:shd w:val="clear" w:color="auto" w:fill="FFFFFF"/>
        <w:tabs>
          <w:tab w:val="clear" w:pos="2160"/>
          <w:tab w:val="clear" w:pos="2880"/>
          <w:tab w:val="clear" w:pos="4500"/>
        </w:tabs>
        <w:autoSpaceDE w:val="0"/>
        <w:autoSpaceDN w:val="0"/>
        <w:adjustRightInd w:val="0"/>
        <w:ind w:left="568"/>
        <w:contextualSpacing/>
        <w:jc w:val="both"/>
        <w:rPr>
          <w:rFonts w:ascii="Arial Narrow" w:hAnsi="Arial Narrow"/>
          <w:sz w:val="22"/>
          <w:szCs w:val="22"/>
        </w:rPr>
      </w:pPr>
      <w:r>
        <w:rPr>
          <w:rFonts w:ascii="Arial Narrow" w:hAnsi="Arial Narrow"/>
          <w:sz w:val="22"/>
          <w:szCs w:val="22"/>
        </w:rPr>
        <w:t xml:space="preserve">nátlačky – najneskôr  do  </w:t>
      </w:r>
      <w:r w:rsidR="009C0AC4">
        <w:rPr>
          <w:rFonts w:ascii="Arial Narrow" w:hAnsi="Arial Narrow"/>
          <w:sz w:val="22"/>
          <w:szCs w:val="22"/>
        </w:rPr>
        <w:t>deväťdesiat (</w:t>
      </w:r>
      <w:r>
        <w:rPr>
          <w:rFonts w:ascii="Arial Narrow" w:hAnsi="Arial Narrow"/>
          <w:sz w:val="22"/>
          <w:szCs w:val="22"/>
        </w:rPr>
        <w:t>90</w:t>
      </w:r>
      <w:r w:rsidR="009C0AC4">
        <w:rPr>
          <w:rFonts w:ascii="Arial Narrow" w:hAnsi="Arial Narrow"/>
          <w:sz w:val="22"/>
          <w:szCs w:val="22"/>
        </w:rPr>
        <w:t>)</w:t>
      </w:r>
      <w:r>
        <w:rPr>
          <w:rFonts w:ascii="Arial Narrow" w:hAnsi="Arial Narrow"/>
          <w:sz w:val="22"/>
          <w:szCs w:val="22"/>
        </w:rPr>
        <w:t xml:space="preserve"> </w:t>
      </w:r>
      <w:r w:rsidRPr="00320F59">
        <w:rPr>
          <w:rFonts w:ascii="Arial Narrow" w:hAnsi="Arial Narrow"/>
          <w:sz w:val="22"/>
          <w:szCs w:val="22"/>
        </w:rPr>
        <w:t>dní odo dňa uzatvorenia prvej realizačnej zmluvy,</w:t>
      </w:r>
    </w:p>
    <w:p w14:paraId="37D8EDAF" w14:textId="77777777" w:rsidR="001B39CB" w:rsidRPr="00320F59" w:rsidRDefault="001B39CB" w:rsidP="0034592B">
      <w:pPr>
        <w:pStyle w:val="Odsekzoznamu"/>
        <w:widowControl w:val="0"/>
        <w:numPr>
          <w:ilvl w:val="0"/>
          <w:numId w:val="76"/>
        </w:numPr>
        <w:shd w:val="clear" w:color="auto" w:fill="FFFFFF"/>
        <w:tabs>
          <w:tab w:val="clear" w:pos="2160"/>
          <w:tab w:val="clear" w:pos="2880"/>
          <w:tab w:val="clear" w:pos="4500"/>
        </w:tabs>
        <w:autoSpaceDE w:val="0"/>
        <w:autoSpaceDN w:val="0"/>
        <w:adjustRightInd w:val="0"/>
        <w:ind w:left="568"/>
        <w:contextualSpacing/>
        <w:jc w:val="both"/>
        <w:rPr>
          <w:rFonts w:ascii="Arial Narrow" w:hAnsi="Arial Narrow"/>
          <w:sz w:val="22"/>
          <w:szCs w:val="22"/>
        </w:rPr>
      </w:pPr>
      <w:r w:rsidRPr="00320F59">
        <w:rPr>
          <w:rFonts w:ascii="Arial Narrow" w:hAnsi="Arial Narrow"/>
          <w:sz w:val="22"/>
          <w:szCs w:val="22"/>
        </w:rPr>
        <w:t xml:space="preserve">farebné, záväzné </w:t>
      </w:r>
      <w:r>
        <w:rPr>
          <w:rFonts w:ascii="Arial Narrow" w:hAnsi="Arial Narrow"/>
          <w:sz w:val="22"/>
          <w:szCs w:val="22"/>
        </w:rPr>
        <w:t>tlačové hárky – najneskôr  do 100</w:t>
      </w:r>
      <w:r w:rsidRPr="00320F59">
        <w:rPr>
          <w:rFonts w:ascii="Arial Narrow" w:hAnsi="Arial Narrow"/>
          <w:sz w:val="22"/>
          <w:szCs w:val="22"/>
        </w:rPr>
        <w:t xml:space="preserve"> dní odo dňa uzatvorenia prvej realizačnej zmluvy, </w:t>
      </w:r>
    </w:p>
    <w:p w14:paraId="18231F14" w14:textId="77777777" w:rsidR="001B39CB" w:rsidRDefault="001B39CB" w:rsidP="0034592B">
      <w:pPr>
        <w:pStyle w:val="Odsekzoznamu"/>
        <w:widowControl w:val="0"/>
        <w:numPr>
          <w:ilvl w:val="0"/>
          <w:numId w:val="76"/>
        </w:numPr>
        <w:shd w:val="clear" w:color="auto" w:fill="FFFFFF"/>
        <w:tabs>
          <w:tab w:val="clear" w:pos="2160"/>
          <w:tab w:val="clear" w:pos="2880"/>
          <w:tab w:val="clear" w:pos="4500"/>
        </w:tabs>
        <w:autoSpaceDE w:val="0"/>
        <w:autoSpaceDN w:val="0"/>
        <w:adjustRightInd w:val="0"/>
        <w:ind w:left="568"/>
        <w:contextualSpacing/>
        <w:jc w:val="both"/>
        <w:rPr>
          <w:rFonts w:ascii="Arial Narrow" w:hAnsi="Arial Narrow"/>
          <w:sz w:val="22"/>
          <w:szCs w:val="22"/>
        </w:rPr>
      </w:pPr>
      <w:r w:rsidRPr="00320F59">
        <w:rPr>
          <w:rFonts w:ascii="Arial Narrow" w:hAnsi="Arial Narrow"/>
          <w:sz w:val="22"/>
          <w:szCs w:val="22"/>
        </w:rPr>
        <w:t xml:space="preserve">spojenie jednotlivých vrstiev telesa karty vrátane </w:t>
      </w:r>
      <w:r>
        <w:rPr>
          <w:rFonts w:ascii="Arial Narrow" w:hAnsi="Arial Narrow"/>
          <w:sz w:val="22"/>
          <w:szCs w:val="22"/>
        </w:rPr>
        <w:t>TKO fólie – najneskôr do 120 dní odo dňa uzatvorenia prvej realizačnej zmluvy,</w:t>
      </w:r>
    </w:p>
    <w:p w14:paraId="166C0734" w14:textId="77777777" w:rsidR="001B39CB" w:rsidRPr="00A80D68" w:rsidRDefault="00633B5C" w:rsidP="0034592B">
      <w:pPr>
        <w:pStyle w:val="Odsekzoznamu"/>
        <w:widowControl w:val="0"/>
        <w:numPr>
          <w:ilvl w:val="0"/>
          <w:numId w:val="76"/>
        </w:numPr>
        <w:shd w:val="clear" w:color="auto" w:fill="FFFFFF"/>
        <w:tabs>
          <w:tab w:val="clear" w:pos="2160"/>
          <w:tab w:val="clear" w:pos="2880"/>
          <w:tab w:val="clear" w:pos="4500"/>
        </w:tabs>
        <w:autoSpaceDE w:val="0"/>
        <w:autoSpaceDN w:val="0"/>
        <w:adjustRightInd w:val="0"/>
        <w:ind w:left="568"/>
        <w:contextualSpacing/>
        <w:jc w:val="both"/>
        <w:rPr>
          <w:rFonts w:ascii="Arial Narrow" w:hAnsi="Arial Narrow"/>
          <w:sz w:val="22"/>
          <w:szCs w:val="22"/>
        </w:rPr>
      </w:pPr>
      <w:r>
        <w:rPr>
          <w:rFonts w:ascii="Arial Narrow" w:hAnsi="Arial Narrow"/>
          <w:sz w:val="22"/>
          <w:szCs w:val="22"/>
        </w:rPr>
        <w:t>k</w:t>
      </w:r>
      <w:r w:rsidR="00E33DDD" w:rsidRPr="00FE3F54">
        <w:rPr>
          <w:rFonts w:ascii="Arial Narrow" w:hAnsi="Arial Narrow"/>
          <w:sz w:val="22"/>
          <w:szCs w:val="22"/>
        </w:rPr>
        <w:t xml:space="preserve">ontrolné </w:t>
      </w:r>
      <w:r w:rsidR="001B39CB" w:rsidRPr="00FE3F54">
        <w:rPr>
          <w:rFonts w:ascii="Arial Narrow" w:hAnsi="Arial Narrow"/>
          <w:sz w:val="22"/>
          <w:szCs w:val="22"/>
        </w:rPr>
        <w:t xml:space="preserve">skúšobné </w:t>
      </w:r>
      <w:r w:rsidR="00501110" w:rsidRPr="00FE3F54">
        <w:rPr>
          <w:rFonts w:ascii="Arial Narrow" w:hAnsi="Arial Narrow"/>
          <w:sz w:val="22"/>
          <w:szCs w:val="22"/>
        </w:rPr>
        <w:t>vzor</w:t>
      </w:r>
      <w:r w:rsidR="00855A28" w:rsidRPr="00FE3F54">
        <w:rPr>
          <w:rFonts w:ascii="Arial Narrow" w:hAnsi="Arial Narrow"/>
          <w:sz w:val="22"/>
          <w:szCs w:val="22"/>
        </w:rPr>
        <w:t>k</w:t>
      </w:r>
      <w:r w:rsidR="001B39CB" w:rsidRPr="00FE3F54">
        <w:rPr>
          <w:rFonts w:ascii="Arial Narrow" w:hAnsi="Arial Narrow"/>
          <w:sz w:val="22"/>
          <w:szCs w:val="22"/>
        </w:rPr>
        <w:t>y čistopisov</w:t>
      </w:r>
      <w:r w:rsidR="001B39CB">
        <w:rPr>
          <w:rFonts w:ascii="Arial Narrow" w:hAnsi="Arial Narrow"/>
          <w:sz w:val="22"/>
          <w:szCs w:val="22"/>
        </w:rPr>
        <w:t xml:space="preserve"> so všetkými bezpečnostnými prvkami v počte 5 000 (päťtisíc) pre každý doklad podľa čl. II ods. 1 písm. a) tejto zmluvy okrem povolenia na malý pohraničný styk, 2 000 (dvetisíc) pre cestovný pas a 500 (päťsto) pre povolenie na malý pohraničný styk, diplomatický pas, služobný pas, cudzinecký pas, </w:t>
      </w:r>
      <w:r w:rsidR="001B39CB" w:rsidRPr="00A80D68">
        <w:rPr>
          <w:rFonts w:ascii="Arial Narrow" w:hAnsi="Arial Narrow"/>
          <w:sz w:val="22"/>
          <w:szCs w:val="22"/>
        </w:rPr>
        <w:t>cestovný doklad 1951 a cestovný doklad 1954 – najneskôr do 150 dní odo dňa uzatvorenia prvej realizačnej zmluvy.</w:t>
      </w:r>
    </w:p>
    <w:p w14:paraId="495D0D90" w14:textId="77777777" w:rsidR="001B39CB" w:rsidRPr="00A80D68" w:rsidRDefault="001B39CB" w:rsidP="001B39CB">
      <w:pPr>
        <w:pStyle w:val="Odsekzoznamu"/>
        <w:widowControl w:val="0"/>
        <w:shd w:val="clear" w:color="auto" w:fill="FFFFFF"/>
        <w:tabs>
          <w:tab w:val="clear" w:pos="2160"/>
          <w:tab w:val="clear" w:pos="2880"/>
          <w:tab w:val="clear" w:pos="4500"/>
        </w:tabs>
        <w:autoSpaceDE w:val="0"/>
        <w:autoSpaceDN w:val="0"/>
        <w:adjustRightInd w:val="0"/>
        <w:ind w:left="568"/>
        <w:contextualSpacing/>
        <w:jc w:val="both"/>
        <w:rPr>
          <w:rFonts w:ascii="Arial Narrow" w:hAnsi="Arial Narrow"/>
          <w:sz w:val="22"/>
          <w:szCs w:val="22"/>
        </w:rPr>
      </w:pPr>
      <w:r w:rsidRPr="00A80D68">
        <w:rPr>
          <w:rFonts w:ascii="Arial Narrow" w:hAnsi="Arial Narrow"/>
          <w:spacing w:val="-4"/>
          <w:sz w:val="22"/>
          <w:szCs w:val="22"/>
        </w:rPr>
        <w:t>(ďalej aj „jednotlivé kroky výroby“)</w:t>
      </w:r>
    </w:p>
    <w:p w14:paraId="11DE2595" w14:textId="4D3B610F" w:rsidR="001B39CB" w:rsidRPr="00A80D68" w:rsidRDefault="001B39CB" w:rsidP="0034592B">
      <w:pPr>
        <w:widowControl w:val="0"/>
        <w:numPr>
          <w:ilvl w:val="0"/>
          <w:numId w:val="63"/>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sidRPr="00A80D68">
        <w:rPr>
          <w:rFonts w:ascii="Arial Narrow" w:hAnsi="Arial Narrow"/>
          <w:spacing w:val="-4"/>
          <w:sz w:val="22"/>
          <w:szCs w:val="22"/>
        </w:rPr>
        <w:t xml:space="preserve">Predávajúci je pri prvej dodávke čistopisov povinný písomne pozvať kupujúceho do miesta výroby čistopisov za účelom schválenia jednotlivého kroku výroby podľa ods. 1 písm. b) tohto článku </w:t>
      </w:r>
      <w:r w:rsidR="009C0AC4">
        <w:rPr>
          <w:rFonts w:ascii="Arial Narrow" w:hAnsi="Arial Narrow"/>
          <w:spacing w:val="-4"/>
          <w:sz w:val="22"/>
          <w:szCs w:val="22"/>
        </w:rPr>
        <w:t>dohod</w:t>
      </w:r>
      <w:r w:rsidRPr="00A80D68">
        <w:rPr>
          <w:rFonts w:ascii="Arial Narrow" w:hAnsi="Arial Narrow"/>
          <w:spacing w:val="-4"/>
          <w:sz w:val="22"/>
          <w:szCs w:val="22"/>
        </w:rPr>
        <w:t>y, a to najmenej</w:t>
      </w:r>
      <w:r w:rsidR="009C0AC4">
        <w:rPr>
          <w:rFonts w:ascii="Arial Narrow" w:hAnsi="Arial Narrow"/>
          <w:spacing w:val="-4"/>
          <w:sz w:val="22"/>
          <w:szCs w:val="22"/>
        </w:rPr>
        <w:t xml:space="preserve"> šesť (</w:t>
      </w:r>
      <w:r w:rsidRPr="00A80D68">
        <w:rPr>
          <w:rFonts w:ascii="Arial Narrow" w:hAnsi="Arial Narrow"/>
          <w:spacing w:val="-4"/>
          <w:sz w:val="22"/>
          <w:szCs w:val="22"/>
        </w:rPr>
        <w:t>6</w:t>
      </w:r>
      <w:r w:rsidR="009C0AC4">
        <w:rPr>
          <w:rFonts w:ascii="Arial Narrow" w:hAnsi="Arial Narrow"/>
          <w:spacing w:val="-4"/>
          <w:sz w:val="22"/>
          <w:szCs w:val="22"/>
        </w:rPr>
        <w:t>)</w:t>
      </w:r>
      <w:r w:rsidRPr="00A80D68">
        <w:rPr>
          <w:rFonts w:ascii="Arial Narrow" w:hAnsi="Arial Narrow"/>
          <w:spacing w:val="-4"/>
          <w:sz w:val="22"/>
          <w:szCs w:val="22"/>
        </w:rPr>
        <w:t xml:space="preserve"> pracovných dní pred predpokladaným termínom schválenia jednotlivého kroku výroby podľa ods. 1 písm. b) tohto článku </w:t>
      </w:r>
      <w:r w:rsidR="009C0AC4">
        <w:rPr>
          <w:rFonts w:ascii="Arial Narrow" w:hAnsi="Arial Narrow"/>
          <w:spacing w:val="-4"/>
          <w:sz w:val="22"/>
          <w:szCs w:val="22"/>
        </w:rPr>
        <w:t>dohod</w:t>
      </w:r>
      <w:r w:rsidRPr="00A80D68">
        <w:rPr>
          <w:rFonts w:ascii="Arial Narrow" w:hAnsi="Arial Narrow"/>
          <w:spacing w:val="-4"/>
          <w:sz w:val="22"/>
          <w:szCs w:val="22"/>
        </w:rPr>
        <w:t xml:space="preserve">y. Dokumenty podľa ods. 1 písm. a), c) a d) tohto článku </w:t>
      </w:r>
      <w:r w:rsidR="009C0AC4">
        <w:rPr>
          <w:rFonts w:ascii="Arial Narrow" w:hAnsi="Arial Narrow"/>
          <w:spacing w:val="-4"/>
          <w:sz w:val="22"/>
          <w:szCs w:val="22"/>
        </w:rPr>
        <w:t>dohod</w:t>
      </w:r>
      <w:r w:rsidRPr="00A80D68">
        <w:rPr>
          <w:rFonts w:ascii="Arial Narrow" w:hAnsi="Arial Narrow"/>
          <w:spacing w:val="-4"/>
          <w:sz w:val="22"/>
          <w:szCs w:val="22"/>
        </w:rPr>
        <w:t>y budú doručené predávajúcim na jeho vlastné náklady kupujúcemu na adresu Prezídium Policajného zboru, Odbor dokladov a evidencií, Račianska 45, 812 72 Bratislava do rúk riaditeľa Odboru dokladov a evidencií Prezídia Policajného zboru, riadne zabalené v exportnom balení zabezpečujúcom ich proti poškodeniu, zničeniu, odcudzeniu a sprístupneniu tretím neoprávneným osobám  počas ich prepravy na adresu Prezídium Policajného zboru, Odbor dokladov a evidencií, Račianska 45, 812 72 Bratislava.</w:t>
      </w:r>
    </w:p>
    <w:p w14:paraId="1254778F" w14:textId="41984F93" w:rsidR="001B39CB" w:rsidRDefault="001B39CB" w:rsidP="0034592B">
      <w:pPr>
        <w:widowControl w:val="0"/>
        <w:numPr>
          <w:ilvl w:val="0"/>
          <w:numId w:val="63"/>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Kupujúci je pri prvej dodávke čistopisov na základe oznámenia predávajúceho podľa ods. 2 tohto článku </w:t>
      </w:r>
      <w:r w:rsidR="009C0AC4">
        <w:rPr>
          <w:rFonts w:ascii="Arial Narrow" w:hAnsi="Arial Narrow"/>
          <w:spacing w:val="-4"/>
          <w:sz w:val="22"/>
          <w:szCs w:val="22"/>
        </w:rPr>
        <w:t>dohod</w:t>
      </w:r>
      <w:r>
        <w:rPr>
          <w:rFonts w:ascii="Arial Narrow" w:hAnsi="Arial Narrow"/>
          <w:spacing w:val="-4"/>
          <w:sz w:val="22"/>
          <w:szCs w:val="22"/>
        </w:rPr>
        <w:t xml:space="preserve">y povinný zabezpečiť účasť svojich zástupcov v mieste výroby čistopisov v deň predpokladaného schválenia jednotlivého kroku výroby podľa ods.1 písm. b) tohto článku </w:t>
      </w:r>
      <w:r w:rsidR="009C0AC4">
        <w:rPr>
          <w:rFonts w:ascii="Arial Narrow" w:hAnsi="Arial Narrow"/>
          <w:spacing w:val="-4"/>
          <w:sz w:val="22"/>
          <w:szCs w:val="22"/>
        </w:rPr>
        <w:t>dohod</w:t>
      </w:r>
      <w:r>
        <w:rPr>
          <w:rFonts w:ascii="Arial Narrow" w:hAnsi="Arial Narrow"/>
          <w:spacing w:val="-4"/>
          <w:sz w:val="22"/>
          <w:szCs w:val="22"/>
        </w:rPr>
        <w:t>y uvedenom v oznámení podľa ods.</w:t>
      </w:r>
      <w:r w:rsidR="009C0AC4">
        <w:rPr>
          <w:rFonts w:ascii="Arial Narrow" w:hAnsi="Arial Narrow"/>
          <w:spacing w:val="-4"/>
          <w:sz w:val="22"/>
          <w:szCs w:val="22"/>
        </w:rPr>
        <w:t xml:space="preserve"> </w:t>
      </w:r>
      <w:r>
        <w:rPr>
          <w:rFonts w:ascii="Arial Narrow" w:hAnsi="Arial Narrow"/>
          <w:spacing w:val="-4"/>
          <w:sz w:val="22"/>
          <w:szCs w:val="22"/>
        </w:rPr>
        <w:t xml:space="preserve">2 tohto článku </w:t>
      </w:r>
      <w:r w:rsidR="009C0AC4">
        <w:rPr>
          <w:rFonts w:ascii="Arial Narrow" w:hAnsi="Arial Narrow"/>
          <w:spacing w:val="-4"/>
          <w:sz w:val="22"/>
          <w:szCs w:val="22"/>
        </w:rPr>
        <w:t>dohod</w:t>
      </w:r>
      <w:r>
        <w:rPr>
          <w:rFonts w:ascii="Arial Narrow" w:hAnsi="Arial Narrow"/>
          <w:spacing w:val="-4"/>
          <w:sz w:val="22"/>
          <w:szCs w:val="22"/>
        </w:rPr>
        <w:t>y .</w:t>
      </w:r>
    </w:p>
    <w:p w14:paraId="4D7B65CA" w14:textId="77777777" w:rsidR="001B39CB" w:rsidRDefault="001B39CB" w:rsidP="0034592B">
      <w:pPr>
        <w:widowControl w:val="0"/>
        <w:numPr>
          <w:ilvl w:val="0"/>
          <w:numId w:val="63"/>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Kupujúci je pri prvej dodávke čistopisov povinný oznámiť predávajúcemu, či schvaľuje jednotlivý krok výroby alebo mu oznámiť svoje námietky k takémuto jednotlivému kroku výroby nasledovne:</w:t>
      </w:r>
    </w:p>
    <w:p w14:paraId="11FCE31B" w14:textId="0B319A2A" w:rsidR="001B39CB" w:rsidRDefault="001B39CB" w:rsidP="0034592B">
      <w:pPr>
        <w:pStyle w:val="Odsekzoznamu"/>
        <w:widowControl w:val="0"/>
        <w:numPr>
          <w:ilvl w:val="0"/>
          <w:numId w:val="74"/>
        </w:numPr>
        <w:shd w:val="clear" w:color="auto" w:fill="FFFFFF"/>
        <w:tabs>
          <w:tab w:val="clear" w:pos="2160"/>
          <w:tab w:val="clear" w:pos="2880"/>
          <w:tab w:val="clear" w:pos="4500"/>
        </w:tabs>
        <w:autoSpaceDE w:val="0"/>
        <w:autoSpaceDN w:val="0"/>
        <w:adjustRightInd w:val="0"/>
        <w:ind w:left="568"/>
        <w:contextualSpacing/>
        <w:jc w:val="both"/>
        <w:rPr>
          <w:rFonts w:ascii="Arial Narrow" w:hAnsi="Arial Narrow"/>
          <w:sz w:val="22"/>
          <w:szCs w:val="22"/>
        </w:rPr>
      </w:pPr>
      <w:r>
        <w:rPr>
          <w:rFonts w:ascii="Arial Narrow" w:hAnsi="Arial Narrow"/>
          <w:sz w:val="22"/>
          <w:szCs w:val="22"/>
        </w:rPr>
        <w:t xml:space="preserve">ak ide o jednotlivý krok výroby podľa ods. 1 písm. b) tohto článku </w:t>
      </w:r>
      <w:r w:rsidR="009C0AC4">
        <w:rPr>
          <w:rFonts w:ascii="Arial Narrow" w:hAnsi="Arial Narrow"/>
          <w:sz w:val="22"/>
          <w:szCs w:val="22"/>
        </w:rPr>
        <w:t>dohod</w:t>
      </w:r>
      <w:r>
        <w:rPr>
          <w:rFonts w:ascii="Arial Narrow" w:hAnsi="Arial Narrow"/>
          <w:sz w:val="22"/>
          <w:szCs w:val="22"/>
        </w:rPr>
        <w:t xml:space="preserve">y, okamžite po predložení kupujúcemu na jeho schválenie, </w:t>
      </w:r>
    </w:p>
    <w:p w14:paraId="2DA14BCA" w14:textId="08F3F5FB" w:rsidR="001B39CB" w:rsidRDefault="001B39CB" w:rsidP="0034592B">
      <w:pPr>
        <w:pStyle w:val="Odsekzoznamu"/>
        <w:widowControl w:val="0"/>
        <w:numPr>
          <w:ilvl w:val="0"/>
          <w:numId w:val="74"/>
        </w:numPr>
        <w:shd w:val="clear" w:color="auto" w:fill="FFFFFF"/>
        <w:tabs>
          <w:tab w:val="clear" w:pos="2160"/>
          <w:tab w:val="clear" w:pos="2880"/>
          <w:tab w:val="clear" w:pos="4500"/>
        </w:tabs>
        <w:autoSpaceDE w:val="0"/>
        <w:autoSpaceDN w:val="0"/>
        <w:adjustRightInd w:val="0"/>
        <w:ind w:left="568"/>
        <w:contextualSpacing/>
        <w:jc w:val="both"/>
        <w:rPr>
          <w:rFonts w:ascii="Arial Narrow" w:hAnsi="Arial Narrow"/>
          <w:sz w:val="22"/>
          <w:szCs w:val="22"/>
        </w:rPr>
      </w:pPr>
      <w:r>
        <w:rPr>
          <w:rFonts w:ascii="Arial Narrow" w:hAnsi="Arial Narrow"/>
          <w:sz w:val="22"/>
          <w:szCs w:val="22"/>
        </w:rPr>
        <w:t xml:space="preserve">ak ide o jednotlivý krok výroby podľa ods. 1 písm. a) tohto článku </w:t>
      </w:r>
      <w:r w:rsidR="009C0AC4">
        <w:rPr>
          <w:rFonts w:ascii="Arial Narrow" w:hAnsi="Arial Narrow"/>
          <w:sz w:val="22"/>
          <w:szCs w:val="22"/>
        </w:rPr>
        <w:t>dohod</w:t>
      </w:r>
      <w:r>
        <w:rPr>
          <w:rFonts w:ascii="Arial Narrow" w:hAnsi="Arial Narrow"/>
          <w:sz w:val="22"/>
          <w:szCs w:val="22"/>
        </w:rPr>
        <w:t>y, do</w:t>
      </w:r>
      <w:r w:rsidR="009C0AC4">
        <w:rPr>
          <w:rFonts w:ascii="Arial Narrow" w:hAnsi="Arial Narrow"/>
          <w:sz w:val="22"/>
          <w:szCs w:val="22"/>
        </w:rPr>
        <w:t xml:space="preserve"> dvoch</w:t>
      </w:r>
      <w:r>
        <w:rPr>
          <w:rFonts w:ascii="Arial Narrow" w:hAnsi="Arial Narrow"/>
          <w:sz w:val="22"/>
          <w:szCs w:val="22"/>
        </w:rPr>
        <w:t xml:space="preserve"> </w:t>
      </w:r>
      <w:r w:rsidR="009C0AC4">
        <w:rPr>
          <w:rFonts w:ascii="Arial Narrow" w:hAnsi="Arial Narrow"/>
          <w:sz w:val="22"/>
          <w:szCs w:val="22"/>
        </w:rPr>
        <w:t>(</w:t>
      </w:r>
      <w:r>
        <w:rPr>
          <w:rFonts w:ascii="Arial Narrow" w:hAnsi="Arial Narrow"/>
          <w:sz w:val="22"/>
          <w:szCs w:val="22"/>
        </w:rPr>
        <w:t>2</w:t>
      </w:r>
      <w:r w:rsidR="009C0AC4">
        <w:rPr>
          <w:rFonts w:ascii="Arial Narrow" w:hAnsi="Arial Narrow"/>
          <w:sz w:val="22"/>
          <w:szCs w:val="22"/>
        </w:rPr>
        <w:t>)</w:t>
      </w:r>
      <w:r>
        <w:rPr>
          <w:rFonts w:ascii="Arial Narrow" w:hAnsi="Arial Narrow"/>
          <w:sz w:val="22"/>
          <w:szCs w:val="22"/>
        </w:rPr>
        <w:t xml:space="preserve"> pracovných dní odo dňa predloženia kupujúcemu na jeho schválenie,</w:t>
      </w:r>
    </w:p>
    <w:p w14:paraId="1FE55B14" w14:textId="659C50D4" w:rsidR="001B39CB" w:rsidRDefault="001B39CB" w:rsidP="0034592B">
      <w:pPr>
        <w:pStyle w:val="Odsekzoznamu"/>
        <w:widowControl w:val="0"/>
        <w:numPr>
          <w:ilvl w:val="0"/>
          <w:numId w:val="74"/>
        </w:numPr>
        <w:shd w:val="clear" w:color="auto" w:fill="FFFFFF"/>
        <w:tabs>
          <w:tab w:val="clear" w:pos="2160"/>
          <w:tab w:val="clear" w:pos="2880"/>
          <w:tab w:val="clear" w:pos="4500"/>
        </w:tabs>
        <w:autoSpaceDE w:val="0"/>
        <w:autoSpaceDN w:val="0"/>
        <w:adjustRightInd w:val="0"/>
        <w:ind w:left="568"/>
        <w:contextualSpacing/>
        <w:jc w:val="both"/>
        <w:rPr>
          <w:rFonts w:ascii="Arial Narrow" w:hAnsi="Arial Narrow"/>
          <w:sz w:val="22"/>
          <w:szCs w:val="22"/>
        </w:rPr>
      </w:pPr>
      <w:r>
        <w:rPr>
          <w:rFonts w:ascii="Arial Narrow" w:hAnsi="Arial Narrow"/>
          <w:sz w:val="22"/>
          <w:szCs w:val="22"/>
        </w:rPr>
        <w:t xml:space="preserve">ak ide o jednotlivý krok výroby podľa ods. 1 písm. c) a d) tohto článku </w:t>
      </w:r>
      <w:r w:rsidR="009C0AC4">
        <w:rPr>
          <w:rFonts w:ascii="Arial Narrow" w:hAnsi="Arial Narrow"/>
          <w:sz w:val="22"/>
          <w:szCs w:val="22"/>
        </w:rPr>
        <w:t>dohod</w:t>
      </w:r>
      <w:r>
        <w:rPr>
          <w:rFonts w:ascii="Arial Narrow" w:hAnsi="Arial Narrow"/>
          <w:sz w:val="22"/>
          <w:szCs w:val="22"/>
        </w:rPr>
        <w:t>y, do</w:t>
      </w:r>
      <w:r w:rsidR="009C0AC4">
        <w:rPr>
          <w:rFonts w:ascii="Arial Narrow" w:hAnsi="Arial Narrow"/>
          <w:sz w:val="22"/>
          <w:szCs w:val="22"/>
        </w:rPr>
        <w:t xml:space="preserve"> šiestich (</w:t>
      </w:r>
      <w:r>
        <w:rPr>
          <w:rFonts w:ascii="Arial Narrow" w:hAnsi="Arial Narrow"/>
          <w:sz w:val="22"/>
          <w:szCs w:val="22"/>
        </w:rPr>
        <w:t>6</w:t>
      </w:r>
      <w:r w:rsidR="009C0AC4">
        <w:rPr>
          <w:rFonts w:ascii="Arial Narrow" w:hAnsi="Arial Narrow"/>
          <w:sz w:val="22"/>
          <w:szCs w:val="22"/>
        </w:rPr>
        <w:t>)</w:t>
      </w:r>
      <w:r>
        <w:rPr>
          <w:rFonts w:ascii="Arial Narrow" w:hAnsi="Arial Narrow"/>
          <w:sz w:val="22"/>
          <w:szCs w:val="22"/>
        </w:rPr>
        <w:t xml:space="preserve">  pracovných dní odo dňa predloženia kupujúcemu na jeho schválenie.</w:t>
      </w:r>
    </w:p>
    <w:p w14:paraId="3CE3C7D0" w14:textId="38D5BD77" w:rsidR="001B39CB" w:rsidRDefault="001B39CB" w:rsidP="0034592B">
      <w:pPr>
        <w:widowControl w:val="0"/>
        <w:numPr>
          <w:ilvl w:val="0"/>
          <w:numId w:val="63"/>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O dobu omeškania kupujúceho s oznámením </w:t>
      </w:r>
      <w:r w:rsidRPr="00221F2D">
        <w:rPr>
          <w:rFonts w:ascii="Arial Narrow" w:hAnsi="Arial Narrow"/>
          <w:spacing w:val="-4"/>
          <w:sz w:val="22"/>
          <w:szCs w:val="22"/>
        </w:rPr>
        <w:t>podľa ods. 4</w:t>
      </w:r>
      <w:r>
        <w:rPr>
          <w:rFonts w:ascii="Arial Narrow" w:hAnsi="Arial Narrow"/>
          <w:spacing w:val="-4"/>
          <w:sz w:val="22"/>
          <w:szCs w:val="22"/>
        </w:rPr>
        <w:t xml:space="preserve"> tohto článku </w:t>
      </w:r>
      <w:r w:rsidR="009C0AC4">
        <w:rPr>
          <w:rFonts w:ascii="Arial Narrow" w:hAnsi="Arial Narrow"/>
          <w:spacing w:val="-4"/>
          <w:sz w:val="22"/>
          <w:szCs w:val="22"/>
        </w:rPr>
        <w:t>dohod</w:t>
      </w:r>
      <w:r>
        <w:rPr>
          <w:rFonts w:ascii="Arial Narrow" w:hAnsi="Arial Narrow"/>
          <w:spacing w:val="-4"/>
          <w:sz w:val="22"/>
          <w:szCs w:val="22"/>
        </w:rPr>
        <w:t>y</w:t>
      </w:r>
      <w:r w:rsidRPr="00221F2D">
        <w:rPr>
          <w:rFonts w:ascii="Arial Narrow" w:hAnsi="Arial Narrow"/>
          <w:spacing w:val="-4"/>
          <w:sz w:val="22"/>
          <w:szCs w:val="22"/>
        </w:rPr>
        <w:t>,</w:t>
      </w:r>
      <w:r>
        <w:rPr>
          <w:rFonts w:ascii="Arial Narrow" w:hAnsi="Arial Narrow"/>
          <w:spacing w:val="-4"/>
          <w:sz w:val="22"/>
          <w:szCs w:val="22"/>
        </w:rPr>
        <w:t xml:space="preserve"> s výnimkou prípadu omeškania v súvislosti s nedostatkami/vadami jednotlivých krokov výroby, sa predlžuje dodacia lehota prvej dodávky čistopisov. </w:t>
      </w:r>
    </w:p>
    <w:p w14:paraId="09753D39" w14:textId="7AD26002" w:rsidR="001B39CB" w:rsidRDefault="001B39CB" w:rsidP="0034592B">
      <w:pPr>
        <w:widowControl w:val="0"/>
        <w:numPr>
          <w:ilvl w:val="0"/>
          <w:numId w:val="63"/>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lastRenderedPageBreak/>
        <w:t xml:space="preserve">Predávajúci je pri prvej dodávke čistopisov povinný do </w:t>
      </w:r>
      <w:r w:rsidR="009C0AC4">
        <w:rPr>
          <w:rFonts w:ascii="Arial Narrow" w:hAnsi="Arial Narrow"/>
          <w:spacing w:val="-4"/>
          <w:sz w:val="22"/>
          <w:szCs w:val="22"/>
        </w:rPr>
        <w:t>troch (</w:t>
      </w:r>
      <w:r>
        <w:rPr>
          <w:rFonts w:ascii="Arial Narrow" w:hAnsi="Arial Narrow"/>
          <w:spacing w:val="-4"/>
          <w:sz w:val="22"/>
          <w:szCs w:val="22"/>
        </w:rPr>
        <w:t>3</w:t>
      </w:r>
      <w:r w:rsidR="009C0AC4">
        <w:rPr>
          <w:rFonts w:ascii="Arial Narrow" w:hAnsi="Arial Narrow"/>
          <w:spacing w:val="-4"/>
          <w:sz w:val="22"/>
          <w:szCs w:val="22"/>
        </w:rPr>
        <w:t>)</w:t>
      </w:r>
      <w:r>
        <w:rPr>
          <w:rFonts w:ascii="Arial Narrow" w:hAnsi="Arial Narrow"/>
          <w:spacing w:val="-4"/>
          <w:sz w:val="22"/>
          <w:szCs w:val="22"/>
        </w:rPr>
        <w:t xml:space="preserve"> pracovných dní odo dňa doručenia námietok kupujúceho podľa ods. 4 tohto článku </w:t>
      </w:r>
      <w:r w:rsidR="009C0AC4">
        <w:rPr>
          <w:rFonts w:ascii="Arial Narrow" w:hAnsi="Arial Narrow"/>
          <w:spacing w:val="-4"/>
          <w:sz w:val="22"/>
          <w:szCs w:val="22"/>
        </w:rPr>
        <w:t>dohod</w:t>
      </w:r>
      <w:r>
        <w:rPr>
          <w:rFonts w:ascii="Arial Narrow" w:hAnsi="Arial Narrow"/>
          <w:spacing w:val="-4"/>
          <w:sz w:val="22"/>
          <w:szCs w:val="22"/>
        </w:rPr>
        <w:t xml:space="preserve">y  upraviť jednotlivé kroky výroby v súlade s námietkami kupujúceho a predložiť ich opätovne kupujúcemu na schválenie; tento postup sa opakuje, kým kupujúci neschváli jednotlivý krok výroby. Predávajúci je však pri prvej dodávke čistopisov povinný bez zbytočného odkladu upozorniť kupujúceho na nevhodnú povahu jeho pokynov, ak mohol túto nevhodnosť zistiť pri vynaložení odbornej starostlivosti a je povinný postupovať podľa takýchto nevhodných pokynov len, ak kupujúci napriek upozorneniu zo strany predávajúceho na nevhodných pokynoch písomne trval. Schválené jednotlivé kroky výroby budú podpísané obidvoma zmluvnými stranami a uložené u kupujúceho. Ak to povaha schválených a obidvoma zmluvnými stranami podpísaných jednotlivých krokov výroby pripúšťa, tieto budú uložené v jednom vyhotovení aj u predávajúceho. </w:t>
      </w:r>
    </w:p>
    <w:p w14:paraId="71BA7232" w14:textId="73BA2E80" w:rsidR="001B39CB" w:rsidRDefault="001B39CB" w:rsidP="0034592B">
      <w:pPr>
        <w:widowControl w:val="0"/>
        <w:numPr>
          <w:ilvl w:val="0"/>
          <w:numId w:val="63"/>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Schválenými jednotlivými krokmi výroby je predávajúci viazaný pri nasledujúcich výrobných krokoch, a to nielen pri prvej dodávke čistopisov, ale aj pri každej ďalšej dodávke čistopisov príslušného dokladu počas</w:t>
      </w:r>
      <w:r w:rsidR="009C0AC4">
        <w:rPr>
          <w:rFonts w:ascii="Arial Narrow" w:hAnsi="Arial Narrow"/>
          <w:spacing w:val="-4"/>
          <w:sz w:val="22"/>
          <w:szCs w:val="22"/>
        </w:rPr>
        <w:t xml:space="preserve"> doby</w:t>
      </w:r>
      <w:r>
        <w:rPr>
          <w:rFonts w:ascii="Arial Narrow" w:hAnsi="Arial Narrow"/>
          <w:spacing w:val="-4"/>
          <w:sz w:val="22"/>
          <w:szCs w:val="22"/>
        </w:rPr>
        <w:t xml:space="preserve"> trvania tejto </w:t>
      </w:r>
      <w:r w:rsidR="009C0AC4">
        <w:rPr>
          <w:rFonts w:ascii="Arial Narrow" w:hAnsi="Arial Narrow"/>
          <w:spacing w:val="-4"/>
          <w:sz w:val="22"/>
          <w:szCs w:val="22"/>
        </w:rPr>
        <w:t>dohod</w:t>
      </w:r>
      <w:r>
        <w:rPr>
          <w:rFonts w:ascii="Arial Narrow" w:hAnsi="Arial Narrow"/>
          <w:spacing w:val="-4"/>
          <w:sz w:val="22"/>
          <w:szCs w:val="22"/>
        </w:rPr>
        <w:t xml:space="preserve">y. </w:t>
      </w:r>
    </w:p>
    <w:p w14:paraId="18BBD4BD" w14:textId="619ED3A4" w:rsidR="001B39CB" w:rsidRDefault="001B39CB" w:rsidP="0034592B">
      <w:pPr>
        <w:widowControl w:val="0"/>
        <w:numPr>
          <w:ilvl w:val="0"/>
          <w:numId w:val="63"/>
        </w:numPr>
        <w:shd w:val="clear" w:color="auto" w:fill="FFFFFF"/>
        <w:tabs>
          <w:tab w:val="clear" w:pos="2160"/>
          <w:tab w:val="clear" w:pos="2880"/>
          <w:tab w:val="clear" w:pos="4500"/>
          <w:tab w:val="left" w:pos="567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Schválenie jednotlivých krokov výroby zo strany kupujúceho podľa tohto článku v žiadnom smere nezbavuje predávajúceho  plnej zodpovednosti za to, že čistopisy budú vyrobené v akosti a vyhotovení v súlade s touto </w:t>
      </w:r>
      <w:r w:rsidR="009C0AC4">
        <w:rPr>
          <w:rFonts w:ascii="Arial Narrow" w:hAnsi="Arial Narrow"/>
          <w:spacing w:val="-4"/>
          <w:sz w:val="22"/>
          <w:szCs w:val="22"/>
        </w:rPr>
        <w:t>dohodo</w:t>
      </w:r>
      <w:r>
        <w:rPr>
          <w:rFonts w:ascii="Arial Narrow" w:hAnsi="Arial Narrow"/>
          <w:spacing w:val="-4"/>
          <w:sz w:val="22"/>
          <w:szCs w:val="22"/>
        </w:rPr>
        <w:t>u (čl.</w:t>
      </w:r>
      <w:r w:rsidR="007D5DE8">
        <w:rPr>
          <w:rFonts w:ascii="Arial Narrow" w:hAnsi="Arial Narrow"/>
          <w:spacing w:val="-4"/>
          <w:sz w:val="22"/>
          <w:szCs w:val="22"/>
        </w:rPr>
        <w:t xml:space="preserve"> </w:t>
      </w:r>
      <w:r>
        <w:rPr>
          <w:rFonts w:ascii="Arial Narrow" w:hAnsi="Arial Narrow"/>
          <w:spacing w:val="-4"/>
          <w:sz w:val="22"/>
          <w:szCs w:val="22"/>
        </w:rPr>
        <w:t xml:space="preserve">III tejto zmluvy a Príloha č. 1 tejto </w:t>
      </w:r>
      <w:r w:rsidR="009C0AC4">
        <w:rPr>
          <w:rFonts w:ascii="Arial Narrow" w:hAnsi="Arial Narrow"/>
          <w:spacing w:val="-4"/>
          <w:sz w:val="22"/>
          <w:szCs w:val="22"/>
        </w:rPr>
        <w:t>dohod</w:t>
      </w:r>
      <w:r>
        <w:rPr>
          <w:rFonts w:ascii="Arial Narrow" w:hAnsi="Arial Narrow"/>
          <w:spacing w:val="-4"/>
          <w:sz w:val="22"/>
          <w:szCs w:val="22"/>
        </w:rPr>
        <w:t>y), a to nielen pri prvej dodávke čistopisov, ale aj pri každej ďalšej dodávke čistopisov počas</w:t>
      </w:r>
      <w:r w:rsidR="009C0AC4">
        <w:rPr>
          <w:rFonts w:ascii="Arial Narrow" w:hAnsi="Arial Narrow"/>
          <w:spacing w:val="-4"/>
          <w:sz w:val="22"/>
          <w:szCs w:val="22"/>
        </w:rPr>
        <w:t xml:space="preserve"> doby</w:t>
      </w:r>
      <w:r>
        <w:rPr>
          <w:rFonts w:ascii="Arial Narrow" w:hAnsi="Arial Narrow"/>
          <w:spacing w:val="-4"/>
          <w:sz w:val="22"/>
          <w:szCs w:val="22"/>
        </w:rPr>
        <w:t xml:space="preserve"> trvania tejto </w:t>
      </w:r>
      <w:r w:rsidR="009C0AC4">
        <w:rPr>
          <w:rFonts w:ascii="Arial Narrow" w:hAnsi="Arial Narrow"/>
          <w:spacing w:val="-4"/>
          <w:sz w:val="22"/>
          <w:szCs w:val="22"/>
        </w:rPr>
        <w:t>dohod</w:t>
      </w:r>
      <w:r>
        <w:rPr>
          <w:rFonts w:ascii="Arial Narrow" w:hAnsi="Arial Narrow"/>
          <w:spacing w:val="-4"/>
          <w:sz w:val="22"/>
          <w:szCs w:val="22"/>
        </w:rPr>
        <w:t xml:space="preserve">y. Predávajúci však nezodpovedá za vady čistopisov spôsobené dodržaním nevhodných pokynov kupujúceho v rozpore s ustanoveniami tejto </w:t>
      </w:r>
      <w:r w:rsidR="009C0AC4">
        <w:rPr>
          <w:rFonts w:ascii="Arial Narrow" w:hAnsi="Arial Narrow"/>
          <w:spacing w:val="-4"/>
          <w:sz w:val="22"/>
          <w:szCs w:val="22"/>
        </w:rPr>
        <w:t>dohod</w:t>
      </w:r>
      <w:r>
        <w:rPr>
          <w:rFonts w:ascii="Arial Narrow" w:hAnsi="Arial Narrow"/>
          <w:spacing w:val="-4"/>
          <w:sz w:val="22"/>
          <w:szCs w:val="22"/>
        </w:rPr>
        <w:t xml:space="preserve">y, na ktorých nevhodnosť predávajúci kupujúceho písomne upozornil, avšak kupujúci písomne trval na ich dodržaní.  </w:t>
      </w:r>
    </w:p>
    <w:p w14:paraId="78DD11C7" w14:textId="252A2295" w:rsidR="001B39CB" w:rsidRDefault="001B39CB" w:rsidP="0034592B">
      <w:pPr>
        <w:widowControl w:val="0"/>
        <w:numPr>
          <w:ilvl w:val="0"/>
          <w:numId w:val="63"/>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V prípade omeškania predávajúceho s riadnym a včasným splnením ktorejkoľvek povinnosti podľa ods.1 alebo ods. 6  tohto článku </w:t>
      </w:r>
      <w:r w:rsidR="009C0AC4">
        <w:rPr>
          <w:rFonts w:ascii="Arial Narrow" w:hAnsi="Arial Narrow"/>
          <w:spacing w:val="-4"/>
          <w:sz w:val="22"/>
          <w:szCs w:val="22"/>
        </w:rPr>
        <w:t>dohod</w:t>
      </w:r>
      <w:r>
        <w:rPr>
          <w:rFonts w:ascii="Arial Narrow" w:hAnsi="Arial Narrow"/>
          <w:spacing w:val="-4"/>
          <w:sz w:val="22"/>
          <w:szCs w:val="22"/>
        </w:rPr>
        <w:t xml:space="preserve">y  ohľadom ktoréhokoľvek jednotlivého kroku výroby, bude predávajúci povinný zaplatiť kupujúcemu zmluvnú pokutu vo </w:t>
      </w:r>
      <w:r w:rsidRPr="00FE3F54">
        <w:rPr>
          <w:rFonts w:ascii="Arial Narrow" w:hAnsi="Arial Narrow"/>
          <w:spacing w:val="-4"/>
          <w:sz w:val="22"/>
          <w:szCs w:val="22"/>
        </w:rPr>
        <w:t xml:space="preserve">výške </w:t>
      </w:r>
      <w:r w:rsidR="00855A28" w:rsidRPr="00FE3F54">
        <w:rPr>
          <w:rFonts w:ascii="Arial Narrow" w:hAnsi="Arial Narrow"/>
          <w:spacing w:val="-4"/>
          <w:sz w:val="22"/>
          <w:szCs w:val="22"/>
        </w:rPr>
        <w:t>0,</w:t>
      </w:r>
      <w:r w:rsidR="00E94F2C" w:rsidRPr="00FE3F54">
        <w:rPr>
          <w:rFonts w:ascii="Arial Narrow" w:hAnsi="Arial Narrow"/>
          <w:spacing w:val="-4"/>
          <w:sz w:val="22"/>
          <w:szCs w:val="22"/>
        </w:rPr>
        <w:t>0</w:t>
      </w:r>
      <w:r w:rsidR="00855A28" w:rsidRPr="00FE3F54">
        <w:rPr>
          <w:rFonts w:ascii="Arial Narrow" w:hAnsi="Arial Narrow"/>
          <w:spacing w:val="-4"/>
          <w:sz w:val="22"/>
          <w:szCs w:val="22"/>
        </w:rPr>
        <w:t>5 %</w:t>
      </w:r>
      <w:r w:rsidRPr="00FE3F54">
        <w:rPr>
          <w:rFonts w:ascii="Arial Narrow" w:hAnsi="Arial Narrow"/>
          <w:spacing w:val="-4"/>
          <w:sz w:val="22"/>
          <w:szCs w:val="22"/>
        </w:rPr>
        <w:t xml:space="preserve"> </w:t>
      </w:r>
      <w:r w:rsidR="005A27F5" w:rsidRPr="00FE3F54">
        <w:rPr>
          <w:rFonts w:ascii="Arial Narrow" w:hAnsi="Arial Narrow"/>
          <w:spacing w:val="-4"/>
          <w:sz w:val="22"/>
          <w:szCs w:val="22"/>
        </w:rPr>
        <w:t xml:space="preserve">z kúpnej ceny prvej dodávky čistopisov vrátane DPH </w:t>
      </w:r>
      <w:r>
        <w:rPr>
          <w:rFonts w:ascii="Arial Narrow" w:hAnsi="Arial Narrow"/>
          <w:spacing w:val="-4"/>
          <w:sz w:val="22"/>
          <w:szCs w:val="22"/>
        </w:rPr>
        <w:t>za každý ukončený deň omeškania.</w:t>
      </w:r>
    </w:p>
    <w:p w14:paraId="53FFE532" w14:textId="1F90B949" w:rsidR="00EB3EFA" w:rsidRDefault="001B39CB" w:rsidP="0034592B">
      <w:pPr>
        <w:widowControl w:val="0"/>
        <w:numPr>
          <w:ilvl w:val="0"/>
          <w:numId w:val="63"/>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Ak predávajúci poruší ktorúkoľvek povinnosť podľa ods. 1, 2, 6 alebo 7 tohto článku </w:t>
      </w:r>
      <w:r w:rsidR="009C0AC4">
        <w:rPr>
          <w:rFonts w:ascii="Arial Narrow" w:hAnsi="Arial Narrow"/>
          <w:spacing w:val="-4"/>
          <w:sz w:val="22"/>
          <w:szCs w:val="22"/>
        </w:rPr>
        <w:t>dohody</w:t>
      </w:r>
      <w:r>
        <w:rPr>
          <w:rFonts w:ascii="Arial Narrow" w:hAnsi="Arial Narrow"/>
          <w:spacing w:val="-4"/>
          <w:sz w:val="22"/>
          <w:szCs w:val="22"/>
        </w:rPr>
        <w:t xml:space="preserve">, kupujúci má právo odstúpiť od celej tejto </w:t>
      </w:r>
      <w:r w:rsidR="009C0AC4">
        <w:rPr>
          <w:rFonts w:ascii="Arial Narrow" w:hAnsi="Arial Narrow"/>
          <w:spacing w:val="-4"/>
          <w:sz w:val="22"/>
          <w:szCs w:val="22"/>
        </w:rPr>
        <w:t>dohod</w:t>
      </w:r>
      <w:r>
        <w:rPr>
          <w:rFonts w:ascii="Arial Narrow" w:hAnsi="Arial Narrow"/>
          <w:spacing w:val="-4"/>
          <w:sz w:val="22"/>
          <w:szCs w:val="22"/>
        </w:rPr>
        <w:t>y a/alebo od príslušnej realizačnej zmluvy</w:t>
      </w:r>
      <w:r w:rsidR="00E809F0">
        <w:rPr>
          <w:rFonts w:ascii="Arial Narrow" w:hAnsi="Arial Narrow"/>
          <w:spacing w:val="-4"/>
          <w:sz w:val="22"/>
          <w:szCs w:val="22"/>
        </w:rPr>
        <w:t>.</w:t>
      </w:r>
    </w:p>
    <w:p w14:paraId="1B088A34" w14:textId="21A98CD7" w:rsidR="00EB3EFA" w:rsidRPr="00FE3F54" w:rsidRDefault="009954BC" w:rsidP="0034592B">
      <w:pPr>
        <w:widowControl w:val="0"/>
        <w:numPr>
          <w:ilvl w:val="0"/>
          <w:numId w:val="63"/>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sidRPr="00FE3F54">
        <w:rPr>
          <w:rFonts w:ascii="Arial Narrow" w:hAnsi="Arial Narrow"/>
          <w:spacing w:val="-4"/>
          <w:sz w:val="22"/>
          <w:szCs w:val="22"/>
        </w:rPr>
        <w:t>Zmluvné strany sa dohodli, že kupujúci je oprávnený jednostranným právnym úkonom doručeným predávajúcemu určiť, že aj po uzatvorení druhej a ďalšej realizačnej zmluvy na konkrétny typ dokladu a pred začatím výroby čistopisov tohto konkrétneho dokladu budú zmluvné strany postupovať podľa ods. 1 až 10</w:t>
      </w:r>
      <w:r w:rsidR="009C0AC4">
        <w:rPr>
          <w:rFonts w:ascii="Arial Narrow" w:hAnsi="Arial Narrow"/>
          <w:spacing w:val="-4"/>
          <w:sz w:val="22"/>
          <w:szCs w:val="22"/>
        </w:rPr>
        <w:t xml:space="preserve"> tohto článku dohody</w:t>
      </w:r>
      <w:r w:rsidRPr="00FE3F54">
        <w:rPr>
          <w:rFonts w:ascii="Arial Narrow" w:hAnsi="Arial Narrow"/>
          <w:spacing w:val="-4"/>
          <w:sz w:val="22"/>
          <w:szCs w:val="22"/>
        </w:rPr>
        <w:t xml:space="preserve">, ako aj podľa ďalších ustanovení tejto </w:t>
      </w:r>
      <w:r w:rsidR="009C0AC4">
        <w:rPr>
          <w:rFonts w:ascii="Arial Narrow" w:hAnsi="Arial Narrow"/>
          <w:spacing w:val="-4"/>
          <w:sz w:val="22"/>
          <w:szCs w:val="22"/>
        </w:rPr>
        <w:t>dohod</w:t>
      </w:r>
      <w:r w:rsidRPr="00FE3F54">
        <w:rPr>
          <w:rFonts w:ascii="Arial Narrow" w:hAnsi="Arial Narrow"/>
          <w:spacing w:val="-4"/>
          <w:sz w:val="22"/>
          <w:szCs w:val="22"/>
        </w:rPr>
        <w:t>y, ktoré sa vzťahujú na prvú realizačnú zmluvu a prvú dodávku čistopisov. Zmluvné strany sa dohodli, že ak kupujúci právo podľa prvej vety využije, uplatnia sa ustanovenia ods. 1 až 10</w:t>
      </w:r>
      <w:r w:rsidR="00F26716">
        <w:rPr>
          <w:rFonts w:ascii="Arial Narrow" w:hAnsi="Arial Narrow"/>
          <w:spacing w:val="-4"/>
          <w:sz w:val="22"/>
          <w:szCs w:val="22"/>
        </w:rPr>
        <w:t xml:space="preserve"> tohto článku dohody</w:t>
      </w:r>
      <w:r w:rsidRPr="00FE3F54">
        <w:rPr>
          <w:rFonts w:ascii="Arial Narrow" w:hAnsi="Arial Narrow"/>
          <w:spacing w:val="-4"/>
          <w:sz w:val="22"/>
          <w:szCs w:val="22"/>
        </w:rPr>
        <w:t xml:space="preserve">, ako aj ďalšie ustanovenia tejto </w:t>
      </w:r>
      <w:r w:rsidR="00F26716">
        <w:rPr>
          <w:rFonts w:ascii="Arial Narrow" w:hAnsi="Arial Narrow"/>
          <w:spacing w:val="-4"/>
          <w:sz w:val="22"/>
          <w:szCs w:val="22"/>
        </w:rPr>
        <w:t>dohod</w:t>
      </w:r>
      <w:r w:rsidRPr="00FE3F54">
        <w:rPr>
          <w:rFonts w:ascii="Arial Narrow" w:hAnsi="Arial Narrow"/>
          <w:spacing w:val="-4"/>
          <w:sz w:val="22"/>
          <w:szCs w:val="22"/>
        </w:rPr>
        <w:t>y, ktoré sa vzťahujú na prvú realizačnú zmluvu a prvú dodávku čistopisov, aj na druhú a ďalšiu realizačnú zmluvu na konkrétny typ dokladu a pred začatím výroby čistopisov tohto konkrétneho dokladu.</w:t>
      </w:r>
    </w:p>
    <w:p w14:paraId="31AABAF8" w14:textId="77777777" w:rsidR="009954BC" w:rsidRPr="00FE3F54" w:rsidRDefault="009954BC">
      <w:pPr>
        <w:widowControl w:val="0"/>
        <w:jc w:val="center"/>
        <w:rPr>
          <w:rFonts w:ascii="Arial Narrow" w:hAnsi="Arial Narrow"/>
          <w:b/>
          <w:bCs/>
          <w:sz w:val="22"/>
          <w:szCs w:val="22"/>
        </w:rPr>
      </w:pPr>
    </w:p>
    <w:p w14:paraId="7DD379E8" w14:textId="77777777" w:rsidR="00EB3EFA" w:rsidRDefault="00E809F0">
      <w:pPr>
        <w:widowControl w:val="0"/>
        <w:jc w:val="center"/>
        <w:rPr>
          <w:rFonts w:ascii="Arial Narrow" w:hAnsi="Arial Narrow"/>
          <w:b/>
          <w:bCs/>
          <w:sz w:val="22"/>
          <w:szCs w:val="22"/>
        </w:rPr>
      </w:pPr>
      <w:r>
        <w:rPr>
          <w:rFonts w:ascii="Arial Narrow" w:hAnsi="Arial Narrow"/>
          <w:b/>
          <w:bCs/>
          <w:sz w:val="22"/>
          <w:szCs w:val="22"/>
        </w:rPr>
        <w:t>Článok XI</w:t>
      </w:r>
    </w:p>
    <w:p w14:paraId="34F8B3DD" w14:textId="77777777" w:rsidR="00EB3EFA" w:rsidRDefault="00E809F0">
      <w:pPr>
        <w:widowControl w:val="0"/>
        <w:jc w:val="center"/>
        <w:rPr>
          <w:rFonts w:ascii="Arial Narrow" w:hAnsi="Arial Narrow"/>
          <w:b/>
          <w:bCs/>
          <w:sz w:val="22"/>
          <w:szCs w:val="22"/>
        </w:rPr>
      </w:pPr>
      <w:r>
        <w:rPr>
          <w:rFonts w:ascii="Arial Narrow" w:hAnsi="Arial Narrow"/>
          <w:b/>
          <w:bCs/>
          <w:sz w:val="22"/>
          <w:szCs w:val="22"/>
        </w:rPr>
        <w:t>Specimeny, skúšobné vzory a letáky</w:t>
      </w:r>
    </w:p>
    <w:p w14:paraId="4419056B" w14:textId="77777777" w:rsidR="00EB3EFA" w:rsidRDefault="00EB3EFA">
      <w:pPr>
        <w:widowControl w:val="0"/>
        <w:jc w:val="center"/>
        <w:rPr>
          <w:rFonts w:ascii="Arial Narrow" w:hAnsi="Arial Narrow"/>
          <w:b/>
          <w:bCs/>
          <w:sz w:val="22"/>
          <w:szCs w:val="22"/>
        </w:rPr>
      </w:pPr>
    </w:p>
    <w:p w14:paraId="0EF1B570" w14:textId="008CD094" w:rsidR="001B39CB" w:rsidRPr="00FE3F54" w:rsidRDefault="001B39CB" w:rsidP="0034592B">
      <w:pPr>
        <w:widowControl w:val="0"/>
        <w:numPr>
          <w:ilvl w:val="0"/>
          <w:numId w:val="58"/>
        </w:numPr>
        <w:shd w:val="clear" w:color="auto" w:fill="FFFFFF"/>
        <w:tabs>
          <w:tab w:val="clear" w:pos="2160"/>
          <w:tab w:val="clear" w:pos="2880"/>
          <w:tab w:val="clear" w:pos="4500"/>
          <w:tab w:val="left" w:pos="5812"/>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Predávajúci na svoje náklady </w:t>
      </w:r>
      <w:r w:rsidRPr="00320F59">
        <w:rPr>
          <w:rFonts w:ascii="Arial Narrow" w:hAnsi="Arial Narrow"/>
          <w:spacing w:val="-4"/>
          <w:sz w:val="22"/>
          <w:szCs w:val="22"/>
        </w:rPr>
        <w:t xml:space="preserve">najneskôr jeden </w:t>
      </w:r>
      <w:r w:rsidR="00FB4CD7">
        <w:rPr>
          <w:rFonts w:ascii="Arial Narrow" w:hAnsi="Arial Narrow"/>
          <w:spacing w:val="-4"/>
          <w:sz w:val="22"/>
          <w:szCs w:val="22"/>
        </w:rPr>
        <w:t xml:space="preserve">(1) </w:t>
      </w:r>
      <w:r w:rsidRPr="00320F59">
        <w:rPr>
          <w:rFonts w:ascii="Arial Narrow" w:hAnsi="Arial Narrow"/>
          <w:spacing w:val="-4"/>
          <w:sz w:val="22"/>
          <w:szCs w:val="22"/>
        </w:rPr>
        <w:t>mesiac pred termínom prvej dodávky čistopisov vyrobí a dodá kupujúcemu  na adresu Prezídium Policajného zboru, Odbor dokladov a evidencií, Račianska 45, 812 72 Bratislava do rúk riaditeľa Odboru dokladov a evidencií Prezídia Policajného zboru  najviac 2000 (</w:t>
      </w:r>
      <w:r w:rsidR="00FB4CD7">
        <w:rPr>
          <w:rFonts w:ascii="Arial Narrow" w:hAnsi="Arial Narrow"/>
          <w:spacing w:val="-4"/>
          <w:sz w:val="22"/>
          <w:szCs w:val="22"/>
        </w:rPr>
        <w:t xml:space="preserve">slovom: </w:t>
      </w:r>
      <w:r w:rsidRPr="00320F59">
        <w:rPr>
          <w:rFonts w:ascii="Arial Narrow" w:hAnsi="Arial Narrow"/>
          <w:spacing w:val="-4"/>
          <w:sz w:val="22"/>
          <w:szCs w:val="22"/>
        </w:rPr>
        <w:t xml:space="preserve">dvetisíc) </w:t>
      </w:r>
      <w:r w:rsidRPr="007D5DE8">
        <w:rPr>
          <w:rFonts w:ascii="Arial Narrow" w:hAnsi="Arial Narrow"/>
          <w:b/>
          <w:spacing w:val="-4"/>
          <w:sz w:val="22"/>
          <w:szCs w:val="22"/>
        </w:rPr>
        <w:t>specimenov</w:t>
      </w:r>
      <w:r>
        <w:rPr>
          <w:rFonts w:ascii="Arial Narrow" w:hAnsi="Arial Narrow"/>
          <w:spacing w:val="-4"/>
          <w:sz w:val="22"/>
          <w:szCs w:val="22"/>
        </w:rPr>
        <w:t xml:space="preserve"> príslušného dokladu so sériovým číslom, ktoré tvorí písmeno X na každej pozícii písomného znaku a číslica 0 na každej pozícii číslice v čísle čistopisu, označených textom „SPECIMEN“, vyhotoveným červenou farbou s písmenami 12 mm vysokými  umiestnenými v strede lícnej aj rubovej strany; laserové gravírovanie údajov na specimene zabezpečuje kupujúci. Na dodanie specimenov podľa prvej vety sa ustanovenia čl. III, V, VI a VII tejto </w:t>
      </w:r>
      <w:r w:rsidR="00FB4CD7">
        <w:rPr>
          <w:rFonts w:ascii="Arial Narrow" w:hAnsi="Arial Narrow"/>
          <w:spacing w:val="-4"/>
          <w:sz w:val="22"/>
          <w:szCs w:val="22"/>
        </w:rPr>
        <w:t>dohod</w:t>
      </w:r>
      <w:r>
        <w:rPr>
          <w:rFonts w:ascii="Arial Narrow" w:hAnsi="Arial Narrow"/>
          <w:spacing w:val="-4"/>
          <w:sz w:val="22"/>
          <w:szCs w:val="22"/>
        </w:rPr>
        <w:t>y použijú primerane. V prípade omeškania predávajúceho s </w:t>
      </w:r>
      <w:r w:rsidRPr="00FE3F54">
        <w:rPr>
          <w:rFonts w:ascii="Arial Narrow" w:hAnsi="Arial Narrow"/>
          <w:spacing w:val="-4"/>
          <w:sz w:val="22"/>
          <w:szCs w:val="22"/>
        </w:rPr>
        <w:t>riadnym a včasným dodaním specimenov kupujúcemu bude predávajúci povinný zaplatiť kupujúcemu zmluvnú pokutu vo výške 1</w:t>
      </w:r>
      <w:r w:rsidR="004C212B" w:rsidRPr="00FE3F54">
        <w:rPr>
          <w:rFonts w:ascii="Arial Narrow" w:hAnsi="Arial Narrow"/>
          <w:spacing w:val="-4"/>
          <w:sz w:val="22"/>
          <w:szCs w:val="22"/>
        </w:rPr>
        <w:t xml:space="preserve"> </w:t>
      </w:r>
      <w:r w:rsidRPr="00FE3F54">
        <w:rPr>
          <w:rFonts w:ascii="Arial Narrow" w:hAnsi="Arial Narrow"/>
          <w:spacing w:val="-4"/>
          <w:sz w:val="22"/>
          <w:szCs w:val="22"/>
        </w:rPr>
        <w:t xml:space="preserve">333,- eur </w:t>
      </w:r>
      <w:r w:rsidR="00903A21">
        <w:rPr>
          <w:rFonts w:ascii="Arial Narrow" w:hAnsi="Arial Narrow"/>
          <w:spacing w:val="-4"/>
          <w:sz w:val="22"/>
          <w:szCs w:val="22"/>
        </w:rPr>
        <w:t xml:space="preserve"> (</w:t>
      </w:r>
      <w:r w:rsidR="00FB4CD7">
        <w:rPr>
          <w:rFonts w:ascii="Arial Narrow" w:hAnsi="Arial Narrow"/>
          <w:spacing w:val="-4"/>
          <w:sz w:val="22"/>
          <w:szCs w:val="22"/>
        </w:rPr>
        <w:t xml:space="preserve">slovom: </w:t>
      </w:r>
      <w:r w:rsidR="00903A21">
        <w:rPr>
          <w:rFonts w:ascii="Arial Narrow" w:hAnsi="Arial Narrow"/>
          <w:spacing w:val="-4"/>
          <w:sz w:val="22"/>
          <w:szCs w:val="22"/>
        </w:rPr>
        <w:t xml:space="preserve">jedentisíctristotridsaťtri eur) </w:t>
      </w:r>
      <w:r w:rsidRPr="00FE3F54">
        <w:rPr>
          <w:rFonts w:ascii="Arial Narrow" w:hAnsi="Arial Narrow"/>
          <w:spacing w:val="-4"/>
          <w:sz w:val="22"/>
          <w:szCs w:val="22"/>
        </w:rPr>
        <w:t>za každý ukončený deň omeškania.</w:t>
      </w:r>
    </w:p>
    <w:p w14:paraId="69CA3BD0" w14:textId="35E2E4BE" w:rsidR="001B39CB" w:rsidRPr="00FE3F54" w:rsidRDefault="001B39CB" w:rsidP="0034592B">
      <w:pPr>
        <w:widowControl w:val="0"/>
        <w:numPr>
          <w:ilvl w:val="0"/>
          <w:numId w:val="5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sidRPr="00FE3F54">
        <w:rPr>
          <w:rFonts w:ascii="Arial Narrow" w:hAnsi="Arial Narrow"/>
          <w:spacing w:val="-4"/>
          <w:sz w:val="22"/>
          <w:szCs w:val="22"/>
        </w:rPr>
        <w:t xml:space="preserve">Predávajúci je povinný na svoje náklady najneskôr jeden </w:t>
      </w:r>
      <w:r w:rsidR="00FB4CD7">
        <w:rPr>
          <w:rFonts w:ascii="Arial Narrow" w:hAnsi="Arial Narrow"/>
          <w:spacing w:val="-4"/>
          <w:sz w:val="22"/>
          <w:szCs w:val="22"/>
        </w:rPr>
        <w:t xml:space="preserve">(1) </w:t>
      </w:r>
      <w:r w:rsidRPr="00FE3F54">
        <w:rPr>
          <w:rFonts w:ascii="Arial Narrow" w:hAnsi="Arial Narrow"/>
          <w:spacing w:val="-4"/>
          <w:sz w:val="22"/>
          <w:szCs w:val="22"/>
        </w:rPr>
        <w:t xml:space="preserve">mesiac pred termínom prvej dodávky čistopisov vyrobiť a dodať kupujúcemu </w:t>
      </w:r>
      <w:r w:rsidRPr="00FE3F54">
        <w:rPr>
          <w:rFonts w:ascii="Arial Narrow" w:hAnsi="Arial Narrow"/>
          <w:b/>
          <w:spacing w:val="-4"/>
          <w:sz w:val="22"/>
          <w:szCs w:val="22"/>
        </w:rPr>
        <w:t>skúšobné vzory</w:t>
      </w:r>
      <w:r w:rsidRPr="00FE3F54">
        <w:rPr>
          <w:rFonts w:ascii="Arial Narrow" w:hAnsi="Arial Narrow"/>
          <w:spacing w:val="-4"/>
          <w:sz w:val="22"/>
          <w:szCs w:val="22"/>
        </w:rPr>
        <w:t xml:space="preserve"> príslušného dokladu. Na dodanie skúšobných vzorov podľa prvej vety sa ustanovenia čl. III, V, VI. a VII tejto</w:t>
      </w:r>
      <w:r w:rsidR="00FB4CD7">
        <w:rPr>
          <w:rFonts w:ascii="Arial Narrow" w:hAnsi="Arial Narrow"/>
          <w:spacing w:val="-4"/>
          <w:sz w:val="22"/>
          <w:szCs w:val="22"/>
        </w:rPr>
        <w:t xml:space="preserve"> dohod</w:t>
      </w:r>
      <w:r w:rsidRPr="00FE3F54">
        <w:rPr>
          <w:rFonts w:ascii="Arial Narrow" w:hAnsi="Arial Narrow"/>
          <w:spacing w:val="-4"/>
          <w:sz w:val="22"/>
          <w:szCs w:val="22"/>
        </w:rPr>
        <w:t>y použijú primerane. V prípade omeškania predávajúceho s riadnym a včasným dodaním skúšobných vzorov kupujúcemu bude predávajúci povinný zaplatiť kupujúcemu zmluvnú pokutu vo výške 1</w:t>
      </w:r>
      <w:r w:rsidR="004C212B" w:rsidRPr="00FE3F54">
        <w:rPr>
          <w:rFonts w:ascii="Arial Narrow" w:hAnsi="Arial Narrow"/>
          <w:spacing w:val="-4"/>
          <w:sz w:val="22"/>
          <w:szCs w:val="22"/>
        </w:rPr>
        <w:t xml:space="preserve"> </w:t>
      </w:r>
      <w:r w:rsidRPr="00FE3F54">
        <w:rPr>
          <w:rFonts w:ascii="Arial Narrow" w:hAnsi="Arial Narrow"/>
          <w:spacing w:val="-4"/>
          <w:sz w:val="22"/>
          <w:szCs w:val="22"/>
        </w:rPr>
        <w:t>333,- eur</w:t>
      </w:r>
      <w:r w:rsidR="00903A21">
        <w:rPr>
          <w:rFonts w:ascii="Arial Narrow" w:hAnsi="Arial Narrow"/>
          <w:spacing w:val="-4"/>
          <w:sz w:val="22"/>
          <w:szCs w:val="22"/>
        </w:rPr>
        <w:t xml:space="preserve"> (</w:t>
      </w:r>
      <w:r w:rsidR="00FB4CD7">
        <w:rPr>
          <w:rFonts w:ascii="Arial Narrow" w:hAnsi="Arial Narrow"/>
          <w:spacing w:val="-4"/>
          <w:sz w:val="22"/>
          <w:szCs w:val="22"/>
        </w:rPr>
        <w:t xml:space="preserve">slovom: </w:t>
      </w:r>
      <w:r w:rsidR="00903A21">
        <w:rPr>
          <w:rFonts w:ascii="Arial Narrow" w:hAnsi="Arial Narrow"/>
          <w:spacing w:val="-4"/>
          <w:sz w:val="22"/>
          <w:szCs w:val="22"/>
        </w:rPr>
        <w:t>jedentisíctristotridsaťtri eur)</w:t>
      </w:r>
      <w:r w:rsidRPr="00FE3F54">
        <w:rPr>
          <w:rFonts w:ascii="Arial Narrow" w:hAnsi="Arial Narrow"/>
          <w:spacing w:val="-4"/>
          <w:sz w:val="22"/>
          <w:szCs w:val="22"/>
        </w:rPr>
        <w:t xml:space="preserve"> za každý ukončený deň omeškania.</w:t>
      </w:r>
    </w:p>
    <w:p w14:paraId="0E658843" w14:textId="4C0F9A32" w:rsidR="001B39CB" w:rsidRDefault="001B39CB" w:rsidP="0034592B">
      <w:pPr>
        <w:widowControl w:val="0"/>
        <w:numPr>
          <w:ilvl w:val="0"/>
          <w:numId w:val="5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sidRPr="00FE3F54">
        <w:rPr>
          <w:rFonts w:ascii="Arial Narrow" w:hAnsi="Arial Narrow"/>
          <w:spacing w:val="-4"/>
          <w:sz w:val="22"/>
          <w:szCs w:val="22"/>
        </w:rPr>
        <w:t xml:space="preserve">Predávajúci je povinný na svoje náklady najneskôr jeden </w:t>
      </w:r>
      <w:r w:rsidR="00FB4CD7">
        <w:rPr>
          <w:rFonts w:ascii="Arial Narrow" w:hAnsi="Arial Narrow"/>
          <w:spacing w:val="-4"/>
          <w:sz w:val="22"/>
          <w:szCs w:val="22"/>
        </w:rPr>
        <w:t xml:space="preserve">(1) </w:t>
      </w:r>
      <w:r w:rsidRPr="00FE3F54">
        <w:rPr>
          <w:rFonts w:ascii="Arial Narrow" w:hAnsi="Arial Narrow"/>
          <w:spacing w:val="-4"/>
          <w:sz w:val="22"/>
          <w:szCs w:val="22"/>
        </w:rPr>
        <w:t>mesiac pred termínom</w:t>
      </w:r>
      <w:r w:rsidRPr="00775CF3">
        <w:rPr>
          <w:rFonts w:ascii="Arial Narrow" w:hAnsi="Arial Narrow"/>
          <w:spacing w:val="-4"/>
          <w:sz w:val="22"/>
          <w:szCs w:val="22"/>
        </w:rPr>
        <w:t xml:space="preserve"> prvej dodávky čistopisov</w:t>
      </w:r>
      <w:r>
        <w:rPr>
          <w:rFonts w:ascii="Arial Narrow" w:hAnsi="Arial Narrow"/>
          <w:spacing w:val="-4"/>
          <w:sz w:val="22"/>
          <w:szCs w:val="22"/>
        </w:rPr>
        <w:t xml:space="preserve"> vyhotoviť a dodať kupujúcemu na adresu Prezídium Policajného zboru, Odbor dokladov a evidencií, Račianska 45, 812 72 Bratislava do rúk riaditeľa Odboru dokladov a evidencií Prezídia Policajného </w:t>
      </w:r>
      <w:r w:rsidRPr="00775CF3">
        <w:rPr>
          <w:rFonts w:ascii="Arial Narrow" w:hAnsi="Arial Narrow"/>
          <w:spacing w:val="-4"/>
          <w:sz w:val="22"/>
          <w:szCs w:val="22"/>
        </w:rPr>
        <w:t>zboru 2 000 (</w:t>
      </w:r>
      <w:r w:rsidR="00FB4CD7">
        <w:rPr>
          <w:rFonts w:ascii="Arial Narrow" w:hAnsi="Arial Narrow"/>
          <w:spacing w:val="-4"/>
          <w:sz w:val="22"/>
          <w:szCs w:val="22"/>
        </w:rPr>
        <w:t xml:space="preserve">slovom: </w:t>
      </w:r>
      <w:r w:rsidRPr="00775CF3">
        <w:rPr>
          <w:rFonts w:ascii="Arial Narrow" w:hAnsi="Arial Narrow"/>
          <w:spacing w:val="-4"/>
          <w:sz w:val="22"/>
          <w:szCs w:val="22"/>
        </w:rPr>
        <w:t>dvetisíc)</w:t>
      </w:r>
      <w:r>
        <w:rPr>
          <w:rFonts w:ascii="Arial Narrow" w:hAnsi="Arial Narrow"/>
          <w:spacing w:val="-4"/>
          <w:sz w:val="22"/>
          <w:szCs w:val="22"/>
        </w:rPr>
        <w:t xml:space="preserve"> kusov dvojjazyčných </w:t>
      </w:r>
      <w:r w:rsidRPr="007D5DE8">
        <w:rPr>
          <w:rFonts w:ascii="Arial Narrow" w:hAnsi="Arial Narrow"/>
          <w:b/>
          <w:spacing w:val="-4"/>
          <w:sz w:val="22"/>
          <w:szCs w:val="22"/>
        </w:rPr>
        <w:t>letákov</w:t>
      </w:r>
      <w:r>
        <w:rPr>
          <w:rFonts w:ascii="Arial Narrow" w:hAnsi="Arial Narrow"/>
          <w:spacing w:val="-4"/>
          <w:sz w:val="22"/>
          <w:szCs w:val="22"/>
        </w:rPr>
        <w:t xml:space="preserve"> k príslušnému dokladu, a to v slovenskom aj anglickom jazyku, v písomnej forme a aj v elektronickej forme na CD nosiči vo formáte .doc a .pdf. Letáky je predávajúci povinný dodať kupujúcemu nepoškodené </w:t>
      </w:r>
      <w:r>
        <w:rPr>
          <w:rFonts w:ascii="Arial Narrow" w:hAnsi="Arial Narrow"/>
          <w:spacing w:val="-4"/>
          <w:sz w:val="22"/>
          <w:szCs w:val="22"/>
        </w:rPr>
        <w:lastRenderedPageBreak/>
        <w:t xml:space="preserve">a bez vád a zabaliť ich do riadneho exportného balenia zabezpečujúceho ich proti poškodeniu, zničeniu, odcudzeniu a sprístupneniu tretím neoprávneným osobám počas ich prepravy na adresu Prezídium Policajného zboru, Odbor dokladov a evidencií, Račianska 45, 812 72 Bratislava. </w:t>
      </w:r>
    </w:p>
    <w:p w14:paraId="682922D1" w14:textId="09CE62BD" w:rsidR="001B39CB" w:rsidRDefault="00157AB4" w:rsidP="0034592B">
      <w:pPr>
        <w:widowControl w:val="0"/>
        <w:numPr>
          <w:ilvl w:val="0"/>
          <w:numId w:val="5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Predávajú udeľuje k</w:t>
      </w:r>
      <w:r w:rsidR="001B39CB">
        <w:rPr>
          <w:rFonts w:ascii="Arial Narrow" w:hAnsi="Arial Narrow"/>
          <w:spacing w:val="-4"/>
          <w:sz w:val="22"/>
          <w:szCs w:val="22"/>
        </w:rPr>
        <w:t>upujúc</w:t>
      </w:r>
      <w:r>
        <w:rPr>
          <w:rFonts w:ascii="Arial Narrow" w:hAnsi="Arial Narrow"/>
          <w:spacing w:val="-4"/>
          <w:sz w:val="22"/>
          <w:szCs w:val="22"/>
        </w:rPr>
        <w:t xml:space="preserve">emu výhradnú licenciu, </w:t>
      </w:r>
      <w:r w:rsidR="001B39CB">
        <w:rPr>
          <w:rFonts w:ascii="Arial Narrow" w:hAnsi="Arial Narrow"/>
          <w:spacing w:val="-4"/>
          <w:sz w:val="22"/>
          <w:szCs w:val="22"/>
        </w:rPr>
        <w:t>výhradné právo v neobmedzenom rozsahu, v neobmedzenom čase a v neobmedzenom územnom rozsahu bezodplatne používať leták v súvislosti s používaním čistopisov a činnosťami s tým súvisiacimi, vrátane používania pre reklamné a publikačné účely. Právo kupujúceho podľa predchádzajúcej vety okrem iného zahŕňa právo vyhotovovať neobmedzené množstvo rozmnoženín letáku, ako aj právo umožniť za podmienok uvedených v tomto odseku výkon práva používať leták tretím osobám. Kupujúci má právo upraviť leták a použiť upravený leták spôsobom uvedeným v tomto odseku.</w:t>
      </w:r>
    </w:p>
    <w:p w14:paraId="0D2999C6" w14:textId="4DAE9100" w:rsidR="001B39CB" w:rsidRPr="008A694B" w:rsidRDefault="001B39CB" w:rsidP="0034592B">
      <w:pPr>
        <w:widowControl w:val="0"/>
        <w:numPr>
          <w:ilvl w:val="0"/>
          <w:numId w:val="5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Predávajúci na svoje náklady najneskôr do</w:t>
      </w:r>
      <w:r w:rsidR="00157AB4">
        <w:rPr>
          <w:rFonts w:ascii="Arial Narrow" w:hAnsi="Arial Narrow"/>
          <w:spacing w:val="-4"/>
          <w:sz w:val="22"/>
          <w:szCs w:val="22"/>
        </w:rPr>
        <w:t xml:space="preserve"> štrnástich (</w:t>
      </w:r>
      <w:r>
        <w:rPr>
          <w:rFonts w:ascii="Arial Narrow" w:hAnsi="Arial Narrow"/>
          <w:spacing w:val="-4"/>
          <w:sz w:val="22"/>
          <w:szCs w:val="22"/>
        </w:rPr>
        <w:t>14</w:t>
      </w:r>
      <w:r w:rsidR="00157AB4">
        <w:rPr>
          <w:rFonts w:ascii="Arial Narrow" w:hAnsi="Arial Narrow"/>
          <w:spacing w:val="-4"/>
          <w:sz w:val="22"/>
          <w:szCs w:val="22"/>
        </w:rPr>
        <w:t>)</w:t>
      </w:r>
      <w:r>
        <w:rPr>
          <w:rFonts w:ascii="Arial Narrow" w:hAnsi="Arial Narrow"/>
          <w:spacing w:val="-4"/>
          <w:sz w:val="22"/>
          <w:szCs w:val="22"/>
        </w:rPr>
        <w:t xml:space="preserve"> dní odo dňa </w:t>
      </w:r>
      <w:r w:rsidRPr="008A694B">
        <w:rPr>
          <w:rFonts w:ascii="Arial Narrow" w:hAnsi="Arial Narrow"/>
          <w:spacing w:val="-4"/>
          <w:sz w:val="22"/>
          <w:szCs w:val="22"/>
        </w:rPr>
        <w:t>prevzatia prvej dodávky čistopisov dodá kupujúcemu na adresu Prezídium Policajného zboru, Odbor dokladov a evidencií, Račianska 45, 812 72 Bratislava do rúk riaditeľa Odboru dokladov a evidencií Prezídia Policajného zboru:</w:t>
      </w:r>
    </w:p>
    <w:p w14:paraId="0FFCFF59" w14:textId="77777777" w:rsidR="001B39CB" w:rsidRPr="008A694B" w:rsidRDefault="001B39CB" w:rsidP="0034592B">
      <w:pPr>
        <w:pStyle w:val="Odsekzoznamu"/>
        <w:widowControl w:val="0"/>
        <w:numPr>
          <w:ilvl w:val="0"/>
          <w:numId w:val="72"/>
        </w:numPr>
        <w:shd w:val="clear" w:color="auto" w:fill="FFFFFF"/>
        <w:tabs>
          <w:tab w:val="clear" w:pos="2160"/>
          <w:tab w:val="clear" w:pos="2880"/>
          <w:tab w:val="clear" w:pos="4500"/>
        </w:tabs>
        <w:autoSpaceDE w:val="0"/>
        <w:autoSpaceDN w:val="0"/>
        <w:adjustRightInd w:val="0"/>
        <w:ind w:left="426"/>
        <w:contextualSpacing/>
        <w:jc w:val="both"/>
        <w:rPr>
          <w:rFonts w:ascii="Arial Narrow" w:hAnsi="Arial Narrow"/>
          <w:spacing w:val="-4"/>
          <w:sz w:val="22"/>
          <w:szCs w:val="22"/>
        </w:rPr>
      </w:pPr>
      <w:r w:rsidRPr="008A694B">
        <w:rPr>
          <w:rFonts w:ascii="Arial Narrow" w:hAnsi="Arial Narrow"/>
          <w:spacing w:val="-4"/>
          <w:sz w:val="22"/>
          <w:szCs w:val="22"/>
        </w:rPr>
        <w:t>tri hárky všetkých potlačených a nepotlačených vrstiev jedného korpusu čistopisu príslušného dokladu, ktoré budú zvarené do korpusu čistopisu, a</w:t>
      </w:r>
    </w:p>
    <w:p w14:paraId="77DCB892" w14:textId="77777777" w:rsidR="001B39CB" w:rsidRPr="008A694B" w:rsidRDefault="001B39CB" w:rsidP="0034592B">
      <w:pPr>
        <w:pStyle w:val="Odsekzoznamu"/>
        <w:widowControl w:val="0"/>
        <w:numPr>
          <w:ilvl w:val="0"/>
          <w:numId w:val="72"/>
        </w:numPr>
        <w:shd w:val="clear" w:color="auto" w:fill="FFFFFF"/>
        <w:tabs>
          <w:tab w:val="clear" w:pos="2160"/>
          <w:tab w:val="clear" w:pos="2880"/>
          <w:tab w:val="clear" w:pos="4500"/>
        </w:tabs>
        <w:autoSpaceDE w:val="0"/>
        <w:autoSpaceDN w:val="0"/>
        <w:adjustRightInd w:val="0"/>
        <w:ind w:left="426"/>
        <w:contextualSpacing/>
        <w:jc w:val="both"/>
        <w:rPr>
          <w:rFonts w:ascii="Arial Narrow" w:hAnsi="Arial Narrow"/>
          <w:spacing w:val="-4"/>
          <w:sz w:val="22"/>
          <w:szCs w:val="22"/>
        </w:rPr>
      </w:pPr>
      <w:r w:rsidRPr="008A694B">
        <w:rPr>
          <w:rFonts w:ascii="Arial Narrow" w:hAnsi="Arial Narrow"/>
          <w:spacing w:val="-4"/>
          <w:sz w:val="22"/>
          <w:szCs w:val="22"/>
        </w:rPr>
        <w:t>jednu brožúru pozostávajúcu zo všetkých škálovacích hárkov, z ktorých pozostávajú farby tlače v jednotlivej a spoločnej tlači k príslušnému dokladu.</w:t>
      </w:r>
    </w:p>
    <w:p w14:paraId="69A19E91" w14:textId="65B79170" w:rsidR="001B39CB" w:rsidRDefault="001B39CB" w:rsidP="0034592B">
      <w:pPr>
        <w:widowControl w:val="0"/>
        <w:numPr>
          <w:ilvl w:val="0"/>
          <w:numId w:val="5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sidRPr="008A694B">
        <w:rPr>
          <w:rFonts w:ascii="Arial Narrow" w:hAnsi="Arial Narrow"/>
          <w:spacing w:val="-4"/>
          <w:sz w:val="22"/>
          <w:szCs w:val="22"/>
        </w:rPr>
        <w:t xml:space="preserve">Materiály podľa ods. 5 tohto článku  </w:t>
      </w:r>
      <w:r w:rsidR="00157AB4">
        <w:rPr>
          <w:rFonts w:ascii="Arial Narrow" w:hAnsi="Arial Narrow"/>
          <w:spacing w:val="-4"/>
          <w:sz w:val="22"/>
          <w:szCs w:val="22"/>
        </w:rPr>
        <w:t>dohod</w:t>
      </w:r>
      <w:r w:rsidRPr="008A694B">
        <w:rPr>
          <w:rFonts w:ascii="Arial Narrow" w:hAnsi="Arial Narrow"/>
          <w:spacing w:val="-4"/>
          <w:sz w:val="22"/>
          <w:szCs w:val="22"/>
        </w:rPr>
        <w:t>y je predávajúci povinný</w:t>
      </w:r>
      <w:r>
        <w:rPr>
          <w:rFonts w:ascii="Arial Narrow" w:hAnsi="Arial Narrow"/>
          <w:spacing w:val="-4"/>
          <w:sz w:val="22"/>
          <w:szCs w:val="22"/>
        </w:rPr>
        <w:t xml:space="preserve"> dodať kupujúcemu nepoškodené a bez vád a zabaliť ich do riadneho exportného balenia zabezpečujúceho materiály proti poškodeniu, zničeniu, odcudzeniu a sprístupneniu tretím neoprávneným osobám počas ich prepravy na adresu Prezídium Policajného zboru, Odbor dokladov a evidencií, Račianska 45, 812 72 Bratislava. V prípade omeškania predávajúceho s riadnym a včasným dodaním ktoréhokoľvek materiálu podľa ods. 5 tohto článku  </w:t>
      </w:r>
      <w:r w:rsidR="00157AB4">
        <w:rPr>
          <w:rFonts w:ascii="Arial Narrow" w:hAnsi="Arial Narrow"/>
          <w:spacing w:val="-4"/>
          <w:sz w:val="22"/>
          <w:szCs w:val="22"/>
        </w:rPr>
        <w:t>dohod</w:t>
      </w:r>
      <w:r>
        <w:rPr>
          <w:rFonts w:ascii="Arial Narrow" w:hAnsi="Arial Narrow"/>
          <w:spacing w:val="-4"/>
          <w:sz w:val="22"/>
          <w:szCs w:val="22"/>
        </w:rPr>
        <w:t xml:space="preserve">y kupujúcemu bude predávajúci povinný zaplatiť kupujúcemu zmluvnú pokutu vo </w:t>
      </w:r>
      <w:r w:rsidRPr="00FE3F54">
        <w:rPr>
          <w:rFonts w:ascii="Arial Narrow" w:hAnsi="Arial Narrow"/>
          <w:spacing w:val="-4"/>
          <w:sz w:val="22"/>
          <w:szCs w:val="22"/>
        </w:rPr>
        <w:t>výške 1</w:t>
      </w:r>
      <w:r w:rsidR="00FE3F54">
        <w:rPr>
          <w:rFonts w:ascii="Arial Narrow" w:hAnsi="Arial Narrow"/>
          <w:spacing w:val="-4"/>
          <w:sz w:val="22"/>
          <w:szCs w:val="22"/>
        </w:rPr>
        <w:t xml:space="preserve"> </w:t>
      </w:r>
      <w:r w:rsidRPr="00FE3F54">
        <w:rPr>
          <w:rFonts w:ascii="Arial Narrow" w:hAnsi="Arial Narrow"/>
          <w:spacing w:val="-4"/>
          <w:sz w:val="22"/>
          <w:szCs w:val="22"/>
        </w:rPr>
        <w:t>333,- eur</w:t>
      </w:r>
      <w:r>
        <w:rPr>
          <w:rFonts w:ascii="Arial Narrow" w:hAnsi="Arial Narrow"/>
          <w:spacing w:val="-4"/>
          <w:sz w:val="22"/>
          <w:szCs w:val="22"/>
        </w:rPr>
        <w:t xml:space="preserve"> </w:t>
      </w:r>
      <w:r w:rsidR="00903A21">
        <w:rPr>
          <w:rFonts w:ascii="Arial Narrow" w:hAnsi="Arial Narrow"/>
          <w:spacing w:val="-4"/>
          <w:sz w:val="22"/>
          <w:szCs w:val="22"/>
        </w:rPr>
        <w:t>(</w:t>
      </w:r>
      <w:r w:rsidR="00157AB4">
        <w:rPr>
          <w:rFonts w:ascii="Arial Narrow" w:hAnsi="Arial Narrow"/>
          <w:spacing w:val="-4"/>
          <w:sz w:val="22"/>
          <w:szCs w:val="22"/>
        </w:rPr>
        <w:t xml:space="preserve">slovom: </w:t>
      </w:r>
      <w:r w:rsidR="00903A21">
        <w:rPr>
          <w:rFonts w:ascii="Arial Narrow" w:hAnsi="Arial Narrow"/>
          <w:spacing w:val="-4"/>
          <w:sz w:val="22"/>
          <w:szCs w:val="22"/>
        </w:rPr>
        <w:t xml:space="preserve">jedentisíctristotridsaťtri eur) </w:t>
      </w:r>
      <w:r>
        <w:rPr>
          <w:rFonts w:ascii="Arial Narrow" w:hAnsi="Arial Narrow"/>
          <w:spacing w:val="-4"/>
          <w:sz w:val="22"/>
          <w:szCs w:val="22"/>
        </w:rPr>
        <w:t>za každý ukončený deň omeškania.</w:t>
      </w:r>
    </w:p>
    <w:p w14:paraId="784CFF4F" w14:textId="4E536B53" w:rsidR="001B39CB" w:rsidRDefault="001B39CB" w:rsidP="0034592B">
      <w:pPr>
        <w:widowControl w:val="0"/>
        <w:numPr>
          <w:ilvl w:val="0"/>
          <w:numId w:val="5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Kupujúci nesmie sprístupniť materiály podľa ods. 5 písm. a) alebo b) tohto článku </w:t>
      </w:r>
      <w:r w:rsidR="00157AB4">
        <w:rPr>
          <w:rFonts w:ascii="Arial Narrow" w:hAnsi="Arial Narrow"/>
          <w:spacing w:val="-4"/>
          <w:sz w:val="22"/>
          <w:szCs w:val="22"/>
        </w:rPr>
        <w:t>dohody</w:t>
      </w:r>
      <w:r>
        <w:rPr>
          <w:rFonts w:ascii="Arial Narrow" w:hAnsi="Arial Narrow"/>
          <w:spacing w:val="-4"/>
          <w:sz w:val="22"/>
          <w:szCs w:val="22"/>
        </w:rPr>
        <w:t>, ich časť alebo akúkoľvek informáciu týkajúcu sa týchto materiálov tretím osobám, s výnimkou sprístupnenia na účely kriminalistickej expertízy alebo na účely plnenia medzinárodných záväzkov Slovenskej republiky alebo ak to vyžadujú platné právne predpisy Slovenskej republiky.</w:t>
      </w:r>
    </w:p>
    <w:p w14:paraId="3CEB6359" w14:textId="4FD8AF46" w:rsidR="001B39CB" w:rsidRDefault="001B39CB" w:rsidP="0034592B">
      <w:pPr>
        <w:widowControl w:val="0"/>
        <w:numPr>
          <w:ilvl w:val="0"/>
          <w:numId w:val="5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Nebezpečenstvo škody na  specimenoch podľa ods. 1 tohto článku </w:t>
      </w:r>
      <w:r w:rsidR="00157AB4">
        <w:rPr>
          <w:rFonts w:ascii="Arial Narrow" w:hAnsi="Arial Narrow"/>
          <w:spacing w:val="-4"/>
          <w:sz w:val="22"/>
          <w:szCs w:val="22"/>
        </w:rPr>
        <w:t>dohod</w:t>
      </w:r>
      <w:r>
        <w:rPr>
          <w:rFonts w:ascii="Arial Narrow" w:hAnsi="Arial Narrow"/>
          <w:spacing w:val="-4"/>
          <w:sz w:val="22"/>
          <w:szCs w:val="22"/>
        </w:rPr>
        <w:t xml:space="preserve">y, na skúšobných vzoroch podľa ods. 2 tohto článku </w:t>
      </w:r>
      <w:r w:rsidR="00157AB4">
        <w:rPr>
          <w:rFonts w:ascii="Arial Narrow" w:hAnsi="Arial Narrow"/>
          <w:spacing w:val="-4"/>
          <w:sz w:val="22"/>
          <w:szCs w:val="22"/>
        </w:rPr>
        <w:t>dohod</w:t>
      </w:r>
      <w:r>
        <w:rPr>
          <w:rFonts w:ascii="Arial Narrow" w:hAnsi="Arial Narrow"/>
          <w:spacing w:val="-4"/>
          <w:sz w:val="22"/>
          <w:szCs w:val="22"/>
        </w:rPr>
        <w:t>y, na letákoch a CD podľa ods.</w:t>
      </w:r>
      <w:r w:rsidR="00157AB4">
        <w:rPr>
          <w:rFonts w:ascii="Arial Narrow" w:hAnsi="Arial Narrow"/>
          <w:spacing w:val="-4"/>
          <w:sz w:val="22"/>
          <w:szCs w:val="22"/>
        </w:rPr>
        <w:t xml:space="preserve"> </w:t>
      </w:r>
      <w:r>
        <w:rPr>
          <w:rFonts w:ascii="Arial Narrow" w:hAnsi="Arial Narrow"/>
          <w:spacing w:val="-4"/>
          <w:sz w:val="22"/>
          <w:szCs w:val="22"/>
        </w:rPr>
        <w:t xml:space="preserve">3  tohto článku </w:t>
      </w:r>
      <w:r w:rsidR="00157AB4">
        <w:rPr>
          <w:rFonts w:ascii="Arial Narrow" w:hAnsi="Arial Narrow"/>
          <w:spacing w:val="-4"/>
          <w:sz w:val="22"/>
          <w:szCs w:val="22"/>
        </w:rPr>
        <w:t>dohod</w:t>
      </w:r>
      <w:r>
        <w:rPr>
          <w:rFonts w:ascii="Arial Narrow" w:hAnsi="Arial Narrow"/>
          <w:spacing w:val="-4"/>
          <w:sz w:val="22"/>
          <w:szCs w:val="22"/>
        </w:rPr>
        <w:t xml:space="preserve">y  a na materiáloch podľa ods. 5 tohto článku </w:t>
      </w:r>
      <w:r w:rsidR="00157AB4">
        <w:rPr>
          <w:rFonts w:ascii="Arial Narrow" w:hAnsi="Arial Narrow"/>
          <w:spacing w:val="-4"/>
          <w:sz w:val="22"/>
          <w:szCs w:val="22"/>
        </w:rPr>
        <w:t>dohod</w:t>
      </w:r>
      <w:r>
        <w:rPr>
          <w:rFonts w:ascii="Arial Narrow" w:hAnsi="Arial Narrow"/>
          <w:spacing w:val="-4"/>
          <w:sz w:val="22"/>
          <w:szCs w:val="22"/>
        </w:rPr>
        <w:t xml:space="preserve">y , ako aj vlastnícke právo k nim prejde na kupujúceho v momente ich prevzatia od predávajúceho. </w:t>
      </w:r>
    </w:p>
    <w:p w14:paraId="2D4F2BAB" w14:textId="46C8F5BC" w:rsidR="00EB3EFA" w:rsidRDefault="001B39CB" w:rsidP="0034592B">
      <w:pPr>
        <w:widowControl w:val="0"/>
        <w:numPr>
          <w:ilvl w:val="0"/>
          <w:numId w:val="5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Ak bude predávajúci v omeškaní so splnením ktorejkoľvek zo svojich povinností podľa tohto článku </w:t>
      </w:r>
      <w:r w:rsidR="00157AB4">
        <w:rPr>
          <w:rFonts w:ascii="Arial Narrow" w:hAnsi="Arial Narrow"/>
          <w:spacing w:val="-4"/>
          <w:sz w:val="22"/>
          <w:szCs w:val="22"/>
        </w:rPr>
        <w:t xml:space="preserve">dohody </w:t>
      </w:r>
      <w:r>
        <w:rPr>
          <w:rFonts w:ascii="Arial Narrow" w:hAnsi="Arial Narrow"/>
          <w:spacing w:val="-4"/>
          <w:sz w:val="22"/>
          <w:szCs w:val="22"/>
        </w:rPr>
        <w:t xml:space="preserve">o viac ako </w:t>
      </w:r>
      <w:r w:rsidR="00157AB4">
        <w:rPr>
          <w:rFonts w:ascii="Arial Narrow" w:hAnsi="Arial Narrow"/>
          <w:spacing w:val="-4"/>
          <w:sz w:val="22"/>
          <w:szCs w:val="22"/>
        </w:rPr>
        <w:t>pätnásť (</w:t>
      </w:r>
      <w:r>
        <w:rPr>
          <w:rFonts w:ascii="Arial Narrow" w:hAnsi="Arial Narrow"/>
          <w:spacing w:val="-4"/>
          <w:sz w:val="22"/>
          <w:szCs w:val="22"/>
        </w:rPr>
        <w:t>15</w:t>
      </w:r>
      <w:r w:rsidR="00157AB4">
        <w:rPr>
          <w:rFonts w:ascii="Arial Narrow" w:hAnsi="Arial Narrow"/>
          <w:spacing w:val="-4"/>
          <w:sz w:val="22"/>
          <w:szCs w:val="22"/>
        </w:rPr>
        <w:t>)</w:t>
      </w:r>
      <w:r>
        <w:rPr>
          <w:rFonts w:ascii="Arial Narrow" w:hAnsi="Arial Narrow"/>
          <w:spacing w:val="-4"/>
          <w:sz w:val="22"/>
          <w:szCs w:val="22"/>
        </w:rPr>
        <w:t xml:space="preserve"> dní, je kupujúci oprávnený </w:t>
      </w:r>
      <w:r w:rsidR="00157AB4">
        <w:rPr>
          <w:rFonts w:ascii="Arial Narrow" w:hAnsi="Arial Narrow"/>
          <w:spacing w:val="-4"/>
          <w:sz w:val="22"/>
          <w:szCs w:val="22"/>
        </w:rPr>
        <w:t xml:space="preserve">písomne </w:t>
      </w:r>
      <w:r>
        <w:rPr>
          <w:rFonts w:ascii="Arial Narrow" w:hAnsi="Arial Narrow"/>
          <w:spacing w:val="-4"/>
          <w:sz w:val="22"/>
          <w:szCs w:val="22"/>
        </w:rPr>
        <w:t xml:space="preserve">odstúpiť od celej tejto </w:t>
      </w:r>
      <w:r w:rsidR="00157AB4">
        <w:rPr>
          <w:rFonts w:ascii="Arial Narrow" w:hAnsi="Arial Narrow"/>
          <w:spacing w:val="-4"/>
          <w:sz w:val="22"/>
          <w:szCs w:val="22"/>
        </w:rPr>
        <w:t>dohod</w:t>
      </w:r>
      <w:r>
        <w:rPr>
          <w:rFonts w:ascii="Arial Narrow" w:hAnsi="Arial Narrow"/>
          <w:spacing w:val="-4"/>
          <w:sz w:val="22"/>
          <w:szCs w:val="22"/>
        </w:rPr>
        <w:t>y a/alebo od príslušnej realizačnej zmluvy</w:t>
      </w:r>
      <w:r w:rsidR="00E809F0">
        <w:rPr>
          <w:rFonts w:ascii="Arial Narrow" w:hAnsi="Arial Narrow"/>
          <w:spacing w:val="-4"/>
          <w:sz w:val="22"/>
          <w:szCs w:val="22"/>
        </w:rPr>
        <w:t>.</w:t>
      </w:r>
    </w:p>
    <w:p w14:paraId="514B0CE5" w14:textId="77777777" w:rsidR="00EB3EFA" w:rsidRDefault="00EB3EFA">
      <w:pPr>
        <w:keepNext/>
        <w:keepLines/>
        <w:shd w:val="clear" w:color="auto" w:fill="FFFFFF"/>
        <w:ind w:right="108"/>
        <w:jc w:val="both"/>
        <w:rPr>
          <w:rFonts w:ascii="Arial Narrow" w:hAnsi="Arial Narrow"/>
          <w:b/>
          <w:bCs/>
          <w:sz w:val="22"/>
          <w:szCs w:val="22"/>
        </w:rPr>
      </w:pPr>
    </w:p>
    <w:p w14:paraId="473A9BDC"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Článok XII</w:t>
      </w:r>
    </w:p>
    <w:p w14:paraId="2E7A2BA0"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Kontrolné a bezpečnostné opatrenia</w:t>
      </w:r>
    </w:p>
    <w:p w14:paraId="1FE877C3" w14:textId="77777777" w:rsidR="00EB3EFA" w:rsidRDefault="00EB3EFA">
      <w:pPr>
        <w:keepNext/>
        <w:keepLines/>
        <w:shd w:val="clear" w:color="auto" w:fill="FFFFFF"/>
        <w:ind w:right="108"/>
        <w:jc w:val="center"/>
        <w:rPr>
          <w:rFonts w:ascii="Arial Narrow" w:hAnsi="Arial Narrow"/>
          <w:b/>
          <w:bCs/>
          <w:sz w:val="22"/>
          <w:szCs w:val="22"/>
        </w:rPr>
      </w:pPr>
    </w:p>
    <w:p w14:paraId="34473720" w14:textId="2687F6F4" w:rsidR="001B39CB" w:rsidRPr="00FE3F54"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sidRPr="00FE3F54">
        <w:rPr>
          <w:rFonts w:ascii="Arial Narrow" w:hAnsi="Arial Narrow"/>
          <w:spacing w:val="-4"/>
          <w:sz w:val="22"/>
          <w:szCs w:val="22"/>
        </w:rPr>
        <w:t xml:space="preserve">Predávajúci je povinný počas trvania záväzkov vyplývajúcich z tejto </w:t>
      </w:r>
      <w:r w:rsidR="00157AB4">
        <w:rPr>
          <w:rFonts w:ascii="Arial Narrow" w:hAnsi="Arial Narrow"/>
          <w:spacing w:val="-4"/>
          <w:sz w:val="22"/>
          <w:szCs w:val="22"/>
        </w:rPr>
        <w:t>dohod</w:t>
      </w:r>
      <w:r w:rsidRPr="00FE3F54">
        <w:rPr>
          <w:rFonts w:ascii="Arial Narrow" w:hAnsi="Arial Narrow"/>
          <w:spacing w:val="-4"/>
          <w:sz w:val="22"/>
          <w:szCs w:val="22"/>
        </w:rPr>
        <w:t>y na svoje náklady viesť presnú a úplnú evidenciu o</w:t>
      </w:r>
    </w:p>
    <w:p w14:paraId="2B1AA4D0" w14:textId="77777777" w:rsidR="001B39CB" w:rsidRPr="00FE3F54" w:rsidRDefault="001B39CB" w:rsidP="0034592B">
      <w:pPr>
        <w:pStyle w:val="Odsekzoznamu"/>
        <w:widowControl w:val="0"/>
        <w:numPr>
          <w:ilvl w:val="0"/>
          <w:numId w:val="73"/>
        </w:numPr>
        <w:shd w:val="clear" w:color="auto" w:fill="FFFFFF"/>
        <w:tabs>
          <w:tab w:val="clear" w:pos="2160"/>
          <w:tab w:val="clear" w:pos="2880"/>
          <w:tab w:val="clear" w:pos="4500"/>
        </w:tabs>
        <w:autoSpaceDE w:val="0"/>
        <w:autoSpaceDN w:val="0"/>
        <w:adjustRightInd w:val="0"/>
        <w:ind w:left="426"/>
        <w:contextualSpacing/>
        <w:jc w:val="both"/>
        <w:rPr>
          <w:rFonts w:ascii="Arial Narrow" w:hAnsi="Arial Narrow"/>
          <w:spacing w:val="-4"/>
          <w:sz w:val="22"/>
          <w:szCs w:val="22"/>
        </w:rPr>
      </w:pPr>
      <w:r w:rsidRPr="00FE3F54">
        <w:rPr>
          <w:rFonts w:ascii="Arial Narrow" w:hAnsi="Arial Narrow"/>
          <w:spacing w:val="-4"/>
          <w:sz w:val="22"/>
          <w:szCs w:val="22"/>
        </w:rPr>
        <w:t xml:space="preserve">celkovom množstve vyrobeného materiálu pre výrobu čistopisov, specimenov, </w:t>
      </w:r>
      <w:r w:rsidR="009717FF" w:rsidRPr="00FE3F54">
        <w:rPr>
          <w:rFonts w:ascii="Arial Narrow" w:hAnsi="Arial Narrow"/>
          <w:spacing w:val="-4"/>
          <w:sz w:val="22"/>
          <w:szCs w:val="22"/>
        </w:rPr>
        <w:t xml:space="preserve">kontrolných skúšobných vzoriek podľa čl. X ods. 1 </w:t>
      </w:r>
      <w:r w:rsidRPr="00FE3F54">
        <w:rPr>
          <w:rFonts w:ascii="Arial Narrow" w:hAnsi="Arial Narrow"/>
          <w:spacing w:val="-4"/>
          <w:sz w:val="22"/>
          <w:szCs w:val="22"/>
        </w:rPr>
        <w:t>a skúšobných vzorov, tlačových hárkov a makulatúr,</w:t>
      </w:r>
    </w:p>
    <w:p w14:paraId="38317F67" w14:textId="77777777" w:rsidR="001B39CB" w:rsidRPr="00FE3F54" w:rsidRDefault="001B39CB" w:rsidP="0034592B">
      <w:pPr>
        <w:pStyle w:val="Odsekzoznamu"/>
        <w:widowControl w:val="0"/>
        <w:numPr>
          <w:ilvl w:val="0"/>
          <w:numId w:val="73"/>
        </w:numPr>
        <w:shd w:val="clear" w:color="auto" w:fill="FFFFFF"/>
        <w:tabs>
          <w:tab w:val="clear" w:pos="2160"/>
          <w:tab w:val="clear" w:pos="2880"/>
          <w:tab w:val="clear" w:pos="4500"/>
        </w:tabs>
        <w:autoSpaceDE w:val="0"/>
        <w:autoSpaceDN w:val="0"/>
        <w:adjustRightInd w:val="0"/>
        <w:ind w:left="426"/>
        <w:contextualSpacing/>
        <w:jc w:val="both"/>
        <w:rPr>
          <w:rFonts w:ascii="Arial Narrow" w:hAnsi="Arial Narrow"/>
          <w:spacing w:val="-4"/>
          <w:sz w:val="22"/>
          <w:szCs w:val="22"/>
        </w:rPr>
      </w:pPr>
      <w:r w:rsidRPr="00FE3F54">
        <w:rPr>
          <w:rFonts w:ascii="Arial Narrow" w:hAnsi="Arial Narrow"/>
          <w:spacing w:val="-4"/>
          <w:sz w:val="22"/>
          <w:szCs w:val="22"/>
        </w:rPr>
        <w:t xml:space="preserve">skutočnom množstve materiálu použitého pre výrobu čistopisov, specimenov, </w:t>
      </w:r>
      <w:r w:rsidR="009717FF" w:rsidRPr="00FE3F54">
        <w:rPr>
          <w:rFonts w:ascii="Arial Narrow" w:hAnsi="Arial Narrow"/>
          <w:spacing w:val="-4"/>
          <w:sz w:val="22"/>
          <w:szCs w:val="22"/>
        </w:rPr>
        <w:t xml:space="preserve">kontrolných skúšobných vzoriek podľa čl. X ods. 1 </w:t>
      </w:r>
      <w:r w:rsidRPr="00FE3F54">
        <w:rPr>
          <w:rFonts w:ascii="Arial Narrow" w:hAnsi="Arial Narrow"/>
          <w:spacing w:val="-4"/>
          <w:sz w:val="22"/>
          <w:szCs w:val="22"/>
        </w:rPr>
        <w:t>a skúšobných vzorov, tlačových hárkov a makulatúr,</w:t>
      </w:r>
    </w:p>
    <w:p w14:paraId="5DF162F7" w14:textId="77777777" w:rsidR="001B39CB" w:rsidRPr="00FE3F54" w:rsidRDefault="001B39CB" w:rsidP="0034592B">
      <w:pPr>
        <w:pStyle w:val="Odsekzoznamu"/>
        <w:widowControl w:val="0"/>
        <w:numPr>
          <w:ilvl w:val="0"/>
          <w:numId w:val="73"/>
        </w:numPr>
        <w:shd w:val="clear" w:color="auto" w:fill="FFFFFF"/>
        <w:tabs>
          <w:tab w:val="clear" w:pos="2160"/>
          <w:tab w:val="clear" w:pos="2880"/>
          <w:tab w:val="clear" w:pos="4500"/>
        </w:tabs>
        <w:autoSpaceDE w:val="0"/>
        <w:autoSpaceDN w:val="0"/>
        <w:adjustRightInd w:val="0"/>
        <w:ind w:left="426"/>
        <w:contextualSpacing/>
        <w:jc w:val="both"/>
        <w:rPr>
          <w:rFonts w:ascii="Arial Narrow" w:hAnsi="Arial Narrow"/>
          <w:spacing w:val="-4"/>
          <w:sz w:val="22"/>
          <w:szCs w:val="22"/>
        </w:rPr>
      </w:pPr>
      <w:r w:rsidRPr="00FE3F54">
        <w:rPr>
          <w:rFonts w:ascii="Arial Narrow" w:hAnsi="Arial Narrow"/>
          <w:spacing w:val="-4"/>
          <w:sz w:val="22"/>
          <w:szCs w:val="22"/>
        </w:rPr>
        <w:t>vadných alebo prebytočných polotovaroch, tlačových hárkoch a makulatúrach,</w:t>
      </w:r>
    </w:p>
    <w:p w14:paraId="106E81B0" w14:textId="77777777" w:rsidR="001B39CB" w:rsidRPr="00FE3F54" w:rsidRDefault="001B39CB" w:rsidP="0034592B">
      <w:pPr>
        <w:pStyle w:val="Odsekzoznamu"/>
        <w:widowControl w:val="0"/>
        <w:numPr>
          <w:ilvl w:val="0"/>
          <w:numId w:val="73"/>
        </w:numPr>
        <w:shd w:val="clear" w:color="auto" w:fill="FFFFFF"/>
        <w:tabs>
          <w:tab w:val="clear" w:pos="2160"/>
          <w:tab w:val="clear" w:pos="2880"/>
          <w:tab w:val="clear" w:pos="4500"/>
        </w:tabs>
        <w:autoSpaceDE w:val="0"/>
        <w:autoSpaceDN w:val="0"/>
        <w:adjustRightInd w:val="0"/>
        <w:ind w:left="426"/>
        <w:contextualSpacing/>
        <w:jc w:val="both"/>
        <w:rPr>
          <w:rFonts w:ascii="Arial Narrow" w:hAnsi="Arial Narrow"/>
          <w:spacing w:val="-4"/>
          <w:sz w:val="22"/>
          <w:szCs w:val="22"/>
        </w:rPr>
      </w:pPr>
      <w:r w:rsidRPr="00FE3F54">
        <w:rPr>
          <w:rFonts w:ascii="Arial Narrow" w:hAnsi="Arial Narrow"/>
          <w:spacing w:val="-4"/>
          <w:sz w:val="22"/>
          <w:szCs w:val="22"/>
        </w:rPr>
        <w:t xml:space="preserve">o vadných alebo prebytočných hotových čistopisoch, specimenoch, </w:t>
      </w:r>
      <w:r w:rsidR="009717FF" w:rsidRPr="00FE3F54">
        <w:rPr>
          <w:rFonts w:ascii="Arial Narrow" w:hAnsi="Arial Narrow"/>
          <w:spacing w:val="-4"/>
          <w:sz w:val="22"/>
          <w:szCs w:val="22"/>
        </w:rPr>
        <w:t>kontrolných skúšobných vzoriek podľa čl. X ods. 1</w:t>
      </w:r>
      <w:r w:rsidRPr="00FE3F54">
        <w:rPr>
          <w:rFonts w:ascii="Arial Narrow" w:hAnsi="Arial Narrow"/>
          <w:spacing w:val="-4"/>
          <w:sz w:val="22"/>
          <w:szCs w:val="22"/>
        </w:rPr>
        <w:t xml:space="preserve">a skúšobných vzoroch.       </w:t>
      </w:r>
    </w:p>
    <w:p w14:paraId="7A71FC40" w14:textId="77777777" w:rsidR="001B39CB" w:rsidRPr="00FE3F54"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18"/>
          <w:sz w:val="22"/>
          <w:szCs w:val="22"/>
        </w:rPr>
      </w:pPr>
      <w:r w:rsidRPr="00FE3F54">
        <w:rPr>
          <w:rFonts w:ascii="Arial Narrow" w:hAnsi="Arial Narrow"/>
          <w:spacing w:val="-4"/>
          <w:sz w:val="22"/>
          <w:szCs w:val="22"/>
        </w:rPr>
        <w:t>Predávajúci je povinný počas trvania záväzkov vyplývajúcich z tejto zmluvy na svoje náklady viesť osobitne presnú a úplnú evidenciu o</w:t>
      </w:r>
    </w:p>
    <w:p w14:paraId="01E70FC0" w14:textId="77777777" w:rsidR="001B39CB" w:rsidRPr="00FE3F54" w:rsidRDefault="001B39CB" w:rsidP="0034592B">
      <w:pPr>
        <w:pStyle w:val="Odsekzoznamu"/>
        <w:widowControl w:val="0"/>
        <w:numPr>
          <w:ilvl w:val="0"/>
          <w:numId w:val="87"/>
        </w:numPr>
        <w:shd w:val="clear" w:color="auto" w:fill="FFFFFF"/>
        <w:tabs>
          <w:tab w:val="clear" w:pos="2160"/>
          <w:tab w:val="clear" w:pos="2880"/>
          <w:tab w:val="clear" w:pos="4500"/>
        </w:tabs>
        <w:autoSpaceDE w:val="0"/>
        <w:autoSpaceDN w:val="0"/>
        <w:adjustRightInd w:val="0"/>
        <w:ind w:left="426"/>
        <w:contextualSpacing/>
        <w:jc w:val="both"/>
        <w:rPr>
          <w:rFonts w:ascii="Arial Narrow" w:hAnsi="Arial Narrow"/>
          <w:spacing w:val="-4"/>
          <w:sz w:val="22"/>
          <w:szCs w:val="22"/>
        </w:rPr>
      </w:pPr>
      <w:r w:rsidRPr="00FE3F54">
        <w:rPr>
          <w:rFonts w:ascii="Arial Narrow" w:hAnsi="Arial Narrow"/>
          <w:spacing w:val="-4"/>
          <w:sz w:val="22"/>
          <w:szCs w:val="22"/>
        </w:rPr>
        <w:t xml:space="preserve">celkovom množstve DOVID dodaných predávajúcemu, </w:t>
      </w:r>
    </w:p>
    <w:p w14:paraId="1853ECD4" w14:textId="76196B39" w:rsidR="001B39CB" w:rsidRPr="00FE3F54" w:rsidRDefault="001B39CB" w:rsidP="0034592B">
      <w:pPr>
        <w:pStyle w:val="Odsekzoznamu"/>
        <w:widowControl w:val="0"/>
        <w:numPr>
          <w:ilvl w:val="0"/>
          <w:numId w:val="87"/>
        </w:numPr>
        <w:shd w:val="clear" w:color="auto" w:fill="FFFFFF"/>
        <w:tabs>
          <w:tab w:val="clear" w:pos="2160"/>
          <w:tab w:val="clear" w:pos="2880"/>
          <w:tab w:val="clear" w:pos="4500"/>
        </w:tabs>
        <w:autoSpaceDE w:val="0"/>
        <w:autoSpaceDN w:val="0"/>
        <w:adjustRightInd w:val="0"/>
        <w:ind w:left="426"/>
        <w:contextualSpacing/>
        <w:jc w:val="both"/>
        <w:rPr>
          <w:rFonts w:ascii="Arial Narrow" w:hAnsi="Arial Narrow"/>
          <w:spacing w:val="-4"/>
          <w:sz w:val="22"/>
          <w:szCs w:val="22"/>
        </w:rPr>
      </w:pPr>
      <w:r w:rsidRPr="00FE3F54">
        <w:rPr>
          <w:rFonts w:ascii="Arial Narrow" w:hAnsi="Arial Narrow"/>
          <w:spacing w:val="-4"/>
          <w:sz w:val="22"/>
          <w:szCs w:val="22"/>
        </w:rPr>
        <w:t xml:space="preserve">množstve DOVID spotrebovaných pri výrobe čistopisov, specimenov, </w:t>
      </w:r>
      <w:r w:rsidR="009717FF" w:rsidRPr="00FE3F54">
        <w:rPr>
          <w:rFonts w:ascii="Arial Narrow" w:hAnsi="Arial Narrow"/>
          <w:spacing w:val="-4"/>
          <w:sz w:val="22"/>
          <w:szCs w:val="22"/>
        </w:rPr>
        <w:t>kontrolných skúšobných vzoriek podľa čl. X ods. 1</w:t>
      </w:r>
      <w:r w:rsidR="00157AB4">
        <w:rPr>
          <w:rFonts w:ascii="Arial Narrow" w:hAnsi="Arial Narrow"/>
          <w:spacing w:val="-4"/>
          <w:sz w:val="22"/>
          <w:szCs w:val="22"/>
        </w:rPr>
        <w:t xml:space="preserve"> dohody</w:t>
      </w:r>
      <w:r w:rsidR="004C212B" w:rsidRPr="00FE3F54">
        <w:rPr>
          <w:rFonts w:ascii="Arial Narrow" w:hAnsi="Arial Narrow"/>
          <w:spacing w:val="-4"/>
          <w:sz w:val="22"/>
          <w:szCs w:val="22"/>
        </w:rPr>
        <w:t xml:space="preserve"> </w:t>
      </w:r>
      <w:r w:rsidRPr="00FE3F54">
        <w:rPr>
          <w:rFonts w:ascii="Arial Narrow" w:hAnsi="Arial Narrow"/>
          <w:spacing w:val="-4"/>
          <w:sz w:val="22"/>
          <w:szCs w:val="22"/>
        </w:rPr>
        <w:t xml:space="preserve">a skúšobných vzorov, </w:t>
      </w:r>
    </w:p>
    <w:p w14:paraId="66B13DB5" w14:textId="77777777" w:rsidR="001B39CB" w:rsidRPr="00FE3F54" w:rsidRDefault="001B39CB" w:rsidP="0034592B">
      <w:pPr>
        <w:pStyle w:val="Odsekzoznamu"/>
        <w:widowControl w:val="0"/>
        <w:numPr>
          <w:ilvl w:val="0"/>
          <w:numId w:val="87"/>
        </w:numPr>
        <w:shd w:val="clear" w:color="auto" w:fill="FFFFFF"/>
        <w:tabs>
          <w:tab w:val="clear" w:pos="2160"/>
          <w:tab w:val="clear" w:pos="2880"/>
          <w:tab w:val="clear" w:pos="4500"/>
        </w:tabs>
        <w:autoSpaceDE w:val="0"/>
        <w:autoSpaceDN w:val="0"/>
        <w:adjustRightInd w:val="0"/>
        <w:ind w:left="426"/>
        <w:contextualSpacing/>
        <w:jc w:val="both"/>
        <w:rPr>
          <w:rFonts w:ascii="Arial Narrow" w:hAnsi="Arial Narrow"/>
          <w:spacing w:val="-4"/>
          <w:sz w:val="22"/>
          <w:szCs w:val="22"/>
        </w:rPr>
      </w:pPr>
      <w:r w:rsidRPr="00FE3F54">
        <w:rPr>
          <w:rFonts w:ascii="Arial Narrow" w:hAnsi="Arial Narrow"/>
          <w:spacing w:val="-4"/>
          <w:sz w:val="22"/>
          <w:szCs w:val="22"/>
        </w:rPr>
        <w:t xml:space="preserve">množstve DOVID v skladových zásobách predávajúceho, </w:t>
      </w:r>
    </w:p>
    <w:p w14:paraId="38993E8B" w14:textId="77777777" w:rsidR="001B39CB" w:rsidRPr="00FE3F54" w:rsidRDefault="001B39CB" w:rsidP="0034592B">
      <w:pPr>
        <w:pStyle w:val="Odsekzoznamu"/>
        <w:widowControl w:val="0"/>
        <w:numPr>
          <w:ilvl w:val="0"/>
          <w:numId w:val="87"/>
        </w:numPr>
        <w:shd w:val="clear" w:color="auto" w:fill="FFFFFF"/>
        <w:tabs>
          <w:tab w:val="clear" w:pos="2160"/>
          <w:tab w:val="clear" w:pos="2880"/>
          <w:tab w:val="clear" w:pos="4500"/>
        </w:tabs>
        <w:autoSpaceDE w:val="0"/>
        <w:autoSpaceDN w:val="0"/>
        <w:adjustRightInd w:val="0"/>
        <w:ind w:left="426"/>
        <w:contextualSpacing/>
        <w:jc w:val="both"/>
        <w:rPr>
          <w:rFonts w:ascii="Arial Narrow" w:hAnsi="Arial Narrow"/>
          <w:spacing w:val="-4"/>
          <w:sz w:val="22"/>
          <w:szCs w:val="22"/>
        </w:rPr>
      </w:pPr>
      <w:r w:rsidRPr="00FE3F54">
        <w:rPr>
          <w:rFonts w:ascii="Arial Narrow" w:hAnsi="Arial Narrow"/>
          <w:spacing w:val="-4"/>
          <w:sz w:val="22"/>
          <w:szCs w:val="22"/>
        </w:rPr>
        <w:t xml:space="preserve">množstve vadných alebo prebytočných DOVID. </w:t>
      </w:r>
    </w:p>
    <w:p w14:paraId="6A0122A6" w14:textId="1C3693A2" w:rsidR="001B39CB" w:rsidRDefault="001B39CB" w:rsidP="0034592B">
      <w:pPr>
        <w:widowControl w:val="0"/>
        <w:numPr>
          <w:ilvl w:val="0"/>
          <w:numId w:val="57"/>
        </w:numPr>
        <w:shd w:val="clear" w:color="auto" w:fill="FFFFFF"/>
        <w:tabs>
          <w:tab w:val="clear" w:pos="360"/>
          <w:tab w:val="clear" w:pos="2160"/>
          <w:tab w:val="clear" w:pos="2880"/>
          <w:tab w:val="clear" w:pos="4500"/>
        </w:tabs>
        <w:autoSpaceDE w:val="0"/>
        <w:autoSpaceDN w:val="0"/>
        <w:adjustRightInd w:val="0"/>
        <w:ind w:left="0"/>
        <w:jc w:val="both"/>
        <w:rPr>
          <w:rFonts w:ascii="Arial Narrow" w:hAnsi="Arial Narrow"/>
          <w:spacing w:val="-4"/>
          <w:sz w:val="22"/>
          <w:szCs w:val="22"/>
        </w:rPr>
      </w:pPr>
      <w:r w:rsidRPr="00FE3F54">
        <w:rPr>
          <w:rFonts w:ascii="Arial Narrow" w:hAnsi="Arial Narrow"/>
          <w:spacing w:val="-4"/>
          <w:sz w:val="22"/>
          <w:szCs w:val="22"/>
        </w:rPr>
        <w:t>Predávajúci je povinný na svoje náklady doručiť kupujúcemu na adresu Prezídium Policajného zboru, Odbor dokladov a evidencií, Račianska 45, 812 72 Bratislava do rúk riaditeľa Odboru dokladov a evidencií Prezídia Policajného</w:t>
      </w:r>
      <w:r>
        <w:rPr>
          <w:rFonts w:ascii="Arial Narrow" w:hAnsi="Arial Narrow"/>
          <w:spacing w:val="-4"/>
          <w:sz w:val="22"/>
          <w:szCs w:val="22"/>
        </w:rPr>
        <w:t xml:space="preserve"> zboru v lehote do</w:t>
      </w:r>
      <w:r w:rsidR="00157AB4">
        <w:rPr>
          <w:rFonts w:ascii="Arial Narrow" w:hAnsi="Arial Narrow"/>
          <w:spacing w:val="-4"/>
          <w:sz w:val="22"/>
          <w:szCs w:val="22"/>
        </w:rPr>
        <w:t xml:space="preserve"> štrnásť (</w:t>
      </w:r>
      <w:r>
        <w:rPr>
          <w:rFonts w:ascii="Arial Narrow" w:hAnsi="Arial Narrow"/>
          <w:spacing w:val="-4"/>
          <w:sz w:val="22"/>
          <w:szCs w:val="22"/>
        </w:rPr>
        <w:t>14</w:t>
      </w:r>
      <w:r w:rsidR="00157AB4">
        <w:rPr>
          <w:rFonts w:ascii="Arial Narrow" w:hAnsi="Arial Narrow"/>
          <w:spacing w:val="-4"/>
          <w:sz w:val="22"/>
          <w:szCs w:val="22"/>
        </w:rPr>
        <w:t>)</w:t>
      </w:r>
      <w:r>
        <w:rPr>
          <w:rFonts w:ascii="Arial Narrow" w:hAnsi="Arial Narrow"/>
          <w:spacing w:val="-4"/>
          <w:sz w:val="22"/>
          <w:szCs w:val="22"/>
        </w:rPr>
        <w:t xml:space="preserve"> dní odo dňa doručenia žiadosti kupujúceho</w:t>
      </w:r>
      <w:r w:rsidR="006B7290">
        <w:rPr>
          <w:rFonts w:ascii="Arial Narrow" w:hAnsi="Arial Narrow"/>
          <w:spacing w:val="-4"/>
          <w:sz w:val="22"/>
          <w:szCs w:val="22"/>
        </w:rPr>
        <w:t>:</w:t>
      </w:r>
    </w:p>
    <w:p w14:paraId="489B376F" w14:textId="766B7F91"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lastRenderedPageBreak/>
        <w:t xml:space="preserve">dokumenty s údajmi podľa ods. 1 a 2 tohto článku </w:t>
      </w:r>
      <w:r w:rsidR="00157AB4">
        <w:rPr>
          <w:rFonts w:ascii="Arial Narrow" w:hAnsi="Arial Narrow"/>
          <w:spacing w:val="-4"/>
          <w:sz w:val="22"/>
          <w:szCs w:val="22"/>
        </w:rPr>
        <w:t>dohod</w:t>
      </w:r>
      <w:r>
        <w:rPr>
          <w:rFonts w:ascii="Arial Narrow" w:hAnsi="Arial Narrow"/>
          <w:spacing w:val="-4"/>
          <w:sz w:val="22"/>
          <w:szCs w:val="22"/>
        </w:rPr>
        <w:t xml:space="preserve">y, s výnimkou dokumentov s údajmi podľa ods. 1 písm. a) a b) tohto článku </w:t>
      </w:r>
      <w:r w:rsidR="00157AB4">
        <w:rPr>
          <w:rFonts w:ascii="Arial Narrow" w:hAnsi="Arial Narrow"/>
          <w:spacing w:val="-4"/>
          <w:sz w:val="22"/>
          <w:szCs w:val="22"/>
        </w:rPr>
        <w:t>dohod</w:t>
      </w:r>
      <w:r>
        <w:rPr>
          <w:rFonts w:ascii="Arial Narrow" w:hAnsi="Arial Narrow"/>
          <w:spacing w:val="-4"/>
          <w:sz w:val="22"/>
          <w:szCs w:val="22"/>
        </w:rPr>
        <w:t xml:space="preserve">y; dokumenty s údajmi podľa ods. 1 písm. a) a b) tohto článku </w:t>
      </w:r>
      <w:r w:rsidR="00157AB4">
        <w:rPr>
          <w:rFonts w:ascii="Arial Narrow" w:hAnsi="Arial Narrow"/>
          <w:spacing w:val="-4"/>
          <w:sz w:val="22"/>
          <w:szCs w:val="22"/>
        </w:rPr>
        <w:t>dohod</w:t>
      </w:r>
      <w:r>
        <w:rPr>
          <w:rFonts w:ascii="Arial Narrow" w:hAnsi="Arial Narrow"/>
          <w:spacing w:val="-4"/>
          <w:sz w:val="22"/>
          <w:szCs w:val="22"/>
        </w:rPr>
        <w:t xml:space="preserve">y  je kupujúci oprávnený skontrolovať v prevádzke predávajúceho, pričom sa ods. 9 a 10 tohto článku </w:t>
      </w:r>
      <w:r w:rsidR="00157AB4">
        <w:rPr>
          <w:rFonts w:ascii="Arial Narrow" w:hAnsi="Arial Narrow"/>
          <w:spacing w:val="-4"/>
          <w:sz w:val="22"/>
          <w:szCs w:val="22"/>
        </w:rPr>
        <w:t>dohod</w:t>
      </w:r>
      <w:r>
        <w:rPr>
          <w:rFonts w:ascii="Arial Narrow" w:hAnsi="Arial Narrow"/>
          <w:spacing w:val="-4"/>
          <w:sz w:val="22"/>
          <w:szCs w:val="22"/>
        </w:rPr>
        <w:t>y použijú obdobne,</w:t>
      </w:r>
    </w:p>
    <w:p w14:paraId="05AA8434" w14:textId="77777777"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18"/>
          <w:sz w:val="22"/>
          <w:szCs w:val="22"/>
        </w:rPr>
      </w:pPr>
      <w:r>
        <w:rPr>
          <w:rFonts w:ascii="Arial Narrow" w:hAnsi="Arial Narrow"/>
          <w:spacing w:val="-4"/>
          <w:sz w:val="22"/>
          <w:szCs w:val="22"/>
        </w:rPr>
        <w:t xml:space="preserve">jednu kópiu výrobného záznamu od výrobcu o počte DOVID dodaných predávajúcemu, </w:t>
      </w:r>
    </w:p>
    <w:p w14:paraId="799E816C" w14:textId="77777777"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18"/>
          <w:sz w:val="22"/>
          <w:szCs w:val="22"/>
        </w:rPr>
      </w:pPr>
      <w:r>
        <w:rPr>
          <w:rFonts w:ascii="Arial Narrow" w:hAnsi="Arial Narrow"/>
          <w:spacing w:val="-4"/>
          <w:sz w:val="22"/>
          <w:szCs w:val="22"/>
        </w:rPr>
        <w:t>certifikát výrobcu DOVID potvrdzujúci, že okrem počtu DOVID dodaných predávajúcemu žiadne iné DOVID nezostali u výrobcu.</w:t>
      </w:r>
    </w:p>
    <w:p w14:paraId="50D817D3" w14:textId="34950974" w:rsidR="001B39CB" w:rsidRDefault="001B39CB" w:rsidP="0034592B">
      <w:pPr>
        <w:widowControl w:val="0"/>
        <w:numPr>
          <w:ilvl w:val="0"/>
          <w:numId w:val="57"/>
        </w:numPr>
        <w:shd w:val="clear" w:color="auto" w:fill="FFFFFF"/>
        <w:tabs>
          <w:tab w:val="clear" w:pos="360"/>
          <w:tab w:val="clear" w:pos="2160"/>
          <w:tab w:val="clear" w:pos="2880"/>
          <w:tab w:val="clear" w:pos="4500"/>
        </w:tabs>
        <w:autoSpaceDE w:val="0"/>
        <w:autoSpaceDN w:val="0"/>
        <w:adjustRightInd w:val="0"/>
        <w:ind w:left="0"/>
        <w:jc w:val="both"/>
        <w:rPr>
          <w:rFonts w:ascii="Arial Narrow" w:hAnsi="Arial Narrow"/>
          <w:spacing w:val="-18"/>
          <w:sz w:val="22"/>
          <w:szCs w:val="22"/>
        </w:rPr>
      </w:pPr>
      <w:r>
        <w:rPr>
          <w:rFonts w:ascii="Arial Narrow" w:hAnsi="Arial Narrow"/>
          <w:spacing w:val="-4"/>
          <w:sz w:val="22"/>
          <w:szCs w:val="22"/>
        </w:rPr>
        <w:t xml:space="preserve">Predávajúci je povinný doručiť kupujúcemu dokumenty podľa ods. 3 tohto článku </w:t>
      </w:r>
      <w:r w:rsidR="00157AB4">
        <w:rPr>
          <w:rFonts w:ascii="Arial Narrow" w:hAnsi="Arial Narrow"/>
          <w:spacing w:val="-4"/>
          <w:sz w:val="22"/>
          <w:szCs w:val="22"/>
        </w:rPr>
        <w:t>dohod</w:t>
      </w:r>
      <w:r>
        <w:rPr>
          <w:rFonts w:ascii="Arial Narrow" w:hAnsi="Arial Narrow"/>
          <w:spacing w:val="-4"/>
          <w:sz w:val="22"/>
          <w:szCs w:val="22"/>
        </w:rPr>
        <w:t xml:space="preserve">y v balení zabezpečujúcom tieto dokumenty proti poškodeniu, zničeniu, odcudzeniu a neoprávnenému sprístupneniu tretím osobám počas ich prepravy na adresu Prezídium Policajného zboru, Odbor dokladov a evidencií, Račianska 45, 812 72 Bratislava. V prípade riadneho a včasného nesplnenia ktorejkoľvek povinnosti podľa ods. 3 tohto článku </w:t>
      </w:r>
      <w:r w:rsidR="00157AB4">
        <w:rPr>
          <w:rFonts w:ascii="Arial Narrow" w:hAnsi="Arial Narrow"/>
          <w:spacing w:val="-4"/>
          <w:sz w:val="22"/>
          <w:szCs w:val="22"/>
        </w:rPr>
        <w:t>dohod</w:t>
      </w:r>
      <w:r>
        <w:rPr>
          <w:rFonts w:ascii="Arial Narrow" w:hAnsi="Arial Narrow"/>
          <w:spacing w:val="-4"/>
          <w:sz w:val="22"/>
          <w:szCs w:val="22"/>
        </w:rPr>
        <w:t xml:space="preserve">y a tohto odseku </w:t>
      </w:r>
      <w:r w:rsidR="00157AB4">
        <w:rPr>
          <w:rFonts w:ascii="Arial Narrow" w:hAnsi="Arial Narrow"/>
          <w:spacing w:val="-4"/>
          <w:sz w:val="22"/>
          <w:szCs w:val="22"/>
        </w:rPr>
        <w:t xml:space="preserve">tohto článku dohody </w:t>
      </w:r>
      <w:r>
        <w:rPr>
          <w:rFonts w:ascii="Arial Narrow" w:hAnsi="Arial Narrow"/>
          <w:spacing w:val="-4"/>
          <w:sz w:val="22"/>
          <w:szCs w:val="22"/>
        </w:rPr>
        <w:t xml:space="preserve">bude predávajúci povinný zaplatiť kupujúcemu zmluvnú pokutu vo </w:t>
      </w:r>
      <w:r w:rsidRPr="00FE3F54">
        <w:rPr>
          <w:rFonts w:ascii="Arial Narrow" w:hAnsi="Arial Narrow"/>
          <w:spacing w:val="-4"/>
          <w:sz w:val="22"/>
          <w:szCs w:val="22"/>
        </w:rPr>
        <w:t>výške 1</w:t>
      </w:r>
      <w:r w:rsidR="00FE3F54" w:rsidRPr="00FE3F54">
        <w:rPr>
          <w:rFonts w:ascii="Arial Narrow" w:hAnsi="Arial Narrow"/>
          <w:spacing w:val="-4"/>
          <w:sz w:val="22"/>
          <w:szCs w:val="22"/>
        </w:rPr>
        <w:t xml:space="preserve"> </w:t>
      </w:r>
      <w:r w:rsidRPr="00FE3F54">
        <w:rPr>
          <w:rFonts w:ascii="Arial Narrow" w:hAnsi="Arial Narrow"/>
          <w:spacing w:val="-4"/>
          <w:sz w:val="22"/>
          <w:szCs w:val="22"/>
        </w:rPr>
        <w:t xml:space="preserve">333,- eur </w:t>
      </w:r>
      <w:r w:rsidR="00903A21">
        <w:rPr>
          <w:rFonts w:ascii="Arial Narrow" w:hAnsi="Arial Narrow"/>
          <w:spacing w:val="-4"/>
          <w:sz w:val="22"/>
          <w:szCs w:val="22"/>
        </w:rPr>
        <w:t>(</w:t>
      </w:r>
      <w:r w:rsidR="00157AB4">
        <w:rPr>
          <w:rFonts w:ascii="Arial Narrow" w:hAnsi="Arial Narrow"/>
          <w:spacing w:val="-4"/>
          <w:sz w:val="22"/>
          <w:szCs w:val="22"/>
        </w:rPr>
        <w:t xml:space="preserve">slovom: </w:t>
      </w:r>
      <w:r w:rsidR="00903A21">
        <w:rPr>
          <w:rFonts w:ascii="Arial Narrow" w:hAnsi="Arial Narrow"/>
          <w:spacing w:val="-4"/>
          <w:sz w:val="22"/>
          <w:szCs w:val="22"/>
        </w:rPr>
        <w:t xml:space="preserve">jedentisíctristotridsaťtri eur) </w:t>
      </w:r>
      <w:r w:rsidRPr="00FE3F54">
        <w:rPr>
          <w:rFonts w:ascii="Arial Narrow" w:hAnsi="Arial Narrow"/>
          <w:spacing w:val="-4"/>
          <w:sz w:val="22"/>
          <w:szCs w:val="22"/>
        </w:rPr>
        <w:t>za každý</w:t>
      </w:r>
      <w:r>
        <w:rPr>
          <w:rFonts w:ascii="Arial Narrow" w:hAnsi="Arial Narrow"/>
          <w:spacing w:val="-4"/>
          <w:sz w:val="22"/>
          <w:szCs w:val="22"/>
        </w:rPr>
        <w:t xml:space="preserve"> ukončený deň omeškania. </w:t>
      </w:r>
    </w:p>
    <w:p w14:paraId="0D16E2C8" w14:textId="77777777" w:rsidR="001B39CB" w:rsidRDefault="001B39CB" w:rsidP="0034592B">
      <w:pPr>
        <w:widowControl w:val="0"/>
        <w:numPr>
          <w:ilvl w:val="0"/>
          <w:numId w:val="57"/>
        </w:numPr>
        <w:shd w:val="clear" w:color="auto" w:fill="FFFFFF"/>
        <w:tabs>
          <w:tab w:val="clear" w:pos="360"/>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Predávajúci je povinný na svoje náklady zabezpečiť spôsobom, aby nemohlo dôjsť k ich strate, odcudzeniu,  zneužitiu,  zničeniu alebo poškodeniu, s výnimkou poškodenia v bežnom výrobnom procese:</w:t>
      </w:r>
    </w:p>
    <w:p w14:paraId="4206C010" w14:textId="54985633"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materiály pre výrobu čistopisov, specimenov </w:t>
      </w:r>
      <w:r w:rsidR="009717FF">
        <w:rPr>
          <w:rFonts w:ascii="Arial Narrow" w:hAnsi="Arial Narrow"/>
          <w:spacing w:val="-4"/>
          <w:sz w:val="22"/>
          <w:szCs w:val="22"/>
        </w:rPr>
        <w:t xml:space="preserve"> kontrolné skúšobné vzorky podľa čl. X ods. 1</w:t>
      </w:r>
      <w:r w:rsidR="00157AB4">
        <w:rPr>
          <w:rFonts w:ascii="Arial Narrow" w:hAnsi="Arial Narrow"/>
          <w:spacing w:val="-4"/>
          <w:sz w:val="22"/>
          <w:szCs w:val="22"/>
        </w:rPr>
        <w:t xml:space="preserve"> </w:t>
      </w:r>
      <w:r w:rsidR="009757E8">
        <w:rPr>
          <w:rFonts w:ascii="Arial Narrow" w:hAnsi="Arial Narrow"/>
          <w:spacing w:val="-4"/>
          <w:sz w:val="22"/>
          <w:szCs w:val="22"/>
        </w:rPr>
        <w:t xml:space="preserve">dohody </w:t>
      </w:r>
      <w:r>
        <w:rPr>
          <w:rFonts w:ascii="Arial Narrow" w:hAnsi="Arial Narrow"/>
          <w:spacing w:val="-4"/>
          <w:sz w:val="22"/>
          <w:szCs w:val="22"/>
        </w:rPr>
        <w:t xml:space="preserve">a skúšobných vzorov, vrátane tých, ktoré sú vadné alebo prebytočné, </w:t>
      </w:r>
    </w:p>
    <w:p w14:paraId="18030280" w14:textId="549868A1"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podklady pre výrobu čistopisov, specimenov, </w:t>
      </w:r>
      <w:r w:rsidR="009717FF">
        <w:rPr>
          <w:rFonts w:ascii="Arial Narrow" w:hAnsi="Arial Narrow"/>
          <w:spacing w:val="-4"/>
          <w:sz w:val="22"/>
          <w:szCs w:val="22"/>
        </w:rPr>
        <w:t>kontrolné skúšobné vzorky podľa čl. X ods. 1</w:t>
      </w:r>
      <w:r w:rsidR="00157AB4">
        <w:rPr>
          <w:rFonts w:ascii="Arial Narrow" w:hAnsi="Arial Narrow"/>
          <w:spacing w:val="-4"/>
          <w:sz w:val="22"/>
          <w:szCs w:val="22"/>
        </w:rPr>
        <w:t xml:space="preserve"> </w:t>
      </w:r>
      <w:r w:rsidR="009757E8">
        <w:rPr>
          <w:rFonts w:ascii="Arial Narrow" w:hAnsi="Arial Narrow"/>
          <w:spacing w:val="-4"/>
          <w:sz w:val="22"/>
          <w:szCs w:val="22"/>
        </w:rPr>
        <w:t xml:space="preserve">dohody </w:t>
      </w:r>
      <w:r>
        <w:rPr>
          <w:rFonts w:ascii="Arial Narrow" w:hAnsi="Arial Narrow"/>
          <w:spacing w:val="-4"/>
          <w:sz w:val="22"/>
          <w:szCs w:val="22"/>
        </w:rPr>
        <w:t>a</w:t>
      </w:r>
      <w:r w:rsidR="00157AB4">
        <w:rPr>
          <w:rFonts w:ascii="Arial Narrow" w:hAnsi="Arial Narrow"/>
          <w:spacing w:val="-4"/>
          <w:sz w:val="22"/>
          <w:szCs w:val="22"/>
        </w:rPr>
        <w:t xml:space="preserve"> </w:t>
      </w:r>
      <w:r>
        <w:rPr>
          <w:rFonts w:ascii="Arial Narrow" w:hAnsi="Arial Narrow"/>
          <w:spacing w:val="-4"/>
          <w:sz w:val="22"/>
          <w:szCs w:val="22"/>
        </w:rPr>
        <w:t xml:space="preserve">skúšobných vzorov dodané predávajúcemu kupujúcim, </w:t>
      </w:r>
    </w:p>
    <w:p w14:paraId="4683B66D" w14:textId="77777777"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polotovary a hotové čistopisy, specimeny, čistopisov a skúšobné vzory, vrátane tých, ktoré sú vadné alebo prebytočné.</w:t>
      </w:r>
    </w:p>
    <w:p w14:paraId="45FA49D7" w14:textId="77777777" w:rsidR="001B39CB" w:rsidRDefault="001B39CB" w:rsidP="0034592B">
      <w:pPr>
        <w:widowControl w:val="0"/>
        <w:numPr>
          <w:ilvl w:val="0"/>
          <w:numId w:val="57"/>
        </w:numPr>
        <w:shd w:val="clear" w:color="auto" w:fill="FFFFFF"/>
        <w:tabs>
          <w:tab w:val="clear" w:pos="360"/>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Predávajúci nesmie použiť na iné účely, ako podľa tejto zmluvy a nesmie sprístupniť alebo odovzdať tretej osobe</w:t>
      </w:r>
      <w:r w:rsidR="006B7290">
        <w:rPr>
          <w:rFonts w:ascii="Arial Narrow" w:hAnsi="Arial Narrow"/>
          <w:spacing w:val="-4"/>
          <w:sz w:val="22"/>
          <w:szCs w:val="22"/>
        </w:rPr>
        <w:t>:</w:t>
      </w:r>
      <w:r>
        <w:rPr>
          <w:rFonts w:ascii="Arial Narrow" w:hAnsi="Arial Narrow"/>
          <w:spacing w:val="-4"/>
          <w:sz w:val="22"/>
          <w:szCs w:val="22"/>
        </w:rPr>
        <w:t xml:space="preserve"> </w:t>
      </w:r>
    </w:p>
    <w:p w14:paraId="2DEF9992" w14:textId="75F2B8E2"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materiály pre výrobu čistopisov, specimenov </w:t>
      </w:r>
      <w:r w:rsidR="009717FF">
        <w:rPr>
          <w:rFonts w:ascii="Arial Narrow" w:hAnsi="Arial Narrow"/>
          <w:spacing w:val="-4"/>
          <w:sz w:val="22"/>
          <w:szCs w:val="22"/>
        </w:rPr>
        <w:t xml:space="preserve">kontrolné skúšobné vzorky podľa čl. X ods. 1 </w:t>
      </w:r>
      <w:r w:rsidR="009757E8">
        <w:rPr>
          <w:rFonts w:ascii="Arial Narrow" w:hAnsi="Arial Narrow"/>
          <w:spacing w:val="-4"/>
          <w:sz w:val="22"/>
          <w:szCs w:val="22"/>
        </w:rPr>
        <w:t xml:space="preserve">dohody </w:t>
      </w:r>
      <w:r>
        <w:rPr>
          <w:rFonts w:ascii="Arial Narrow" w:hAnsi="Arial Narrow"/>
          <w:spacing w:val="-4"/>
          <w:sz w:val="22"/>
          <w:szCs w:val="22"/>
        </w:rPr>
        <w:t>a</w:t>
      </w:r>
      <w:r w:rsidR="00157AB4">
        <w:rPr>
          <w:rFonts w:ascii="Arial Narrow" w:hAnsi="Arial Narrow"/>
          <w:spacing w:val="-4"/>
          <w:sz w:val="22"/>
          <w:szCs w:val="22"/>
        </w:rPr>
        <w:t xml:space="preserve"> </w:t>
      </w:r>
      <w:r>
        <w:rPr>
          <w:rFonts w:ascii="Arial Narrow" w:hAnsi="Arial Narrow"/>
          <w:spacing w:val="-4"/>
          <w:sz w:val="22"/>
          <w:szCs w:val="22"/>
        </w:rPr>
        <w:t>skúšobných vzorov, vrátane tých, ktoré sú vadné alebo prebytočné, a</w:t>
      </w:r>
    </w:p>
    <w:p w14:paraId="5BE32F0F" w14:textId="75057601"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podklady pre výrobu čistopisov, specimenov, </w:t>
      </w:r>
      <w:r w:rsidR="009717FF">
        <w:rPr>
          <w:rFonts w:ascii="Arial Narrow" w:hAnsi="Arial Narrow"/>
          <w:spacing w:val="-4"/>
          <w:sz w:val="22"/>
          <w:szCs w:val="22"/>
        </w:rPr>
        <w:t>kontrolných skúšobných vzoriek podľa čl. X ods. 1</w:t>
      </w:r>
      <w:r w:rsidR="00157AB4">
        <w:rPr>
          <w:rFonts w:ascii="Arial Narrow" w:hAnsi="Arial Narrow"/>
          <w:spacing w:val="-4"/>
          <w:sz w:val="22"/>
          <w:szCs w:val="22"/>
        </w:rPr>
        <w:t xml:space="preserve"> </w:t>
      </w:r>
      <w:r w:rsidR="009757E8">
        <w:rPr>
          <w:rFonts w:ascii="Arial Narrow" w:hAnsi="Arial Narrow"/>
          <w:spacing w:val="-4"/>
          <w:sz w:val="22"/>
          <w:szCs w:val="22"/>
        </w:rPr>
        <w:t xml:space="preserve">dohody </w:t>
      </w:r>
      <w:r w:rsidR="00157AB4">
        <w:rPr>
          <w:rFonts w:ascii="Arial Narrow" w:hAnsi="Arial Narrow"/>
          <w:spacing w:val="-4"/>
          <w:sz w:val="22"/>
          <w:szCs w:val="22"/>
        </w:rPr>
        <w:t xml:space="preserve"> </w:t>
      </w:r>
      <w:r>
        <w:rPr>
          <w:rFonts w:ascii="Arial Narrow" w:hAnsi="Arial Narrow"/>
          <w:spacing w:val="-4"/>
          <w:sz w:val="22"/>
          <w:szCs w:val="22"/>
        </w:rPr>
        <w:t>a skúšobných vzorov dodaných predávajúcemu kupujúcim, a</w:t>
      </w:r>
    </w:p>
    <w:p w14:paraId="3591350E" w14:textId="7BABB27B"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polotovary a hotové čistopisy, specimeny, </w:t>
      </w:r>
      <w:r w:rsidR="009717FF">
        <w:rPr>
          <w:rFonts w:ascii="Arial Narrow" w:hAnsi="Arial Narrow"/>
          <w:spacing w:val="-4"/>
          <w:sz w:val="22"/>
          <w:szCs w:val="22"/>
        </w:rPr>
        <w:t>kontrolné skúšobné vzorky podľa čl. X ods. 1</w:t>
      </w:r>
      <w:r w:rsidR="00157AB4">
        <w:rPr>
          <w:rFonts w:ascii="Arial Narrow" w:hAnsi="Arial Narrow"/>
          <w:spacing w:val="-4"/>
          <w:sz w:val="22"/>
          <w:szCs w:val="22"/>
        </w:rPr>
        <w:t xml:space="preserve"> </w:t>
      </w:r>
      <w:r w:rsidR="009757E8">
        <w:rPr>
          <w:rFonts w:ascii="Arial Narrow" w:hAnsi="Arial Narrow"/>
          <w:spacing w:val="-4"/>
          <w:sz w:val="22"/>
          <w:szCs w:val="22"/>
        </w:rPr>
        <w:t xml:space="preserve">dohody </w:t>
      </w:r>
      <w:r w:rsidR="00157AB4">
        <w:rPr>
          <w:rFonts w:ascii="Arial Narrow" w:hAnsi="Arial Narrow"/>
          <w:spacing w:val="-4"/>
          <w:sz w:val="22"/>
          <w:szCs w:val="22"/>
        </w:rPr>
        <w:t xml:space="preserve"> </w:t>
      </w:r>
      <w:r>
        <w:rPr>
          <w:rFonts w:ascii="Arial Narrow" w:hAnsi="Arial Narrow"/>
          <w:spacing w:val="-4"/>
          <w:sz w:val="22"/>
          <w:szCs w:val="22"/>
        </w:rPr>
        <w:t>a</w:t>
      </w:r>
      <w:r w:rsidR="00157AB4">
        <w:rPr>
          <w:rFonts w:ascii="Arial Narrow" w:hAnsi="Arial Narrow"/>
          <w:spacing w:val="-4"/>
          <w:sz w:val="22"/>
          <w:szCs w:val="22"/>
        </w:rPr>
        <w:t xml:space="preserve"> </w:t>
      </w:r>
      <w:r>
        <w:rPr>
          <w:rFonts w:ascii="Arial Narrow" w:hAnsi="Arial Narrow"/>
          <w:spacing w:val="-4"/>
          <w:sz w:val="22"/>
          <w:szCs w:val="22"/>
        </w:rPr>
        <w:t> skúšobné  vzory, vrátane tých, ktoré sú vadné alebo prebytočné.</w:t>
      </w:r>
    </w:p>
    <w:p w14:paraId="1EAD356D" w14:textId="77777777" w:rsidR="001B39CB" w:rsidRDefault="001B39CB" w:rsidP="0034592B">
      <w:pPr>
        <w:widowControl w:val="0"/>
        <w:numPr>
          <w:ilvl w:val="0"/>
          <w:numId w:val="57"/>
        </w:numPr>
        <w:shd w:val="clear" w:color="auto" w:fill="FFFFFF"/>
        <w:tabs>
          <w:tab w:val="clear" w:pos="360"/>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Predávajúci je povinný na svoje náklady zničiť pod dohľadom zamestnancov kontrolného a bezpečnostného oddelenia predávajúceho a zástupcov kupujúceho </w:t>
      </w:r>
    </w:p>
    <w:p w14:paraId="75E75A2E" w14:textId="7A6608CF"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vadné materiály pre výrobu čistopisov, specimenov, </w:t>
      </w:r>
      <w:r w:rsidR="009717FF">
        <w:rPr>
          <w:rFonts w:ascii="Arial Narrow" w:hAnsi="Arial Narrow"/>
          <w:spacing w:val="-4"/>
          <w:sz w:val="22"/>
          <w:szCs w:val="22"/>
        </w:rPr>
        <w:t>kontrolné</w:t>
      </w:r>
      <w:r w:rsidR="004C212B">
        <w:rPr>
          <w:rFonts w:ascii="Arial Narrow" w:hAnsi="Arial Narrow"/>
          <w:spacing w:val="-4"/>
          <w:sz w:val="22"/>
          <w:szCs w:val="22"/>
        </w:rPr>
        <w:t xml:space="preserve"> </w:t>
      </w:r>
      <w:r w:rsidR="009717FF">
        <w:rPr>
          <w:rFonts w:ascii="Arial Narrow" w:hAnsi="Arial Narrow"/>
          <w:spacing w:val="-4"/>
          <w:sz w:val="22"/>
          <w:szCs w:val="22"/>
        </w:rPr>
        <w:t xml:space="preserve"> skúšobné vzorky podľa čl. X ods. 1</w:t>
      </w:r>
      <w:r w:rsidR="009757E8">
        <w:rPr>
          <w:rFonts w:ascii="Arial Narrow" w:hAnsi="Arial Narrow"/>
          <w:spacing w:val="-4"/>
          <w:sz w:val="22"/>
          <w:szCs w:val="22"/>
        </w:rPr>
        <w:t xml:space="preserve"> dohody</w:t>
      </w:r>
      <w:r w:rsidR="00157AB4">
        <w:rPr>
          <w:rFonts w:ascii="Arial Narrow" w:hAnsi="Arial Narrow"/>
          <w:spacing w:val="-4"/>
          <w:sz w:val="22"/>
          <w:szCs w:val="22"/>
        </w:rPr>
        <w:t xml:space="preserve"> </w:t>
      </w:r>
      <w:r>
        <w:rPr>
          <w:rFonts w:ascii="Arial Narrow" w:hAnsi="Arial Narrow"/>
          <w:spacing w:val="-4"/>
          <w:sz w:val="22"/>
          <w:szCs w:val="22"/>
        </w:rPr>
        <w:t xml:space="preserve">a skúšobných vzorov, a </w:t>
      </w:r>
    </w:p>
    <w:p w14:paraId="477B90C5" w14:textId="4ABD63F6" w:rsidR="001B39CB" w:rsidRPr="00135FB4"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sidRPr="00796A6E">
        <w:rPr>
          <w:rFonts w:ascii="Arial Narrow" w:hAnsi="Arial Narrow"/>
          <w:spacing w:val="-4"/>
          <w:sz w:val="22"/>
          <w:szCs w:val="22"/>
        </w:rPr>
        <w:t xml:space="preserve">vadné polotovary a vadné hotové čistopisy, specimeny </w:t>
      </w:r>
      <w:r w:rsidR="009717FF" w:rsidRPr="00135FB4">
        <w:rPr>
          <w:rFonts w:ascii="Arial Narrow" w:hAnsi="Arial Narrow"/>
          <w:spacing w:val="-4"/>
          <w:sz w:val="22"/>
          <w:szCs w:val="22"/>
        </w:rPr>
        <w:t>kontrolné  skúšobné</w:t>
      </w:r>
      <w:r w:rsidR="004C212B" w:rsidRPr="00135FB4">
        <w:rPr>
          <w:rFonts w:ascii="Arial Narrow" w:hAnsi="Arial Narrow"/>
          <w:spacing w:val="-4"/>
          <w:sz w:val="22"/>
          <w:szCs w:val="22"/>
        </w:rPr>
        <w:t xml:space="preserve"> vzor</w:t>
      </w:r>
      <w:r w:rsidR="009717FF" w:rsidRPr="00135FB4">
        <w:rPr>
          <w:rFonts w:ascii="Arial Narrow" w:hAnsi="Arial Narrow"/>
          <w:spacing w:val="-4"/>
          <w:sz w:val="22"/>
          <w:szCs w:val="22"/>
        </w:rPr>
        <w:t>ky podľa čl. X ods. 1</w:t>
      </w:r>
      <w:r w:rsidR="00157AB4">
        <w:rPr>
          <w:rFonts w:ascii="Arial Narrow" w:hAnsi="Arial Narrow"/>
          <w:spacing w:val="-4"/>
          <w:sz w:val="22"/>
          <w:szCs w:val="22"/>
        </w:rPr>
        <w:t xml:space="preserve"> </w:t>
      </w:r>
      <w:r w:rsidR="009757E8">
        <w:rPr>
          <w:rFonts w:ascii="Arial Narrow" w:hAnsi="Arial Narrow"/>
          <w:spacing w:val="-4"/>
          <w:sz w:val="22"/>
          <w:szCs w:val="22"/>
        </w:rPr>
        <w:t xml:space="preserve">dohody </w:t>
      </w:r>
      <w:r w:rsidRPr="00135FB4">
        <w:rPr>
          <w:rFonts w:ascii="Arial Narrow" w:hAnsi="Arial Narrow"/>
          <w:spacing w:val="-4"/>
          <w:sz w:val="22"/>
          <w:szCs w:val="22"/>
        </w:rPr>
        <w:t>a</w:t>
      </w:r>
      <w:r w:rsidR="00157AB4">
        <w:rPr>
          <w:rFonts w:ascii="Arial Narrow" w:hAnsi="Arial Narrow"/>
          <w:spacing w:val="-4"/>
          <w:sz w:val="22"/>
          <w:szCs w:val="22"/>
        </w:rPr>
        <w:t xml:space="preserve"> </w:t>
      </w:r>
      <w:r w:rsidRPr="00135FB4">
        <w:rPr>
          <w:rFonts w:ascii="Arial Narrow" w:hAnsi="Arial Narrow"/>
          <w:spacing w:val="-4"/>
          <w:sz w:val="22"/>
          <w:szCs w:val="22"/>
        </w:rPr>
        <w:t xml:space="preserve"> skúšobné vzory.        </w:t>
      </w:r>
    </w:p>
    <w:p w14:paraId="6A6DAB5B" w14:textId="758F03A1" w:rsidR="001B39CB" w:rsidRDefault="001B39CB" w:rsidP="0034592B">
      <w:pPr>
        <w:widowControl w:val="0"/>
        <w:numPr>
          <w:ilvl w:val="0"/>
          <w:numId w:val="57"/>
        </w:numPr>
        <w:shd w:val="clear" w:color="auto" w:fill="FFFFFF"/>
        <w:tabs>
          <w:tab w:val="clear" w:pos="360"/>
          <w:tab w:val="clear" w:pos="2160"/>
          <w:tab w:val="clear" w:pos="2880"/>
          <w:tab w:val="clear" w:pos="4500"/>
        </w:tabs>
        <w:autoSpaceDE w:val="0"/>
        <w:autoSpaceDN w:val="0"/>
        <w:adjustRightInd w:val="0"/>
        <w:ind w:left="0"/>
        <w:jc w:val="both"/>
        <w:rPr>
          <w:rFonts w:ascii="Arial Narrow" w:hAnsi="Arial Narrow"/>
          <w:spacing w:val="-18"/>
          <w:sz w:val="22"/>
          <w:szCs w:val="22"/>
        </w:rPr>
      </w:pPr>
      <w:r>
        <w:rPr>
          <w:rFonts w:ascii="Arial Narrow" w:hAnsi="Arial Narrow"/>
          <w:sz w:val="22"/>
          <w:szCs w:val="22"/>
        </w:rPr>
        <w:t xml:space="preserve">Predávajúci je povinný písomne pozvať kupujúceho do miesta, kde majú byť veci podľa ods. 7 tohto článku </w:t>
      </w:r>
      <w:r w:rsidR="00157AB4">
        <w:rPr>
          <w:rFonts w:ascii="Arial Narrow" w:hAnsi="Arial Narrow"/>
          <w:sz w:val="22"/>
          <w:szCs w:val="22"/>
        </w:rPr>
        <w:t>dohod</w:t>
      </w:r>
      <w:r>
        <w:rPr>
          <w:rFonts w:ascii="Arial Narrow" w:hAnsi="Arial Narrow"/>
          <w:sz w:val="22"/>
          <w:szCs w:val="22"/>
        </w:rPr>
        <w:t xml:space="preserve">y zničené, a to najmenej </w:t>
      </w:r>
      <w:r w:rsidR="00157AB4">
        <w:rPr>
          <w:rFonts w:ascii="Arial Narrow" w:hAnsi="Arial Narrow"/>
          <w:sz w:val="22"/>
          <w:szCs w:val="22"/>
        </w:rPr>
        <w:t>jedenásť (</w:t>
      </w:r>
      <w:r>
        <w:rPr>
          <w:rFonts w:ascii="Arial Narrow" w:hAnsi="Arial Narrow"/>
          <w:sz w:val="22"/>
          <w:szCs w:val="22"/>
        </w:rPr>
        <w:t>11</w:t>
      </w:r>
      <w:r w:rsidR="00157AB4">
        <w:rPr>
          <w:rFonts w:ascii="Arial Narrow" w:hAnsi="Arial Narrow"/>
          <w:sz w:val="22"/>
          <w:szCs w:val="22"/>
        </w:rPr>
        <w:t>)</w:t>
      </w:r>
      <w:r>
        <w:rPr>
          <w:rFonts w:ascii="Arial Narrow" w:hAnsi="Arial Narrow"/>
          <w:sz w:val="22"/>
          <w:szCs w:val="22"/>
        </w:rPr>
        <w:t xml:space="preserve"> pracovných dní pred predpokladaným dňom ich zničenia. Ak sa kupujúci napriek riadnej písomnej výzve predávajúceho zaslanej </w:t>
      </w:r>
      <w:r>
        <w:rPr>
          <w:rFonts w:ascii="Arial Narrow" w:hAnsi="Arial Narrow"/>
          <w:spacing w:val="-4"/>
          <w:sz w:val="22"/>
          <w:szCs w:val="22"/>
        </w:rPr>
        <w:t>na adresu Prezídium Policajného zboru, Odbor dokladov a evidencií, Račianska 45, 812 72 Bratislava do rúk riaditeľa Odboru dokladov a evidencií Prezídia Policajného zboru</w:t>
      </w:r>
      <w:r>
        <w:rPr>
          <w:rFonts w:ascii="Arial Narrow" w:hAnsi="Arial Narrow"/>
          <w:sz w:val="22"/>
          <w:szCs w:val="22"/>
        </w:rPr>
        <w:t xml:space="preserve"> bezdôvodne v navrhovaný deň nedostaví do miesta uvedeného v písomnej výzve predávajúceho, je predávajúci oprávnený zničiť veci podľa ods. 7 tohto článku </w:t>
      </w:r>
      <w:r w:rsidR="00157AB4">
        <w:rPr>
          <w:rFonts w:ascii="Arial Narrow" w:hAnsi="Arial Narrow"/>
          <w:sz w:val="22"/>
          <w:szCs w:val="22"/>
        </w:rPr>
        <w:t>dohody</w:t>
      </w:r>
      <w:r>
        <w:rPr>
          <w:rFonts w:ascii="Arial Narrow" w:hAnsi="Arial Narrow"/>
          <w:sz w:val="22"/>
          <w:szCs w:val="22"/>
        </w:rPr>
        <w:t xml:space="preserve"> sám bez prítomnosti kupujúceho. O zničení vecí podľa ods. 7 tohto článku </w:t>
      </w:r>
      <w:r w:rsidR="00157AB4">
        <w:rPr>
          <w:rFonts w:ascii="Arial Narrow" w:hAnsi="Arial Narrow"/>
          <w:sz w:val="22"/>
          <w:szCs w:val="22"/>
        </w:rPr>
        <w:t>dohod</w:t>
      </w:r>
      <w:r>
        <w:rPr>
          <w:rFonts w:ascii="Arial Narrow" w:hAnsi="Arial Narrow"/>
          <w:sz w:val="22"/>
          <w:szCs w:val="22"/>
        </w:rPr>
        <w:t xml:space="preserve">y spíšu zmluvné strany protokol o zničení. V prípade, že sa kupujúci nezúčastní zničenia vecí podľa ods. 7 tohto článku </w:t>
      </w:r>
      <w:r w:rsidR="00157AB4">
        <w:rPr>
          <w:rFonts w:ascii="Arial Narrow" w:hAnsi="Arial Narrow"/>
          <w:sz w:val="22"/>
          <w:szCs w:val="22"/>
        </w:rPr>
        <w:t>dohod</w:t>
      </w:r>
      <w:r>
        <w:rPr>
          <w:rFonts w:ascii="Arial Narrow" w:hAnsi="Arial Narrow"/>
          <w:sz w:val="22"/>
          <w:szCs w:val="22"/>
        </w:rPr>
        <w:t xml:space="preserve">y, príslušný protokol o zničení podpíše len predávajúci a doručí ho kupujúcemu na svoje náklady </w:t>
      </w:r>
      <w:r>
        <w:rPr>
          <w:rFonts w:ascii="Arial Narrow" w:hAnsi="Arial Narrow"/>
          <w:spacing w:val="-4"/>
          <w:sz w:val="22"/>
          <w:szCs w:val="22"/>
        </w:rPr>
        <w:t>na adresu Prezídium Policajného zboru, Odbor dokladov a evidencií, Račianska 45, 812 72 Bratislava</w:t>
      </w:r>
      <w:r>
        <w:rPr>
          <w:rFonts w:ascii="Arial Narrow" w:hAnsi="Arial Narrow"/>
          <w:sz w:val="22"/>
          <w:szCs w:val="22"/>
        </w:rPr>
        <w:t xml:space="preserve"> do </w:t>
      </w:r>
      <w:r w:rsidR="00157AB4">
        <w:rPr>
          <w:rFonts w:ascii="Arial Narrow" w:hAnsi="Arial Narrow"/>
          <w:sz w:val="22"/>
          <w:szCs w:val="22"/>
        </w:rPr>
        <w:t xml:space="preserve"> pätnásť (</w:t>
      </w:r>
      <w:r>
        <w:rPr>
          <w:rFonts w:ascii="Arial Narrow" w:hAnsi="Arial Narrow"/>
          <w:sz w:val="22"/>
          <w:szCs w:val="22"/>
        </w:rPr>
        <w:t>15</w:t>
      </w:r>
      <w:r w:rsidR="00157AB4">
        <w:rPr>
          <w:rFonts w:ascii="Arial Narrow" w:hAnsi="Arial Narrow"/>
          <w:sz w:val="22"/>
          <w:szCs w:val="22"/>
        </w:rPr>
        <w:t>)</w:t>
      </w:r>
      <w:r>
        <w:rPr>
          <w:rFonts w:ascii="Arial Narrow" w:hAnsi="Arial Narrow"/>
          <w:sz w:val="22"/>
          <w:szCs w:val="22"/>
        </w:rPr>
        <w:t xml:space="preserve"> dní odo dňa zničenia vecí podľa ods. 7 tohto článku </w:t>
      </w:r>
      <w:r w:rsidR="00157AB4">
        <w:rPr>
          <w:rFonts w:ascii="Arial Narrow" w:hAnsi="Arial Narrow"/>
          <w:sz w:val="22"/>
          <w:szCs w:val="22"/>
        </w:rPr>
        <w:t>dohod</w:t>
      </w:r>
      <w:r>
        <w:rPr>
          <w:rFonts w:ascii="Arial Narrow" w:hAnsi="Arial Narrow"/>
          <w:sz w:val="22"/>
          <w:szCs w:val="22"/>
        </w:rPr>
        <w:t>y. Predávajúci doručí kupujúcemu príslušný protokol o zničení v</w:t>
      </w:r>
      <w:r>
        <w:rPr>
          <w:rFonts w:ascii="Arial Narrow" w:hAnsi="Arial Narrow"/>
          <w:spacing w:val="-4"/>
          <w:sz w:val="22"/>
          <w:szCs w:val="22"/>
        </w:rPr>
        <w:t> balení zabezpečujúcom tento dokument proti poškodeniu, zničeniu, odcudzeniu a sprístupneniu tretím neoprávneným osobám počas jeho prepravy na adresu Prezídium Policajného zboru, Odbor dokladov a evidencií, Račianska 45, 812 72 Bratislava.</w:t>
      </w:r>
    </w:p>
    <w:p w14:paraId="0C53C171" w14:textId="77777777" w:rsidR="001B39CB"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Predávajúci je povinný umožniť kupujúcemu, na základe písomnej žiadosti doručenej predávajúcemu najmenej 48 hodín pred plánovanou kontrolou, kontrolovať  u predávajúceho:</w:t>
      </w:r>
    </w:p>
    <w:p w14:paraId="0430B770" w14:textId="77777777"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množstvo vyrobených, zničených a uskladnených materiálov pre výrobu čistopisov, specimenov, </w:t>
      </w:r>
      <w:r w:rsidR="004C212B">
        <w:rPr>
          <w:rFonts w:ascii="Arial Narrow" w:hAnsi="Arial Narrow"/>
          <w:spacing w:val="-4"/>
          <w:sz w:val="22"/>
          <w:szCs w:val="22"/>
        </w:rPr>
        <w:t xml:space="preserve">kontrolných skúšobných vzoriek podľa čl. X ods. 1 a </w:t>
      </w:r>
      <w:r>
        <w:rPr>
          <w:rFonts w:ascii="Arial Narrow" w:hAnsi="Arial Narrow"/>
          <w:spacing w:val="-4"/>
          <w:sz w:val="22"/>
          <w:szCs w:val="22"/>
        </w:rPr>
        <w:t>skúšobných vzorov, a</w:t>
      </w:r>
    </w:p>
    <w:p w14:paraId="5BF9FDAE" w14:textId="77777777"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množstvo obdržaných, zničených a uskladnených DOVID, a</w:t>
      </w:r>
    </w:p>
    <w:p w14:paraId="2085ECAE" w14:textId="13CED9C2"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množstvo vyrobených, zničených a uskladnených čistopisov, specimenov </w:t>
      </w:r>
      <w:r w:rsidR="004C212B">
        <w:rPr>
          <w:rFonts w:ascii="Arial Narrow" w:hAnsi="Arial Narrow"/>
          <w:spacing w:val="-4"/>
          <w:sz w:val="22"/>
          <w:szCs w:val="22"/>
        </w:rPr>
        <w:t xml:space="preserve"> kontrolných skúšobných vzoriek podľa čl. X ods. 1</w:t>
      </w:r>
      <w:r w:rsidR="00157AB4">
        <w:rPr>
          <w:rFonts w:ascii="Arial Narrow" w:hAnsi="Arial Narrow"/>
          <w:spacing w:val="-4"/>
          <w:sz w:val="22"/>
          <w:szCs w:val="22"/>
        </w:rPr>
        <w:t xml:space="preserve"> písm. </w:t>
      </w:r>
      <w:r>
        <w:rPr>
          <w:rFonts w:ascii="Arial Narrow" w:hAnsi="Arial Narrow"/>
          <w:spacing w:val="-4"/>
          <w:sz w:val="22"/>
          <w:szCs w:val="22"/>
        </w:rPr>
        <w:t>a</w:t>
      </w:r>
      <w:r w:rsidR="00157AB4">
        <w:rPr>
          <w:rFonts w:ascii="Arial Narrow" w:hAnsi="Arial Narrow"/>
          <w:spacing w:val="-4"/>
          <w:sz w:val="22"/>
          <w:szCs w:val="22"/>
        </w:rPr>
        <w:t>) dohody</w:t>
      </w:r>
      <w:r>
        <w:rPr>
          <w:rFonts w:ascii="Arial Narrow" w:hAnsi="Arial Narrow"/>
          <w:spacing w:val="-4"/>
          <w:sz w:val="22"/>
          <w:szCs w:val="22"/>
        </w:rPr>
        <w:t> skúšobných vzorov, a</w:t>
      </w:r>
    </w:p>
    <w:p w14:paraId="4CD59B56" w14:textId="0A8B33F3"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plnenie povinností predávajúceho podľa ods.1, 2, 5 až 8 tohto článku </w:t>
      </w:r>
      <w:r w:rsidR="00157AB4">
        <w:rPr>
          <w:rFonts w:ascii="Arial Narrow" w:hAnsi="Arial Narrow"/>
          <w:spacing w:val="-4"/>
          <w:sz w:val="22"/>
          <w:szCs w:val="22"/>
        </w:rPr>
        <w:t>dohod</w:t>
      </w:r>
      <w:r>
        <w:rPr>
          <w:rFonts w:ascii="Arial Narrow" w:hAnsi="Arial Narrow"/>
          <w:spacing w:val="-4"/>
          <w:sz w:val="22"/>
          <w:szCs w:val="22"/>
        </w:rPr>
        <w:t xml:space="preserve">y, </w:t>
      </w:r>
    </w:p>
    <w:p w14:paraId="39B52110" w14:textId="5D92252F" w:rsidR="001B39CB" w:rsidRPr="00FE3F54"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Ak predávajúci neumožní kupujúcemu vykonať kontrolu podľa ods. 9 tohto článku </w:t>
      </w:r>
      <w:r w:rsidR="00157AB4">
        <w:rPr>
          <w:rFonts w:ascii="Arial Narrow" w:hAnsi="Arial Narrow"/>
          <w:spacing w:val="-4"/>
          <w:sz w:val="22"/>
          <w:szCs w:val="22"/>
        </w:rPr>
        <w:t>dohod</w:t>
      </w:r>
      <w:r>
        <w:rPr>
          <w:rFonts w:ascii="Arial Narrow" w:hAnsi="Arial Narrow"/>
          <w:spacing w:val="-4"/>
          <w:sz w:val="22"/>
          <w:szCs w:val="22"/>
        </w:rPr>
        <w:t xml:space="preserve">y, bude povinný zaplatiť kupujúcemu zmluvnú pokutu vo </w:t>
      </w:r>
      <w:r w:rsidRPr="00FE3F54">
        <w:rPr>
          <w:rFonts w:ascii="Arial Narrow" w:hAnsi="Arial Narrow"/>
          <w:spacing w:val="-4"/>
          <w:sz w:val="22"/>
          <w:szCs w:val="22"/>
        </w:rPr>
        <w:t>výške 1</w:t>
      </w:r>
      <w:r w:rsidR="009B5A9F" w:rsidRPr="00FE3F54">
        <w:rPr>
          <w:rFonts w:ascii="Arial Narrow" w:hAnsi="Arial Narrow"/>
          <w:spacing w:val="-4"/>
          <w:sz w:val="22"/>
          <w:szCs w:val="22"/>
        </w:rPr>
        <w:t xml:space="preserve"> </w:t>
      </w:r>
      <w:r w:rsidRPr="00FE3F54">
        <w:rPr>
          <w:rFonts w:ascii="Arial Narrow" w:hAnsi="Arial Narrow"/>
          <w:spacing w:val="-4"/>
          <w:sz w:val="22"/>
          <w:szCs w:val="22"/>
        </w:rPr>
        <w:t xml:space="preserve">333,- eur </w:t>
      </w:r>
      <w:r w:rsidR="00903A21">
        <w:rPr>
          <w:rFonts w:ascii="Arial Narrow" w:hAnsi="Arial Narrow"/>
          <w:spacing w:val="-4"/>
          <w:sz w:val="22"/>
          <w:szCs w:val="22"/>
        </w:rPr>
        <w:t>(</w:t>
      </w:r>
      <w:r w:rsidR="00157AB4">
        <w:rPr>
          <w:rFonts w:ascii="Arial Narrow" w:hAnsi="Arial Narrow"/>
          <w:spacing w:val="-4"/>
          <w:sz w:val="22"/>
          <w:szCs w:val="22"/>
        </w:rPr>
        <w:t xml:space="preserve">slovom: </w:t>
      </w:r>
      <w:r w:rsidR="00903A21">
        <w:rPr>
          <w:rFonts w:ascii="Arial Narrow" w:hAnsi="Arial Narrow"/>
          <w:spacing w:val="-4"/>
          <w:sz w:val="22"/>
          <w:szCs w:val="22"/>
        </w:rPr>
        <w:t xml:space="preserve">jedentisíctristotridsaťtri eur) </w:t>
      </w:r>
      <w:r w:rsidRPr="00FE3F54">
        <w:rPr>
          <w:rFonts w:ascii="Arial Narrow" w:hAnsi="Arial Narrow"/>
          <w:spacing w:val="-4"/>
          <w:sz w:val="22"/>
          <w:szCs w:val="22"/>
        </w:rPr>
        <w:t xml:space="preserve">za každé jednotlivé porušenie a </w:t>
      </w:r>
      <w:r w:rsidRPr="00FE3F54">
        <w:rPr>
          <w:rFonts w:ascii="Arial Narrow" w:hAnsi="Arial Narrow"/>
          <w:spacing w:val="-4"/>
          <w:sz w:val="22"/>
          <w:szCs w:val="22"/>
        </w:rPr>
        <w:lastRenderedPageBreak/>
        <w:t xml:space="preserve">kupujúci má právo </w:t>
      </w:r>
      <w:r w:rsidR="00157AB4">
        <w:rPr>
          <w:rFonts w:ascii="Arial Narrow" w:hAnsi="Arial Narrow"/>
          <w:spacing w:val="-4"/>
          <w:sz w:val="22"/>
          <w:szCs w:val="22"/>
        </w:rPr>
        <w:t xml:space="preserve">písomne </w:t>
      </w:r>
      <w:r w:rsidRPr="00FE3F54">
        <w:rPr>
          <w:rFonts w:ascii="Arial Narrow" w:hAnsi="Arial Narrow"/>
          <w:spacing w:val="-4"/>
          <w:sz w:val="22"/>
          <w:szCs w:val="22"/>
        </w:rPr>
        <w:t xml:space="preserve">odstúpiť od celej tejto </w:t>
      </w:r>
      <w:r w:rsidR="00157AB4">
        <w:rPr>
          <w:rFonts w:ascii="Arial Narrow" w:hAnsi="Arial Narrow"/>
          <w:spacing w:val="-4"/>
          <w:sz w:val="22"/>
          <w:szCs w:val="22"/>
        </w:rPr>
        <w:t>dohod</w:t>
      </w:r>
      <w:r w:rsidRPr="00FE3F54">
        <w:rPr>
          <w:rFonts w:ascii="Arial Narrow" w:hAnsi="Arial Narrow"/>
          <w:spacing w:val="-4"/>
          <w:sz w:val="22"/>
          <w:szCs w:val="22"/>
        </w:rPr>
        <w:t xml:space="preserve">y. </w:t>
      </w:r>
    </w:p>
    <w:p w14:paraId="74C22F16" w14:textId="0B1A45EB" w:rsidR="001B39CB"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sidRPr="00FE3F54">
        <w:rPr>
          <w:rFonts w:ascii="Arial Narrow" w:hAnsi="Arial Narrow"/>
          <w:spacing w:val="-4"/>
          <w:sz w:val="22"/>
          <w:szCs w:val="22"/>
        </w:rPr>
        <w:t xml:space="preserve">Ak predávajúci poruší akúkoľvek povinnosť podľa ods. 1, 2, 5 až 8 tohto článku </w:t>
      </w:r>
      <w:r w:rsidR="00157AB4">
        <w:rPr>
          <w:rFonts w:ascii="Arial Narrow" w:hAnsi="Arial Narrow"/>
          <w:spacing w:val="-4"/>
          <w:sz w:val="22"/>
          <w:szCs w:val="22"/>
        </w:rPr>
        <w:t>dohod</w:t>
      </w:r>
      <w:r w:rsidRPr="00FE3F54">
        <w:rPr>
          <w:rFonts w:ascii="Arial Narrow" w:hAnsi="Arial Narrow"/>
          <w:spacing w:val="-4"/>
          <w:sz w:val="22"/>
          <w:szCs w:val="22"/>
        </w:rPr>
        <w:t>y, je povinný zaplatiť kupujúcemu zmluvnú pokutu vo výške  1</w:t>
      </w:r>
      <w:r w:rsidR="009B5A9F" w:rsidRPr="00FE3F54">
        <w:rPr>
          <w:rFonts w:ascii="Arial Narrow" w:hAnsi="Arial Narrow"/>
          <w:spacing w:val="-4"/>
          <w:sz w:val="22"/>
          <w:szCs w:val="22"/>
        </w:rPr>
        <w:t xml:space="preserve"> </w:t>
      </w:r>
      <w:r w:rsidRPr="00FE3F54">
        <w:rPr>
          <w:rFonts w:ascii="Arial Narrow" w:hAnsi="Arial Narrow"/>
          <w:spacing w:val="-4"/>
          <w:sz w:val="22"/>
          <w:szCs w:val="22"/>
        </w:rPr>
        <w:t xml:space="preserve">333,- eur </w:t>
      </w:r>
      <w:r w:rsidR="00903A21">
        <w:rPr>
          <w:rFonts w:ascii="Arial Narrow" w:hAnsi="Arial Narrow"/>
          <w:spacing w:val="-4"/>
          <w:sz w:val="22"/>
          <w:szCs w:val="22"/>
        </w:rPr>
        <w:t xml:space="preserve"> (</w:t>
      </w:r>
      <w:r w:rsidR="00157AB4">
        <w:rPr>
          <w:rFonts w:ascii="Arial Narrow" w:hAnsi="Arial Narrow"/>
          <w:spacing w:val="-4"/>
          <w:sz w:val="22"/>
          <w:szCs w:val="22"/>
        </w:rPr>
        <w:t xml:space="preserve">slovom: </w:t>
      </w:r>
      <w:r w:rsidR="00903A21">
        <w:rPr>
          <w:rFonts w:ascii="Arial Narrow" w:hAnsi="Arial Narrow"/>
          <w:spacing w:val="-4"/>
          <w:sz w:val="22"/>
          <w:szCs w:val="22"/>
        </w:rPr>
        <w:t xml:space="preserve">jedentisíctristotridsaťtri eur) </w:t>
      </w:r>
      <w:r w:rsidRPr="00FE3F54">
        <w:rPr>
          <w:rFonts w:ascii="Arial Narrow" w:hAnsi="Arial Narrow"/>
          <w:spacing w:val="-4"/>
          <w:sz w:val="22"/>
          <w:szCs w:val="22"/>
        </w:rPr>
        <w:t xml:space="preserve">za každé jednotlivé porušenie takejto povinnosti a kupujúci má právo </w:t>
      </w:r>
      <w:r w:rsidR="00157AB4">
        <w:rPr>
          <w:rFonts w:ascii="Arial Narrow" w:hAnsi="Arial Narrow"/>
          <w:spacing w:val="-4"/>
          <w:sz w:val="22"/>
          <w:szCs w:val="22"/>
        </w:rPr>
        <w:t xml:space="preserve">písomne </w:t>
      </w:r>
      <w:r w:rsidRPr="00FE3F54">
        <w:rPr>
          <w:rFonts w:ascii="Arial Narrow" w:hAnsi="Arial Narrow"/>
          <w:spacing w:val="-4"/>
          <w:sz w:val="22"/>
          <w:szCs w:val="22"/>
        </w:rPr>
        <w:t xml:space="preserve">odstúpiť od celej tejto </w:t>
      </w:r>
      <w:r w:rsidR="00157AB4">
        <w:rPr>
          <w:rFonts w:ascii="Arial Narrow" w:hAnsi="Arial Narrow"/>
          <w:spacing w:val="-4"/>
          <w:sz w:val="22"/>
          <w:szCs w:val="22"/>
        </w:rPr>
        <w:t>dohody</w:t>
      </w:r>
      <w:r w:rsidRPr="00FE3F54">
        <w:rPr>
          <w:rFonts w:ascii="Arial Narrow" w:hAnsi="Arial Narrow"/>
          <w:spacing w:val="-4"/>
          <w:sz w:val="22"/>
          <w:szCs w:val="22"/>
        </w:rPr>
        <w:t>, ak predávajúci neodstráni takéto porušenie</w:t>
      </w:r>
      <w:r>
        <w:rPr>
          <w:rFonts w:ascii="Arial Narrow" w:hAnsi="Arial Narrow"/>
          <w:spacing w:val="-4"/>
          <w:sz w:val="22"/>
          <w:szCs w:val="22"/>
        </w:rPr>
        <w:t xml:space="preserve"> do </w:t>
      </w:r>
      <w:r w:rsidR="00157AB4">
        <w:rPr>
          <w:rFonts w:ascii="Arial Narrow" w:hAnsi="Arial Narrow"/>
          <w:spacing w:val="-4"/>
          <w:sz w:val="22"/>
          <w:szCs w:val="22"/>
        </w:rPr>
        <w:t>štrnástich (</w:t>
      </w:r>
      <w:r>
        <w:rPr>
          <w:rFonts w:ascii="Arial Narrow" w:hAnsi="Arial Narrow"/>
          <w:spacing w:val="-4"/>
          <w:sz w:val="22"/>
          <w:szCs w:val="22"/>
        </w:rPr>
        <w:t>14</w:t>
      </w:r>
      <w:r w:rsidR="00157AB4">
        <w:rPr>
          <w:rFonts w:ascii="Arial Narrow" w:hAnsi="Arial Narrow"/>
          <w:spacing w:val="-4"/>
          <w:sz w:val="22"/>
          <w:szCs w:val="22"/>
        </w:rPr>
        <w:t>)</w:t>
      </w:r>
      <w:r>
        <w:rPr>
          <w:rFonts w:ascii="Arial Narrow" w:hAnsi="Arial Narrow"/>
          <w:spacing w:val="-4"/>
          <w:sz w:val="22"/>
          <w:szCs w:val="22"/>
        </w:rPr>
        <w:t xml:space="preserve"> dní odo dňa doručenia písomného oznámenia kupujúceho.</w:t>
      </w:r>
    </w:p>
    <w:p w14:paraId="58955BBF" w14:textId="4AE5AEEB" w:rsidR="001B39CB"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Najneskôr do </w:t>
      </w:r>
      <w:r w:rsidR="00157AB4">
        <w:rPr>
          <w:rFonts w:ascii="Arial Narrow" w:hAnsi="Arial Narrow"/>
          <w:spacing w:val="-4"/>
          <w:sz w:val="22"/>
          <w:szCs w:val="22"/>
        </w:rPr>
        <w:t>dvadsaťpäť (</w:t>
      </w:r>
      <w:r>
        <w:rPr>
          <w:rFonts w:ascii="Arial Narrow" w:hAnsi="Arial Narrow"/>
          <w:spacing w:val="-4"/>
          <w:sz w:val="22"/>
          <w:szCs w:val="22"/>
        </w:rPr>
        <w:t>25</w:t>
      </w:r>
      <w:r w:rsidR="00157AB4">
        <w:rPr>
          <w:rFonts w:ascii="Arial Narrow" w:hAnsi="Arial Narrow"/>
          <w:spacing w:val="-4"/>
          <w:sz w:val="22"/>
          <w:szCs w:val="22"/>
        </w:rPr>
        <w:t>)</w:t>
      </w:r>
      <w:r>
        <w:rPr>
          <w:rFonts w:ascii="Arial Narrow" w:hAnsi="Arial Narrow"/>
          <w:spacing w:val="-4"/>
          <w:sz w:val="22"/>
          <w:szCs w:val="22"/>
        </w:rPr>
        <w:t xml:space="preserve"> pracovných dní po vyrobení celého množstva čistopisov podľa príslušnej realizačnej zmluvy alebo odo dňa zániku tejto zmluvy, podľa toho ktorá skutočnosť nastane skôr, predávajúci na svoje náklady</w:t>
      </w:r>
    </w:p>
    <w:p w14:paraId="74ED98DB" w14:textId="5B09EDC5"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doručí kupujúcemu na adresu Prezídium Policajného zboru, Odbor dokladov a evidencií, Račianska 45, 812 72 Bratislava do rúk riaditeľa Odboru dokladov a evidencií Prezídia Policajného zboru prehlásenie, ktoré bude obsahovať dokumenty s údajmi podľa ods. 1 a 2 tohto článku </w:t>
      </w:r>
      <w:r w:rsidR="00157AB4">
        <w:rPr>
          <w:rFonts w:ascii="Arial Narrow" w:hAnsi="Arial Narrow"/>
          <w:spacing w:val="-4"/>
          <w:sz w:val="22"/>
          <w:szCs w:val="22"/>
        </w:rPr>
        <w:t>dohody</w:t>
      </w:r>
      <w:r>
        <w:rPr>
          <w:rFonts w:ascii="Arial Narrow" w:hAnsi="Arial Narrow"/>
          <w:spacing w:val="-4"/>
          <w:sz w:val="22"/>
          <w:szCs w:val="22"/>
        </w:rPr>
        <w:t xml:space="preserve">  a dokumenty podľa ods. 3 písm. b) a c) tohto článku </w:t>
      </w:r>
      <w:r w:rsidR="00157AB4">
        <w:rPr>
          <w:rFonts w:ascii="Arial Narrow" w:hAnsi="Arial Narrow"/>
          <w:spacing w:val="-4"/>
          <w:sz w:val="22"/>
          <w:szCs w:val="22"/>
        </w:rPr>
        <w:t>dohod</w:t>
      </w:r>
      <w:r>
        <w:rPr>
          <w:rFonts w:ascii="Arial Narrow" w:hAnsi="Arial Narrow"/>
          <w:spacing w:val="-4"/>
          <w:sz w:val="22"/>
          <w:szCs w:val="22"/>
        </w:rPr>
        <w:t>y,</w:t>
      </w:r>
    </w:p>
    <w:p w14:paraId="5A0E0E08" w14:textId="26F39421" w:rsidR="001B39CB" w:rsidRPr="00FE3F54"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sidRPr="00FE3F54">
        <w:rPr>
          <w:rFonts w:ascii="Arial Narrow" w:hAnsi="Arial Narrow"/>
          <w:spacing w:val="-4"/>
          <w:sz w:val="22"/>
          <w:szCs w:val="22"/>
        </w:rPr>
        <w:t>doručí kupujúcemu na adresu Prezídium Policajného zboru, Odbor dokladov a evidencií, Račianska 45, 812 72 Bratislava do rúk riaditeľa Odboru dokladov a evidencií Prezídia Policajného zboru podklady pre výrobu čistopisov, specimenov</w:t>
      </w:r>
      <w:r w:rsidR="009B5A9F" w:rsidRPr="00FE3F54">
        <w:rPr>
          <w:rFonts w:ascii="Arial Narrow" w:hAnsi="Arial Narrow"/>
          <w:spacing w:val="-4"/>
          <w:sz w:val="22"/>
          <w:szCs w:val="22"/>
        </w:rPr>
        <w:t xml:space="preserve">, </w:t>
      </w:r>
      <w:r w:rsidRPr="00FE3F54">
        <w:rPr>
          <w:rFonts w:ascii="Arial Narrow" w:hAnsi="Arial Narrow"/>
          <w:spacing w:val="-4"/>
          <w:sz w:val="22"/>
          <w:szCs w:val="22"/>
        </w:rPr>
        <w:t xml:space="preserve"> </w:t>
      </w:r>
      <w:r w:rsidR="009B5A9F" w:rsidRPr="00FE3F54">
        <w:rPr>
          <w:rFonts w:ascii="Arial Narrow" w:hAnsi="Arial Narrow"/>
          <w:spacing w:val="-4"/>
          <w:sz w:val="22"/>
          <w:szCs w:val="22"/>
        </w:rPr>
        <w:t>kontrolných skúšobných vzoriek podľa čl. X ods. 1</w:t>
      </w:r>
      <w:r w:rsidR="00157AB4">
        <w:rPr>
          <w:rFonts w:ascii="Arial Narrow" w:hAnsi="Arial Narrow"/>
          <w:spacing w:val="-4"/>
          <w:sz w:val="22"/>
          <w:szCs w:val="22"/>
        </w:rPr>
        <w:t xml:space="preserve"> dohody</w:t>
      </w:r>
      <w:r w:rsidR="009757E8">
        <w:rPr>
          <w:rFonts w:ascii="Arial Narrow" w:hAnsi="Arial Narrow"/>
          <w:spacing w:val="-4"/>
          <w:sz w:val="22"/>
          <w:szCs w:val="22"/>
        </w:rPr>
        <w:t xml:space="preserve"> a</w:t>
      </w:r>
      <w:r w:rsidRPr="00FE3F54">
        <w:rPr>
          <w:rFonts w:ascii="Arial Narrow" w:hAnsi="Arial Narrow"/>
          <w:spacing w:val="-4"/>
          <w:sz w:val="22"/>
          <w:szCs w:val="22"/>
        </w:rPr>
        <w:t> skúšobných vzorov podľa čl. X ods. 1 písm. a) tejto zmluvy a tiež tie, ktoré mu boli dodané kupujúcim,</w:t>
      </w:r>
    </w:p>
    <w:p w14:paraId="683D2823" w14:textId="7A6115F7" w:rsidR="001B39CB" w:rsidRPr="00FE3F54"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83"/>
        <w:jc w:val="both"/>
        <w:rPr>
          <w:rFonts w:ascii="Arial Narrow" w:hAnsi="Arial Narrow"/>
          <w:spacing w:val="-4"/>
          <w:sz w:val="22"/>
          <w:szCs w:val="22"/>
        </w:rPr>
      </w:pPr>
      <w:r w:rsidRPr="00FE3F54">
        <w:rPr>
          <w:rFonts w:ascii="Arial Narrow" w:hAnsi="Arial Narrow"/>
          <w:spacing w:val="-4"/>
          <w:sz w:val="22"/>
          <w:szCs w:val="22"/>
        </w:rPr>
        <w:t>zničí pod dohľadom zamestnancov kontrolného a bezpečnostného oddelenia predávajúceho a zástupcov kupujúceho vadné a prebytočné materiály pre výrobu čistopisov, specimenov,</w:t>
      </w:r>
      <w:r w:rsidR="009B5A9F" w:rsidRPr="00FE3F54">
        <w:rPr>
          <w:rFonts w:ascii="Arial Narrow" w:hAnsi="Arial Narrow"/>
          <w:spacing w:val="-4"/>
          <w:sz w:val="22"/>
          <w:szCs w:val="22"/>
        </w:rPr>
        <w:t xml:space="preserve"> kontrolných skúšobných vzoriek podľa čl. X ods. 1</w:t>
      </w:r>
      <w:r w:rsidRPr="00FE3F54">
        <w:rPr>
          <w:rFonts w:ascii="Arial Narrow" w:hAnsi="Arial Narrow"/>
          <w:spacing w:val="-4"/>
          <w:sz w:val="22"/>
          <w:szCs w:val="22"/>
        </w:rPr>
        <w:t xml:space="preserve"> </w:t>
      </w:r>
      <w:r w:rsidR="009757E8">
        <w:rPr>
          <w:rFonts w:ascii="Arial Narrow" w:hAnsi="Arial Narrow"/>
          <w:spacing w:val="-4"/>
          <w:sz w:val="22"/>
          <w:szCs w:val="22"/>
        </w:rPr>
        <w:t xml:space="preserve">dohody </w:t>
      </w:r>
      <w:r w:rsidRPr="00FE3F54">
        <w:rPr>
          <w:rFonts w:ascii="Arial Narrow" w:hAnsi="Arial Narrow"/>
          <w:spacing w:val="-4"/>
          <w:sz w:val="22"/>
          <w:szCs w:val="22"/>
        </w:rPr>
        <w:t xml:space="preserve">a skúšobných vzorov a vadné a prebytočné polotovary a hotové čistopisy, specimeny </w:t>
      </w:r>
      <w:r w:rsidR="009B5A9F" w:rsidRPr="00FE3F54">
        <w:rPr>
          <w:rFonts w:ascii="Arial Narrow" w:hAnsi="Arial Narrow"/>
          <w:spacing w:val="-4"/>
          <w:sz w:val="22"/>
          <w:szCs w:val="22"/>
        </w:rPr>
        <w:t>, kontrolné skúšobné vzorieky podľa čl. X ods. 1</w:t>
      </w:r>
      <w:r w:rsidR="009757E8">
        <w:rPr>
          <w:rFonts w:ascii="Arial Narrow" w:hAnsi="Arial Narrow"/>
          <w:spacing w:val="-4"/>
          <w:sz w:val="22"/>
          <w:szCs w:val="22"/>
        </w:rPr>
        <w:t xml:space="preserve"> dohody </w:t>
      </w:r>
      <w:r w:rsidRPr="00FE3F54">
        <w:rPr>
          <w:rFonts w:ascii="Arial Narrow" w:hAnsi="Arial Narrow"/>
          <w:spacing w:val="-4"/>
          <w:sz w:val="22"/>
          <w:szCs w:val="22"/>
        </w:rPr>
        <w:t>a skúšobné vzory.</w:t>
      </w:r>
    </w:p>
    <w:p w14:paraId="0D39C1C0" w14:textId="6A3FEA13" w:rsidR="001B39CB"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18"/>
          <w:sz w:val="22"/>
          <w:szCs w:val="22"/>
        </w:rPr>
      </w:pPr>
      <w:r w:rsidRPr="00FE3F54">
        <w:rPr>
          <w:rFonts w:ascii="Arial Narrow" w:hAnsi="Arial Narrow"/>
          <w:spacing w:val="-4"/>
          <w:sz w:val="22"/>
          <w:szCs w:val="22"/>
        </w:rPr>
        <w:t xml:space="preserve">Predávajúci je povinný doručiť kupujúcemu dokumenty podľa ods. 12 písm. a) a b) tohto článku </w:t>
      </w:r>
      <w:r w:rsidR="009757E8">
        <w:rPr>
          <w:rFonts w:ascii="Arial Narrow" w:hAnsi="Arial Narrow"/>
          <w:spacing w:val="-4"/>
          <w:sz w:val="22"/>
          <w:szCs w:val="22"/>
        </w:rPr>
        <w:t>dohod</w:t>
      </w:r>
      <w:r w:rsidRPr="00FE3F54">
        <w:rPr>
          <w:rFonts w:ascii="Arial Narrow" w:hAnsi="Arial Narrow"/>
          <w:spacing w:val="-4"/>
          <w:sz w:val="22"/>
          <w:szCs w:val="22"/>
        </w:rPr>
        <w:t>y v balení zabezpečujúcom  tieto dokumenty proti poškodeniu, zničeniu, odcudzeniu a sprístupneniu tretím</w:t>
      </w:r>
      <w:r>
        <w:rPr>
          <w:rFonts w:ascii="Arial Narrow" w:hAnsi="Arial Narrow"/>
          <w:spacing w:val="-4"/>
          <w:sz w:val="22"/>
          <w:szCs w:val="22"/>
        </w:rPr>
        <w:t xml:space="preserve"> neoprávneným osobám počas ich  prepravy na adresu Prezídium Policajného zboru, Odbor dokladov a evidencií, Račianska 45, 812 72 Bratislava do rúk riaditeľa Odboru dokladov a evidencií Prezídia Policajného zboru.</w:t>
      </w:r>
      <w:r>
        <w:rPr>
          <w:rFonts w:ascii="Arial Narrow" w:hAnsi="Arial Narrow"/>
          <w:spacing w:val="-18"/>
          <w:sz w:val="22"/>
          <w:szCs w:val="22"/>
        </w:rPr>
        <w:t xml:space="preserve"> </w:t>
      </w:r>
      <w:r>
        <w:rPr>
          <w:rFonts w:ascii="Arial Narrow" w:hAnsi="Arial Narrow"/>
          <w:spacing w:val="-4"/>
          <w:sz w:val="22"/>
          <w:szCs w:val="22"/>
        </w:rPr>
        <w:t xml:space="preserve">O odovzdaní dokumentov podľa ods. 12 písm. a) a b) tohto článku </w:t>
      </w:r>
      <w:r w:rsidR="009757E8">
        <w:rPr>
          <w:rFonts w:ascii="Arial Narrow" w:hAnsi="Arial Narrow"/>
          <w:spacing w:val="-4"/>
          <w:sz w:val="22"/>
          <w:szCs w:val="22"/>
        </w:rPr>
        <w:t>dohod</w:t>
      </w:r>
      <w:r>
        <w:rPr>
          <w:rFonts w:ascii="Arial Narrow" w:hAnsi="Arial Narrow"/>
          <w:spacing w:val="-4"/>
          <w:sz w:val="22"/>
          <w:szCs w:val="22"/>
        </w:rPr>
        <w:t>y bude spísaný protokol, ktorý podpíšu obidve zmluvné strany.</w:t>
      </w:r>
    </w:p>
    <w:p w14:paraId="7BCA9FF7" w14:textId="1BAB80AC" w:rsidR="001B39CB"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18"/>
          <w:sz w:val="22"/>
          <w:szCs w:val="22"/>
        </w:rPr>
      </w:pPr>
      <w:r>
        <w:rPr>
          <w:rFonts w:ascii="Arial Narrow" w:hAnsi="Arial Narrow"/>
          <w:sz w:val="22"/>
          <w:szCs w:val="22"/>
        </w:rPr>
        <w:t xml:space="preserve">Predávajúci je pri zničení vecí podľa ods. 12 písm. c) tohto článku </w:t>
      </w:r>
      <w:r w:rsidR="009757E8">
        <w:rPr>
          <w:rFonts w:ascii="Arial Narrow" w:hAnsi="Arial Narrow"/>
          <w:sz w:val="22"/>
          <w:szCs w:val="22"/>
        </w:rPr>
        <w:t>dohod</w:t>
      </w:r>
      <w:r>
        <w:rPr>
          <w:rFonts w:ascii="Arial Narrow" w:hAnsi="Arial Narrow"/>
          <w:sz w:val="22"/>
          <w:szCs w:val="22"/>
        </w:rPr>
        <w:t>y postupovať podľa ods. 8 tohto článku</w:t>
      </w:r>
      <w:r w:rsidR="00CE2CAF">
        <w:rPr>
          <w:rFonts w:ascii="Arial Narrow" w:hAnsi="Arial Narrow"/>
          <w:sz w:val="22"/>
          <w:szCs w:val="22"/>
        </w:rPr>
        <w:t xml:space="preserve"> </w:t>
      </w:r>
      <w:r w:rsidR="009757E8">
        <w:rPr>
          <w:rFonts w:ascii="Arial Narrow" w:hAnsi="Arial Narrow"/>
          <w:sz w:val="22"/>
          <w:szCs w:val="22"/>
        </w:rPr>
        <w:t>dohody</w:t>
      </w:r>
      <w:r>
        <w:rPr>
          <w:rFonts w:ascii="Arial Narrow" w:hAnsi="Arial Narrow"/>
          <w:sz w:val="22"/>
          <w:szCs w:val="22"/>
        </w:rPr>
        <w:t>.</w:t>
      </w:r>
    </w:p>
    <w:p w14:paraId="2767AFEE" w14:textId="1D74038E" w:rsidR="001B39CB" w:rsidRPr="00FE3F54" w:rsidRDefault="001B39CB" w:rsidP="0034592B">
      <w:pPr>
        <w:widowControl w:val="0"/>
        <w:numPr>
          <w:ilvl w:val="0"/>
          <w:numId w:val="57"/>
        </w:numPr>
        <w:tabs>
          <w:tab w:val="clear" w:pos="2160"/>
          <w:tab w:val="clear" w:pos="2880"/>
          <w:tab w:val="clear" w:pos="4500"/>
        </w:tabs>
        <w:autoSpaceDE w:val="0"/>
        <w:autoSpaceDN w:val="0"/>
        <w:adjustRightInd w:val="0"/>
        <w:ind w:left="0"/>
        <w:jc w:val="both"/>
        <w:rPr>
          <w:rFonts w:ascii="Arial Narrow" w:hAnsi="Arial Narrow"/>
          <w:sz w:val="22"/>
          <w:szCs w:val="22"/>
        </w:rPr>
      </w:pPr>
      <w:r>
        <w:rPr>
          <w:rFonts w:ascii="Arial Narrow" w:hAnsi="Arial Narrow"/>
          <w:spacing w:val="-18"/>
          <w:sz w:val="22"/>
          <w:szCs w:val="22"/>
        </w:rPr>
        <w:t xml:space="preserve"> </w:t>
      </w:r>
      <w:r>
        <w:rPr>
          <w:rFonts w:ascii="Arial Narrow" w:hAnsi="Arial Narrow"/>
          <w:sz w:val="22"/>
          <w:szCs w:val="22"/>
        </w:rPr>
        <w:t xml:space="preserve">V prípade riadneho a včasného nesplnenia ktorejkoľvek povinnosti podľa ods. 12 až 14 tohto článku </w:t>
      </w:r>
      <w:r w:rsidR="009757E8">
        <w:rPr>
          <w:rFonts w:ascii="Arial Narrow" w:hAnsi="Arial Narrow"/>
          <w:sz w:val="22"/>
          <w:szCs w:val="22"/>
        </w:rPr>
        <w:t>dohod</w:t>
      </w:r>
      <w:r>
        <w:rPr>
          <w:rFonts w:ascii="Arial Narrow" w:hAnsi="Arial Narrow"/>
          <w:sz w:val="22"/>
          <w:szCs w:val="22"/>
        </w:rPr>
        <w:t xml:space="preserve">y bude predávajúci povinný zaplatiť kupujúcemu zmluvnú pokutu vo </w:t>
      </w:r>
      <w:r w:rsidRPr="00FE3F54">
        <w:rPr>
          <w:rFonts w:ascii="Arial Narrow" w:hAnsi="Arial Narrow"/>
          <w:sz w:val="22"/>
          <w:szCs w:val="22"/>
        </w:rPr>
        <w:t>výške  1</w:t>
      </w:r>
      <w:r w:rsidR="009B5A9F" w:rsidRPr="00FE3F54">
        <w:rPr>
          <w:rFonts w:ascii="Arial Narrow" w:hAnsi="Arial Narrow"/>
          <w:sz w:val="22"/>
          <w:szCs w:val="22"/>
        </w:rPr>
        <w:t xml:space="preserve"> </w:t>
      </w:r>
      <w:r w:rsidRPr="00FE3F54">
        <w:rPr>
          <w:rFonts w:ascii="Arial Narrow" w:hAnsi="Arial Narrow"/>
          <w:sz w:val="22"/>
          <w:szCs w:val="22"/>
        </w:rPr>
        <w:t xml:space="preserve">333,- eur </w:t>
      </w:r>
      <w:r w:rsidR="00903A21">
        <w:rPr>
          <w:rFonts w:ascii="Arial Narrow" w:hAnsi="Arial Narrow"/>
          <w:spacing w:val="-4"/>
          <w:sz w:val="22"/>
          <w:szCs w:val="22"/>
        </w:rPr>
        <w:t>(</w:t>
      </w:r>
      <w:r w:rsidR="009757E8">
        <w:rPr>
          <w:rFonts w:ascii="Arial Narrow" w:hAnsi="Arial Narrow"/>
          <w:spacing w:val="-4"/>
          <w:sz w:val="22"/>
          <w:szCs w:val="22"/>
        </w:rPr>
        <w:t xml:space="preserve">slovom: </w:t>
      </w:r>
      <w:r w:rsidR="00903A21">
        <w:rPr>
          <w:rFonts w:ascii="Arial Narrow" w:hAnsi="Arial Narrow"/>
          <w:spacing w:val="-4"/>
          <w:sz w:val="22"/>
          <w:szCs w:val="22"/>
        </w:rPr>
        <w:t xml:space="preserve">jedentisíctristotridsaťtri eur) </w:t>
      </w:r>
      <w:r w:rsidRPr="00FE3F54">
        <w:rPr>
          <w:rFonts w:ascii="Arial Narrow" w:hAnsi="Arial Narrow"/>
          <w:sz w:val="22"/>
          <w:szCs w:val="22"/>
        </w:rPr>
        <w:t>za každý ukončený deň omeškania.</w:t>
      </w:r>
    </w:p>
    <w:p w14:paraId="4FD51833" w14:textId="052D5F08" w:rsidR="001B39CB"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V prípade, že medzi kupujúcim a predávajúcim vznikne spor o existencii vád  čistopisov a/alebo specimenov a/alebo skúšobných vzorov dodaných kupujúcemu a/alebo spor o existencii oprávnení kupujúceho podľa čl. VI ods. 4 až 8 tejto </w:t>
      </w:r>
      <w:r w:rsidR="009757E8">
        <w:rPr>
          <w:rFonts w:ascii="Arial Narrow" w:hAnsi="Arial Narrow"/>
          <w:spacing w:val="-4"/>
          <w:sz w:val="22"/>
          <w:szCs w:val="22"/>
        </w:rPr>
        <w:t xml:space="preserve">dohody </w:t>
      </w:r>
      <w:r>
        <w:rPr>
          <w:rFonts w:ascii="Arial Narrow" w:hAnsi="Arial Narrow"/>
          <w:spacing w:val="-4"/>
          <w:sz w:val="22"/>
          <w:szCs w:val="22"/>
        </w:rPr>
        <w:t xml:space="preserve">v súvislosti s vadami čistopisov a/alebo specimenov a/alebo skúšobných vzorov dodaných kupujúcemu, predávajúcemu až do konečného vyriešenia sporu medzi kupujúcim a predávajúcim (čl. XVII) nevzniká povinnosť podľa ods. 7 a 12 písm. c) tohto článku </w:t>
      </w:r>
      <w:r w:rsidR="009757E8">
        <w:rPr>
          <w:rFonts w:ascii="Arial Narrow" w:hAnsi="Arial Narrow"/>
          <w:spacing w:val="-4"/>
          <w:sz w:val="22"/>
          <w:szCs w:val="22"/>
        </w:rPr>
        <w:t>dohod</w:t>
      </w:r>
      <w:r>
        <w:rPr>
          <w:rFonts w:ascii="Arial Narrow" w:hAnsi="Arial Narrow"/>
          <w:spacing w:val="-4"/>
          <w:sz w:val="22"/>
          <w:szCs w:val="22"/>
        </w:rPr>
        <w:t>y zničiť takéto vadné čistopisy, specimeny a skúšobné vzory. Predávajúci je v takomto prípade do konečného vyriešenia sporu medzi zmluvnými stranami (čl. XVII) povinný:</w:t>
      </w:r>
    </w:p>
    <w:p w14:paraId="3D0E3518" w14:textId="38A3675C"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83"/>
        <w:jc w:val="both"/>
        <w:rPr>
          <w:rFonts w:ascii="Arial Narrow" w:hAnsi="Arial Narrow"/>
          <w:spacing w:val="-4"/>
          <w:sz w:val="22"/>
          <w:szCs w:val="22"/>
        </w:rPr>
      </w:pPr>
      <w:r>
        <w:rPr>
          <w:rFonts w:ascii="Arial Narrow" w:hAnsi="Arial Narrow"/>
          <w:spacing w:val="-4"/>
          <w:sz w:val="22"/>
          <w:szCs w:val="22"/>
        </w:rPr>
        <w:t xml:space="preserve">na svoje náklady uskladniť takéto vadné čistopisy, specimeny a skúšobné vzory za podmienok uvedených v ods. 5 tohto článku </w:t>
      </w:r>
      <w:r w:rsidR="009757E8">
        <w:rPr>
          <w:rFonts w:ascii="Arial Narrow" w:hAnsi="Arial Narrow"/>
          <w:spacing w:val="-4"/>
          <w:sz w:val="22"/>
          <w:szCs w:val="22"/>
        </w:rPr>
        <w:t>dohod</w:t>
      </w:r>
      <w:r>
        <w:rPr>
          <w:rFonts w:ascii="Arial Narrow" w:hAnsi="Arial Narrow"/>
          <w:spacing w:val="-4"/>
          <w:sz w:val="22"/>
          <w:szCs w:val="22"/>
        </w:rPr>
        <w:t>y, alebo</w:t>
      </w:r>
    </w:p>
    <w:p w14:paraId="6517A804" w14:textId="77777777"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83"/>
        <w:jc w:val="both"/>
        <w:rPr>
          <w:rFonts w:ascii="Arial Narrow" w:hAnsi="Arial Narrow"/>
          <w:spacing w:val="-4"/>
          <w:sz w:val="22"/>
          <w:szCs w:val="22"/>
        </w:rPr>
      </w:pPr>
      <w:r>
        <w:rPr>
          <w:rFonts w:ascii="Arial Narrow" w:hAnsi="Arial Narrow"/>
          <w:spacing w:val="-4"/>
          <w:sz w:val="22"/>
          <w:szCs w:val="22"/>
        </w:rPr>
        <w:t>dodať na svoje náklady takéto vadné čistopisy, specimeny a skúšobné vzory do miesta dodania a požiadať kupujúceho o ich uskladnenie na náklady predávajúceho; kupujúci môže takejto žiadosti predávajúceho vyhovieť; po konečnom vyriešení sporu bude kupujúci oprávnený zničiť uskladnené vadné čistopisy, specimeny a skúšobné vzory na svoje náklady.</w:t>
      </w:r>
    </w:p>
    <w:p w14:paraId="57959A89" w14:textId="6FC109C3" w:rsidR="001B39CB" w:rsidRDefault="001B39CB" w:rsidP="0034592B">
      <w:pPr>
        <w:widowControl w:val="0"/>
        <w:numPr>
          <w:ilvl w:val="0"/>
          <w:numId w:val="57"/>
        </w:numPr>
        <w:shd w:val="clear" w:color="auto" w:fill="FFFFFF"/>
        <w:tabs>
          <w:tab w:val="clear" w:pos="2160"/>
          <w:tab w:val="clear" w:pos="2880"/>
          <w:tab w:val="clear" w:pos="4500"/>
          <w:tab w:val="left" w:pos="6946"/>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Predávajúci je povinný na výzvu kupujúceho zúčastniť sa najmenej raz za</w:t>
      </w:r>
      <w:r w:rsidR="009757E8">
        <w:rPr>
          <w:rFonts w:ascii="Arial Narrow" w:hAnsi="Arial Narrow"/>
          <w:spacing w:val="-4"/>
          <w:sz w:val="22"/>
          <w:szCs w:val="22"/>
        </w:rPr>
        <w:t xml:space="preserve"> dvanásť (</w:t>
      </w:r>
      <w:r>
        <w:rPr>
          <w:rFonts w:ascii="Arial Narrow" w:hAnsi="Arial Narrow"/>
          <w:spacing w:val="-4"/>
          <w:sz w:val="22"/>
          <w:szCs w:val="22"/>
        </w:rPr>
        <w:t>12</w:t>
      </w:r>
      <w:r w:rsidR="009757E8">
        <w:rPr>
          <w:rFonts w:ascii="Arial Narrow" w:hAnsi="Arial Narrow"/>
          <w:spacing w:val="-4"/>
          <w:sz w:val="22"/>
          <w:szCs w:val="22"/>
        </w:rPr>
        <w:t>)</w:t>
      </w:r>
      <w:r>
        <w:rPr>
          <w:rFonts w:ascii="Arial Narrow" w:hAnsi="Arial Narrow"/>
          <w:spacing w:val="-4"/>
          <w:sz w:val="22"/>
          <w:szCs w:val="22"/>
        </w:rPr>
        <w:t xml:space="preserve"> kalendárnych mesiacov reklamačného stretnutia u kupujúceho, ktorého účelom je konzultácia vyradených vadných čistopisov počas vstupných kontrol a personalizácie. Kupujúci je povinný vždy k 25. dňu kalendárneho mesiaca zaslať predávajúcemu štatistiku vadných čistopisov.</w:t>
      </w:r>
    </w:p>
    <w:p w14:paraId="215667FE" w14:textId="77777777" w:rsidR="001B39CB"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Predávajúci je povinný počas celej doby trvania tejto zmluvy disponovať platným potvrdením o priemyselnej bezpečnosti vydaným podľa zákona č. 215/2004 Z. z. o ochrane utajovaných skutočností a o zmene a doplnení niektorých zákonov v znení neskorších predpisov (ďalej len „zákon o ochrane utajovaných skutočností“) alebo rovnocenný doklad vydaný iným štátom, v ktorom má predávajúci sídlo alebo vykonáva činnosť podľa tejto zmluvy.</w:t>
      </w:r>
    </w:p>
    <w:p w14:paraId="0AE0362C" w14:textId="77777777" w:rsidR="001B39CB" w:rsidRPr="007A57E1" w:rsidRDefault="001B39CB" w:rsidP="001B39CB">
      <w:pPr>
        <w:widowControl w:val="0"/>
        <w:shd w:val="clear" w:color="auto" w:fill="FFFFFF"/>
        <w:tabs>
          <w:tab w:val="clear" w:pos="2160"/>
          <w:tab w:val="clear" w:pos="2880"/>
          <w:tab w:val="clear" w:pos="4500"/>
          <w:tab w:val="left" w:pos="0"/>
          <w:tab w:val="left" w:pos="720"/>
        </w:tabs>
        <w:autoSpaceDE w:val="0"/>
        <w:autoSpaceDN w:val="0"/>
        <w:adjustRightInd w:val="0"/>
        <w:jc w:val="both"/>
        <w:rPr>
          <w:rFonts w:ascii="Arial Narrow" w:hAnsi="Arial Narrow"/>
          <w:sz w:val="22"/>
          <w:szCs w:val="22"/>
        </w:rPr>
      </w:pPr>
      <w:r w:rsidRPr="007A57E1">
        <w:rPr>
          <w:rFonts w:ascii="Arial Narrow" w:hAnsi="Arial Narrow"/>
          <w:sz w:val="22"/>
        </w:rPr>
        <w:t>Krajina, ktorá takýto doklad vydala musí mať so Slovenskou republikou uzavretú medzištátnu zmluvu o vzájomnej ochrane a výmene utajovaných skutočností.</w:t>
      </w:r>
    </w:p>
    <w:p w14:paraId="568AE09E" w14:textId="5BA079C5" w:rsidR="001B39CB"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z w:val="22"/>
          <w:szCs w:val="22"/>
        </w:rPr>
      </w:pPr>
      <w:r>
        <w:rPr>
          <w:rFonts w:ascii="Arial Narrow" w:hAnsi="Arial Narrow"/>
          <w:sz w:val="22"/>
          <w:szCs w:val="22"/>
        </w:rPr>
        <w:t xml:space="preserve">Kupujúci má právo kontrolovať výrobu čistopisov v mieste ich výroby tak u predávajúceho, ako aj u jeho subdodávateľov, čo je predávajúci povinný zabezpečiť, a predávajúci je povinný takúto kontrolu umožniť na základe písomnej žiadosti doručenej predávajúcemu najmenej </w:t>
      </w:r>
      <w:r w:rsidR="009757E8">
        <w:rPr>
          <w:rFonts w:ascii="Arial Narrow" w:hAnsi="Arial Narrow"/>
          <w:sz w:val="22"/>
          <w:szCs w:val="22"/>
        </w:rPr>
        <w:t>štyridsaťosem (</w:t>
      </w:r>
      <w:r>
        <w:rPr>
          <w:rFonts w:ascii="Arial Narrow" w:hAnsi="Arial Narrow"/>
          <w:sz w:val="22"/>
          <w:szCs w:val="22"/>
        </w:rPr>
        <w:t>48</w:t>
      </w:r>
      <w:r w:rsidR="009757E8">
        <w:rPr>
          <w:rFonts w:ascii="Arial Narrow" w:hAnsi="Arial Narrow"/>
          <w:sz w:val="22"/>
          <w:szCs w:val="22"/>
        </w:rPr>
        <w:t>)</w:t>
      </w:r>
      <w:r>
        <w:rPr>
          <w:rFonts w:ascii="Arial Narrow" w:hAnsi="Arial Narrow"/>
          <w:sz w:val="22"/>
          <w:szCs w:val="22"/>
        </w:rPr>
        <w:t xml:space="preserve"> hodín pred plánovanou kontrolou. Ak predávajúci neumožní alebo nezabezpečí možnosť kupujúcemu vykonať kontrolu podľa tohto odseku, je povinný zaplatiť kupujúcemu zmluvnú pokutu vo </w:t>
      </w:r>
      <w:r w:rsidRPr="00FE3F54">
        <w:rPr>
          <w:rFonts w:ascii="Arial Narrow" w:hAnsi="Arial Narrow"/>
          <w:sz w:val="22"/>
          <w:szCs w:val="22"/>
        </w:rPr>
        <w:t>výške 1</w:t>
      </w:r>
      <w:r w:rsidR="009B5A9F" w:rsidRPr="00FE3F54">
        <w:rPr>
          <w:rFonts w:ascii="Arial Narrow" w:hAnsi="Arial Narrow"/>
          <w:sz w:val="22"/>
          <w:szCs w:val="22"/>
        </w:rPr>
        <w:t xml:space="preserve"> </w:t>
      </w:r>
      <w:r w:rsidRPr="00FE3F54">
        <w:rPr>
          <w:rFonts w:ascii="Arial Narrow" w:hAnsi="Arial Narrow"/>
          <w:sz w:val="22"/>
          <w:szCs w:val="22"/>
        </w:rPr>
        <w:t xml:space="preserve">333,- </w:t>
      </w:r>
      <w:r w:rsidR="00903A21">
        <w:rPr>
          <w:rFonts w:ascii="Arial Narrow" w:hAnsi="Arial Narrow"/>
          <w:sz w:val="22"/>
          <w:szCs w:val="22"/>
        </w:rPr>
        <w:t xml:space="preserve">eur </w:t>
      </w:r>
      <w:r w:rsidR="00903A21">
        <w:rPr>
          <w:rFonts w:ascii="Arial Narrow" w:hAnsi="Arial Narrow"/>
          <w:spacing w:val="-4"/>
          <w:sz w:val="22"/>
          <w:szCs w:val="22"/>
        </w:rPr>
        <w:t>(</w:t>
      </w:r>
      <w:r w:rsidR="009757E8">
        <w:rPr>
          <w:rFonts w:ascii="Arial Narrow" w:hAnsi="Arial Narrow"/>
          <w:spacing w:val="-4"/>
          <w:sz w:val="22"/>
          <w:szCs w:val="22"/>
        </w:rPr>
        <w:t xml:space="preserve">slovom: </w:t>
      </w:r>
      <w:r w:rsidR="00903A21">
        <w:rPr>
          <w:rFonts w:ascii="Arial Narrow" w:hAnsi="Arial Narrow"/>
          <w:spacing w:val="-4"/>
          <w:sz w:val="22"/>
          <w:szCs w:val="22"/>
        </w:rPr>
        <w:t>jedentisíctristotridsaťtri eur)</w:t>
      </w:r>
      <w:r w:rsidRPr="00FE3F54">
        <w:rPr>
          <w:rFonts w:ascii="Arial Narrow" w:hAnsi="Arial Narrow"/>
          <w:sz w:val="22"/>
          <w:szCs w:val="22"/>
        </w:rPr>
        <w:t xml:space="preserve"> </w:t>
      </w:r>
      <w:r w:rsidRPr="00FE3F54">
        <w:rPr>
          <w:rFonts w:ascii="Arial Narrow" w:hAnsi="Arial Narrow"/>
          <w:sz w:val="22"/>
          <w:szCs w:val="22"/>
        </w:rPr>
        <w:lastRenderedPageBreak/>
        <w:t>za</w:t>
      </w:r>
      <w:r>
        <w:rPr>
          <w:rFonts w:ascii="Arial Narrow" w:hAnsi="Arial Narrow"/>
          <w:sz w:val="22"/>
          <w:szCs w:val="22"/>
        </w:rPr>
        <w:t xml:space="preserve"> každé jednotlivé porušenie povinnosti umožniť kontrolu a kupujúci má právo</w:t>
      </w:r>
      <w:r w:rsidR="009757E8">
        <w:rPr>
          <w:rFonts w:ascii="Arial Narrow" w:hAnsi="Arial Narrow"/>
          <w:sz w:val="22"/>
          <w:szCs w:val="22"/>
        </w:rPr>
        <w:t xml:space="preserve"> písomne</w:t>
      </w:r>
      <w:r>
        <w:rPr>
          <w:rFonts w:ascii="Arial Narrow" w:hAnsi="Arial Narrow"/>
          <w:sz w:val="22"/>
          <w:szCs w:val="22"/>
        </w:rPr>
        <w:t xml:space="preserve"> odstúpiť od celej tejto </w:t>
      </w:r>
      <w:r w:rsidR="009757E8">
        <w:rPr>
          <w:rFonts w:ascii="Arial Narrow" w:hAnsi="Arial Narrow"/>
          <w:sz w:val="22"/>
          <w:szCs w:val="22"/>
        </w:rPr>
        <w:t>dohod</w:t>
      </w:r>
      <w:r>
        <w:rPr>
          <w:rFonts w:ascii="Arial Narrow" w:hAnsi="Arial Narrow"/>
          <w:sz w:val="22"/>
          <w:szCs w:val="22"/>
        </w:rPr>
        <w:t xml:space="preserve">y a/alebo od príslušnej realizačnej zmluvy. </w:t>
      </w:r>
    </w:p>
    <w:p w14:paraId="28D7F4CD" w14:textId="366C6531" w:rsidR="00EB3EFA" w:rsidRDefault="001B39CB" w:rsidP="0034592B">
      <w:pPr>
        <w:widowControl w:val="0"/>
        <w:numPr>
          <w:ilvl w:val="0"/>
          <w:numId w:val="5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Predávajúci je povinný bez zbytočného odkladu písomne informovať kupujúceho o akejkoľvek mimoriadnej udalosti, ktorá súvisí s predmetom tejto </w:t>
      </w:r>
      <w:r w:rsidR="009757E8">
        <w:rPr>
          <w:rFonts w:ascii="Arial Narrow" w:hAnsi="Arial Narrow"/>
          <w:spacing w:val="-4"/>
          <w:sz w:val="22"/>
          <w:szCs w:val="22"/>
        </w:rPr>
        <w:t>dohod</w:t>
      </w:r>
      <w:r>
        <w:rPr>
          <w:rFonts w:ascii="Arial Narrow" w:hAnsi="Arial Narrow"/>
          <w:spacing w:val="-4"/>
          <w:sz w:val="22"/>
          <w:szCs w:val="22"/>
        </w:rPr>
        <w:t>y</w:t>
      </w:r>
      <w:r w:rsidR="00E809F0">
        <w:rPr>
          <w:rFonts w:ascii="Arial Narrow" w:hAnsi="Arial Narrow"/>
          <w:spacing w:val="-4"/>
          <w:sz w:val="22"/>
          <w:szCs w:val="22"/>
        </w:rPr>
        <w:t>.</w:t>
      </w:r>
    </w:p>
    <w:p w14:paraId="7FD7296C" w14:textId="77777777" w:rsidR="00EB3EFA" w:rsidRDefault="00EB3EFA">
      <w:pPr>
        <w:widowControl w:val="0"/>
        <w:shd w:val="clear" w:color="auto" w:fill="FFFFFF"/>
        <w:tabs>
          <w:tab w:val="left" w:pos="346"/>
        </w:tabs>
        <w:autoSpaceDE w:val="0"/>
        <w:autoSpaceDN w:val="0"/>
        <w:adjustRightInd w:val="0"/>
        <w:jc w:val="both"/>
        <w:rPr>
          <w:rFonts w:ascii="Arial Narrow" w:hAnsi="Arial Narrow"/>
          <w:sz w:val="22"/>
          <w:szCs w:val="22"/>
        </w:rPr>
      </w:pPr>
    </w:p>
    <w:p w14:paraId="7C5D02FA"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Článok XIII</w:t>
      </w:r>
    </w:p>
    <w:p w14:paraId="17481CA5" w14:textId="7772CE7B" w:rsidR="00EB3EFA" w:rsidRDefault="006E72EF">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Licenčná doložka</w:t>
      </w:r>
    </w:p>
    <w:p w14:paraId="447FA81A" w14:textId="77777777" w:rsidR="00EB3EFA" w:rsidRDefault="00EB3EFA">
      <w:pPr>
        <w:keepNext/>
        <w:keepLines/>
        <w:shd w:val="clear" w:color="auto" w:fill="FFFFFF"/>
        <w:ind w:right="108"/>
        <w:jc w:val="center"/>
        <w:rPr>
          <w:rFonts w:ascii="Arial Narrow" w:hAnsi="Arial Narrow"/>
          <w:b/>
          <w:bCs/>
          <w:sz w:val="22"/>
          <w:szCs w:val="22"/>
        </w:rPr>
      </w:pPr>
    </w:p>
    <w:p w14:paraId="7060D631" w14:textId="70783946" w:rsidR="001B39CB" w:rsidRDefault="001B39CB" w:rsidP="0034592B">
      <w:pPr>
        <w:widowControl w:val="0"/>
        <w:numPr>
          <w:ilvl w:val="0"/>
          <w:numId w:val="60"/>
        </w:numPr>
        <w:shd w:val="clear" w:color="auto" w:fill="FFFFFF"/>
        <w:tabs>
          <w:tab w:val="clear" w:pos="2160"/>
          <w:tab w:val="clear" w:pos="2880"/>
          <w:tab w:val="clear" w:pos="4500"/>
        </w:tabs>
        <w:autoSpaceDE w:val="0"/>
        <w:autoSpaceDN w:val="0"/>
        <w:adjustRightInd w:val="0"/>
        <w:ind w:left="0"/>
        <w:jc w:val="both"/>
        <w:rPr>
          <w:rFonts w:ascii="Arial Narrow" w:hAnsi="Arial Narrow"/>
          <w:sz w:val="22"/>
          <w:szCs w:val="22"/>
        </w:rPr>
      </w:pPr>
      <w:r>
        <w:rPr>
          <w:rFonts w:ascii="Arial Narrow" w:hAnsi="Arial Narrow"/>
          <w:sz w:val="22"/>
          <w:szCs w:val="22"/>
        </w:rPr>
        <w:t xml:space="preserve">Kupujúci týmto udeľuje </w:t>
      </w:r>
      <w:r w:rsidR="006E72EF">
        <w:rPr>
          <w:rFonts w:ascii="Arial Narrow" w:hAnsi="Arial Narrow"/>
          <w:sz w:val="22"/>
          <w:szCs w:val="22"/>
        </w:rPr>
        <w:t xml:space="preserve">na účely plnenia povinností podľa tejto dohody v súlade s § 24 zákona č. 444/2002 Z. z. o dizajnoch v znení neskorších predpisov </w:t>
      </w:r>
      <w:r>
        <w:rPr>
          <w:rFonts w:ascii="Arial Narrow" w:hAnsi="Arial Narrow"/>
          <w:sz w:val="22"/>
          <w:szCs w:val="22"/>
        </w:rPr>
        <w:t xml:space="preserve">predávajúcemu </w:t>
      </w:r>
      <w:r w:rsidR="006E72EF">
        <w:rPr>
          <w:rFonts w:ascii="Arial Narrow" w:hAnsi="Arial Narrow"/>
          <w:sz w:val="22"/>
          <w:szCs w:val="22"/>
        </w:rPr>
        <w:t>oprávnenie na využívanie</w:t>
      </w:r>
      <w:r w:rsidR="006E72EF">
        <w:rPr>
          <w:rFonts w:ascii="Arial Narrow" w:hAnsi="Arial Narrow"/>
          <w:spacing w:val="-4"/>
          <w:sz w:val="22"/>
          <w:szCs w:val="22"/>
        </w:rPr>
        <w:t xml:space="preserve">(licencia): </w:t>
      </w:r>
      <w:r>
        <w:rPr>
          <w:rFonts w:ascii="Arial Narrow" w:hAnsi="Arial Narrow"/>
          <w:sz w:val="22"/>
          <w:szCs w:val="22"/>
        </w:rPr>
        <w:t>:</w:t>
      </w:r>
    </w:p>
    <w:p w14:paraId="4E061374" w14:textId="4F3A37F4"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83"/>
        <w:jc w:val="both"/>
        <w:rPr>
          <w:rFonts w:ascii="Arial Narrow" w:hAnsi="Arial Narrow"/>
          <w:spacing w:val="-4"/>
          <w:sz w:val="22"/>
          <w:szCs w:val="22"/>
        </w:rPr>
      </w:pPr>
      <w:r>
        <w:rPr>
          <w:rFonts w:ascii="Arial Narrow" w:hAnsi="Arial Narrow"/>
          <w:spacing w:val="-4"/>
          <w:sz w:val="22"/>
          <w:szCs w:val="22"/>
        </w:rPr>
        <w:t>grafick</w:t>
      </w:r>
      <w:r w:rsidR="006E72EF">
        <w:rPr>
          <w:rFonts w:ascii="Arial Narrow" w:hAnsi="Arial Narrow"/>
          <w:spacing w:val="-4"/>
          <w:sz w:val="22"/>
          <w:szCs w:val="22"/>
        </w:rPr>
        <w:t>ého</w:t>
      </w:r>
      <w:r>
        <w:rPr>
          <w:rFonts w:ascii="Arial Narrow" w:hAnsi="Arial Narrow"/>
          <w:spacing w:val="-4"/>
          <w:sz w:val="22"/>
          <w:szCs w:val="22"/>
        </w:rPr>
        <w:t xml:space="preserve"> dizajn</w:t>
      </w:r>
      <w:r w:rsidR="006E72EF">
        <w:rPr>
          <w:rFonts w:ascii="Arial Narrow" w:hAnsi="Arial Narrow"/>
          <w:spacing w:val="-4"/>
          <w:sz w:val="22"/>
          <w:szCs w:val="22"/>
        </w:rPr>
        <w:t>u</w:t>
      </w:r>
      <w:r>
        <w:rPr>
          <w:rFonts w:ascii="Arial Narrow" w:hAnsi="Arial Narrow"/>
          <w:spacing w:val="-4"/>
          <w:sz w:val="22"/>
          <w:szCs w:val="22"/>
        </w:rPr>
        <w:t xml:space="preserve"> čistopisu a </w:t>
      </w:r>
    </w:p>
    <w:p w14:paraId="5A253A81" w14:textId="0853060D" w:rsidR="001B39CB" w:rsidRDefault="001B39CB" w:rsidP="0034592B">
      <w:pPr>
        <w:widowControl w:val="0"/>
        <w:numPr>
          <w:ilvl w:val="1"/>
          <w:numId w:val="57"/>
        </w:numPr>
        <w:shd w:val="clear" w:color="auto" w:fill="FFFFFF"/>
        <w:tabs>
          <w:tab w:val="clear" w:pos="2160"/>
          <w:tab w:val="clear" w:pos="2880"/>
          <w:tab w:val="clear" w:pos="4500"/>
        </w:tabs>
        <w:autoSpaceDE w:val="0"/>
        <w:autoSpaceDN w:val="0"/>
        <w:adjustRightInd w:val="0"/>
        <w:ind w:left="283"/>
        <w:jc w:val="both"/>
        <w:rPr>
          <w:rFonts w:ascii="Arial Narrow" w:hAnsi="Arial Narrow"/>
          <w:spacing w:val="-4"/>
          <w:sz w:val="22"/>
          <w:szCs w:val="22"/>
        </w:rPr>
      </w:pPr>
      <w:r>
        <w:rPr>
          <w:rFonts w:ascii="Arial Narrow" w:hAnsi="Arial Narrow"/>
          <w:spacing w:val="-4"/>
          <w:sz w:val="22"/>
          <w:szCs w:val="22"/>
        </w:rPr>
        <w:t>grafick</w:t>
      </w:r>
      <w:r w:rsidR="006E72EF">
        <w:rPr>
          <w:rFonts w:ascii="Arial Narrow" w:hAnsi="Arial Narrow"/>
          <w:spacing w:val="-4"/>
          <w:sz w:val="22"/>
          <w:szCs w:val="22"/>
        </w:rPr>
        <w:t>ého</w:t>
      </w:r>
      <w:r>
        <w:rPr>
          <w:rFonts w:ascii="Arial Narrow" w:hAnsi="Arial Narrow"/>
          <w:spacing w:val="-4"/>
          <w:sz w:val="22"/>
          <w:szCs w:val="22"/>
        </w:rPr>
        <w:t xml:space="preserve"> bezpečnostn</w:t>
      </w:r>
      <w:r w:rsidR="006E72EF">
        <w:rPr>
          <w:rFonts w:ascii="Arial Narrow" w:hAnsi="Arial Narrow"/>
          <w:spacing w:val="-4"/>
          <w:sz w:val="22"/>
          <w:szCs w:val="22"/>
        </w:rPr>
        <w:t>ého</w:t>
      </w:r>
      <w:r>
        <w:rPr>
          <w:rFonts w:ascii="Arial Narrow" w:hAnsi="Arial Narrow"/>
          <w:spacing w:val="-4"/>
          <w:sz w:val="22"/>
          <w:szCs w:val="22"/>
        </w:rPr>
        <w:t xml:space="preserve"> dizajn</w:t>
      </w:r>
      <w:r w:rsidR="006E72EF">
        <w:rPr>
          <w:rFonts w:ascii="Arial Narrow" w:hAnsi="Arial Narrow"/>
          <w:spacing w:val="-4"/>
          <w:sz w:val="22"/>
          <w:szCs w:val="22"/>
        </w:rPr>
        <w:t>u</w:t>
      </w:r>
      <w:r>
        <w:rPr>
          <w:rFonts w:ascii="Arial Narrow" w:hAnsi="Arial Narrow"/>
          <w:spacing w:val="-4"/>
          <w:sz w:val="22"/>
          <w:szCs w:val="22"/>
        </w:rPr>
        <w:t xml:space="preserve"> čistopisu. </w:t>
      </w:r>
    </w:p>
    <w:p w14:paraId="6142603F" w14:textId="3612023A" w:rsidR="001B39CB" w:rsidRDefault="001B39CB" w:rsidP="0034592B">
      <w:pPr>
        <w:widowControl w:val="0"/>
        <w:numPr>
          <w:ilvl w:val="0"/>
          <w:numId w:val="60"/>
        </w:numPr>
        <w:shd w:val="clear" w:color="auto" w:fill="FFFFFF"/>
        <w:tabs>
          <w:tab w:val="clear" w:pos="2160"/>
          <w:tab w:val="clear" w:pos="2880"/>
          <w:tab w:val="clear" w:pos="4500"/>
        </w:tabs>
        <w:autoSpaceDE w:val="0"/>
        <w:autoSpaceDN w:val="0"/>
        <w:adjustRightInd w:val="0"/>
        <w:ind w:left="0"/>
        <w:jc w:val="both"/>
        <w:rPr>
          <w:rFonts w:ascii="Arial Narrow" w:hAnsi="Arial Narrow"/>
          <w:sz w:val="22"/>
          <w:szCs w:val="22"/>
        </w:rPr>
      </w:pPr>
      <w:r>
        <w:rPr>
          <w:rFonts w:ascii="Arial Narrow" w:hAnsi="Arial Narrow"/>
          <w:sz w:val="22"/>
          <w:szCs w:val="22"/>
        </w:rPr>
        <w:t xml:space="preserve">Predávajúci nie je oprávnený poskytnúť výkon práva na grafický dizajn čistopisu a grafický bezpečnostný dizajn čistopisu tretím osobám. Predávajúci nesmie grafický dizajn čistopisu ani grafický bezpečnostný dizajn čistopisu ani informácie o nich sprístupniť ani odovzdať tretím osobám. </w:t>
      </w:r>
    </w:p>
    <w:p w14:paraId="4A73349E" w14:textId="741BDAF0" w:rsidR="001B39CB" w:rsidRPr="00FE3F54" w:rsidRDefault="001B39CB" w:rsidP="0034592B">
      <w:pPr>
        <w:widowControl w:val="0"/>
        <w:numPr>
          <w:ilvl w:val="0"/>
          <w:numId w:val="60"/>
        </w:numPr>
        <w:tabs>
          <w:tab w:val="clear" w:pos="2160"/>
          <w:tab w:val="clear" w:pos="2880"/>
          <w:tab w:val="clear" w:pos="4500"/>
        </w:tabs>
        <w:autoSpaceDE w:val="0"/>
        <w:autoSpaceDN w:val="0"/>
        <w:adjustRightInd w:val="0"/>
        <w:ind w:left="0"/>
        <w:jc w:val="both"/>
        <w:rPr>
          <w:rFonts w:ascii="Arial Narrow" w:hAnsi="Arial Narrow"/>
          <w:sz w:val="22"/>
          <w:szCs w:val="22"/>
        </w:rPr>
      </w:pPr>
      <w:r>
        <w:rPr>
          <w:rFonts w:ascii="Arial Narrow" w:hAnsi="Arial Narrow"/>
          <w:sz w:val="22"/>
          <w:szCs w:val="22"/>
        </w:rPr>
        <w:t>Kupujúci je počas</w:t>
      </w:r>
      <w:r w:rsidR="00F26716">
        <w:rPr>
          <w:rFonts w:ascii="Arial Narrow" w:hAnsi="Arial Narrow"/>
          <w:sz w:val="22"/>
          <w:szCs w:val="22"/>
        </w:rPr>
        <w:t xml:space="preserve"> doby</w:t>
      </w:r>
      <w:r>
        <w:rPr>
          <w:rFonts w:ascii="Arial Narrow" w:hAnsi="Arial Narrow"/>
          <w:sz w:val="22"/>
          <w:szCs w:val="22"/>
        </w:rPr>
        <w:t xml:space="preserve"> trvania tejto </w:t>
      </w:r>
      <w:r w:rsidR="00F26716">
        <w:rPr>
          <w:rFonts w:ascii="Arial Narrow" w:hAnsi="Arial Narrow"/>
          <w:sz w:val="22"/>
          <w:szCs w:val="22"/>
        </w:rPr>
        <w:t>dohod</w:t>
      </w:r>
      <w:r>
        <w:rPr>
          <w:rFonts w:ascii="Arial Narrow" w:hAnsi="Arial Narrow"/>
          <w:sz w:val="22"/>
          <w:szCs w:val="22"/>
        </w:rPr>
        <w:t xml:space="preserve">y oprávneným na výkon práva na grafický dizajn čistopisu a grafický </w:t>
      </w:r>
      <w:r w:rsidRPr="00FE3F54">
        <w:rPr>
          <w:rFonts w:ascii="Arial Narrow" w:hAnsi="Arial Narrow"/>
          <w:sz w:val="22"/>
          <w:szCs w:val="22"/>
        </w:rPr>
        <w:t>bezpečnostný dizajn čistopisu ako aj na poskytnutie ich výkonu iným osobám.</w:t>
      </w:r>
    </w:p>
    <w:p w14:paraId="40B6622C" w14:textId="6BAB2E8F" w:rsidR="001B39CB" w:rsidRDefault="001B39CB" w:rsidP="0034592B">
      <w:pPr>
        <w:widowControl w:val="0"/>
        <w:numPr>
          <w:ilvl w:val="0"/>
          <w:numId w:val="60"/>
        </w:numPr>
        <w:tabs>
          <w:tab w:val="clear" w:pos="2160"/>
          <w:tab w:val="clear" w:pos="2880"/>
          <w:tab w:val="clear" w:pos="4500"/>
        </w:tabs>
        <w:autoSpaceDE w:val="0"/>
        <w:autoSpaceDN w:val="0"/>
        <w:adjustRightInd w:val="0"/>
        <w:ind w:left="0"/>
        <w:jc w:val="both"/>
        <w:rPr>
          <w:rFonts w:ascii="Arial Narrow" w:hAnsi="Arial Narrow"/>
          <w:sz w:val="22"/>
          <w:szCs w:val="22"/>
        </w:rPr>
      </w:pPr>
      <w:r w:rsidRPr="00FE3F54">
        <w:rPr>
          <w:rFonts w:ascii="Arial Narrow" w:hAnsi="Arial Narrow"/>
          <w:sz w:val="22"/>
          <w:szCs w:val="22"/>
        </w:rPr>
        <w:t>Ak predávajúci poruší akúkoľvek svoju povinnosť  podľa tohto článku</w:t>
      </w:r>
      <w:r w:rsidR="00F26716">
        <w:rPr>
          <w:rFonts w:ascii="Arial Narrow" w:hAnsi="Arial Narrow"/>
          <w:sz w:val="22"/>
          <w:szCs w:val="22"/>
        </w:rPr>
        <w:t xml:space="preserve"> dohody</w:t>
      </w:r>
      <w:r w:rsidRPr="00FE3F54">
        <w:rPr>
          <w:rFonts w:ascii="Arial Narrow" w:hAnsi="Arial Narrow"/>
          <w:sz w:val="22"/>
          <w:szCs w:val="22"/>
        </w:rPr>
        <w:t xml:space="preserve">, je povinný zaplatiť kupujúcemu zmluvnú pokutu vo výške 133 000,- eur </w:t>
      </w:r>
      <w:r w:rsidR="00F26716">
        <w:rPr>
          <w:rFonts w:ascii="Arial Narrow" w:hAnsi="Arial Narrow"/>
          <w:sz w:val="22"/>
          <w:szCs w:val="22"/>
        </w:rPr>
        <w:t xml:space="preserve">(slovom: jednostotridsaťtritisíc eur) </w:t>
      </w:r>
      <w:r w:rsidRPr="00FE3F54">
        <w:rPr>
          <w:rFonts w:ascii="Arial Narrow" w:hAnsi="Arial Narrow"/>
          <w:sz w:val="22"/>
          <w:szCs w:val="22"/>
        </w:rPr>
        <w:t xml:space="preserve">za každé jednotlivé porušenie tejto povinnosti a kupujúci má právo </w:t>
      </w:r>
      <w:r w:rsidR="00F26716">
        <w:rPr>
          <w:rFonts w:ascii="Arial Narrow" w:hAnsi="Arial Narrow"/>
          <w:sz w:val="22"/>
          <w:szCs w:val="22"/>
        </w:rPr>
        <w:t xml:space="preserve">písomne </w:t>
      </w:r>
      <w:r w:rsidRPr="00FE3F54">
        <w:rPr>
          <w:rFonts w:ascii="Arial Narrow" w:hAnsi="Arial Narrow"/>
          <w:sz w:val="22"/>
          <w:szCs w:val="22"/>
        </w:rPr>
        <w:t xml:space="preserve">odstúpiť od celej tejto </w:t>
      </w:r>
      <w:r w:rsidR="00F26716">
        <w:rPr>
          <w:rFonts w:ascii="Arial Narrow" w:hAnsi="Arial Narrow"/>
          <w:sz w:val="22"/>
          <w:szCs w:val="22"/>
        </w:rPr>
        <w:t>dohod</w:t>
      </w:r>
      <w:r w:rsidRPr="00FE3F54">
        <w:rPr>
          <w:rFonts w:ascii="Arial Narrow" w:hAnsi="Arial Narrow"/>
          <w:sz w:val="22"/>
          <w:szCs w:val="22"/>
        </w:rPr>
        <w:t>y a/alebo príslušnej</w:t>
      </w:r>
      <w:r>
        <w:rPr>
          <w:rFonts w:ascii="Arial Narrow" w:hAnsi="Arial Narrow"/>
          <w:sz w:val="22"/>
          <w:szCs w:val="22"/>
        </w:rPr>
        <w:t xml:space="preserve"> realizačnej zmluvy.</w:t>
      </w:r>
    </w:p>
    <w:p w14:paraId="2FE1047B" w14:textId="21260A14" w:rsidR="001B39CB" w:rsidRDefault="001B39CB" w:rsidP="0034592B">
      <w:pPr>
        <w:widowControl w:val="0"/>
        <w:numPr>
          <w:ilvl w:val="0"/>
          <w:numId w:val="60"/>
        </w:numPr>
        <w:shd w:val="clear" w:color="auto" w:fill="FFFFFF"/>
        <w:tabs>
          <w:tab w:val="clear" w:pos="2160"/>
          <w:tab w:val="clear" w:pos="2880"/>
          <w:tab w:val="clear" w:pos="4500"/>
        </w:tabs>
        <w:autoSpaceDE w:val="0"/>
        <w:autoSpaceDN w:val="0"/>
        <w:adjustRightInd w:val="0"/>
        <w:ind w:left="0"/>
        <w:jc w:val="both"/>
        <w:rPr>
          <w:rFonts w:ascii="Arial Narrow" w:hAnsi="Arial Narrow"/>
          <w:sz w:val="22"/>
          <w:szCs w:val="22"/>
        </w:rPr>
      </w:pPr>
      <w:r>
        <w:rPr>
          <w:rFonts w:ascii="Arial Narrow" w:hAnsi="Arial Narrow"/>
          <w:sz w:val="22"/>
          <w:szCs w:val="22"/>
        </w:rPr>
        <w:t xml:space="preserve">V prípade uplatnenia práv tretích osôb proti predávajúcemu z dôvodov používania grafického dizajnu čistopisu alebo grafického bezpečnostného dizajnu čistopisu za podmienok uvedených v tejto </w:t>
      </w:r>
      <w:r w:rsidR="00F26716">
        <w:rPr>
          <w:rFonts w:ascii="Arial Narrow" w:hAnsi="Arial Narrow"/>
          <w:sz w:val="22"/>
          <w:szCs w:val="22"/>
        </w:rPr>
        <w:t>dohod</w:t>
      </w:r>
      <w:r>
        <w:rPr>
          <w:rFonts w:ascii="Arial Narrow" w:hAnsi="Arial Narrow"/>
          <w:sz w:val="22"/>
          <w:szCs w:val="22"/>
        </w:rPr>
        <w:t>e, je kupujúci povinný bez zbytočného odkladu po doručení oznámenia o uplatnených právach tretích osôb oslobodiť predávajúceho od nárokov tretích osôb, vrátane úhrady všetkých skutočných nákladov a škôd, ktoré predávajúcemu vznikli v dôsledku uplatnenia nárokov zo strany tretích osôb. Predávajúci je povinný kupujúcemu za účelom splnenia jeho povinnosti podľa predchádzajúcej vety  poskytnúť všetku súčinnosť, ktorú možno od neho rozumne očakávať, najmä informácie, ktorými predávajúci disponuje a príslušnú plnú moc na zastupovanie predávajúceho voči tretím osobám, ktoré uplatňujú voči predávajúcemu uvedené nároky.</w:t>
      </w:r>
    </w:p>
    <w:p w14:paraId="6675BBFF" w14:textId="1B7EDC86" w:rsidR="00EB3EFA" w:rsidRDefault="001B39CB" w:rsidP="0034592B">
      <w:pPr>
        <w:widowControl w:val="0"/>
        <w:numPr>
          <w:ilvl w:val="0"/>
          <w:numId w:val="60"/>
        </w:numPr>
        <w:shd w:val="clear" w:color="auto" w:fill="FFFFFF"/>
        <w:tabs>
          <w:tab w:val="clear" w:pos="2160"/>
          <w:tab w:val="clear" w:pos="2880"/>
          <w:tab w:val="clear" w:pos="4500"/>
        </w:tabs>
        <w:autoSpaceDE w:val="0"/>
        <w:autoSpaceDN w:val="0"/>
        <w:adjustRightInd w:val="0"/>
        <w:ind w:left="0"/>
        <w:jc w:val="both"/>
        <w:rPr>
          <w:rFonts w:ascii="Arial Narrow" w:hAnsi="Arial Narrow"/>
          <w:sz w:val="22"/>
          <w:szCs w:val="22"/>
        </w:rPr>
      </w:pPr>
      <w:r>
        <w:rPr>
          <w:rFonts w:ascii="Arial Narrow" w:hAnsi="Arial Narrow"/>
          <w:sz w:val="22"/>
          <w:szCs w:val="22"/>
        </w:rPr>
        <w:t xml:space="preserve">Bez toho, aby boli dotknuté dojednania podľa ods. 1 až 5 tohto článku </w:t>
      </w:r>
      <w:r w:rsidR="00F26716">
        <w:rPr>
          <w:rFonts w:ascii="Arial Narrow" w:hAnsi="Arial Narrow"/>
          <w:sz w:val="22"/>
          <w:szCs w:val="22"/>
        </w:rPr>
        <w:t>zmluv</w:t>
      </w:r>
      <w:r>
        <w:rPr>
          <w:rFonts w:ascii="Arial Narrow" w:hAnsi="Arial Narrow"/>
          <w:sz w:val="22"/>
          <w:szCs w:val="22"/>
        </w:rPr>
        <w:t>y, zmluvné strany sa dohodli, že ak pri výrobe a dodaní predmetu tejto zmluvy alebo jeho časti vznikne dielo podľa</w:t>
      </w:r>
      <w:r w:rsidR="00F26716">
        <w:rPr>
          <w:rFonts w:ascii="Arial Narrow" w:hAnsi="Arial Narrow"/>
          <w:sz w:val="22"/>
          <w:szCs w:val="22"/>
        </w:rPr>
        <w:t xml:space="preserve"> zákona č. 185/2015 Z. z. Autorský zákon v znení neskorších predpisov(ďalej len „zákon č. 185/2015 Z. z.“)</w:t>
      </w:r>
      <w:r>
        <w:rPr>
          <w:rFonts w:ascii="Arial Narrow" w:hAnsi="Arial Narrow"/>
          <w:sz w:val="22"/>
          <w:szCs w:val="22"/>
        </w:rPr>
        <w:t>, ktoré je odovzdané kupujúcemu a ku ktorému disponuje predávajúci majetkovými právami v neobmedzenom rozsahu a vykonáva ich vo svojom mene a na vlastný účet, predávajúci udeľuje kupujúcemu odo dňa odovzdania diela kupujúcemu, bezodplatne výhradný súhlas</w:t>
      </w:r>
      <w:r w:rsidR="00F26716">
        <w:rPr>
          <w:rFonts w:ascii="Arial Narrow" w:hAnsi="Arial Narrow"/>
          <w:sz w:val="22"/>
          <w:szCs w:val="22"/>
        </w:rPr>
        <w:t xml:space="preserve"> (výhradnú licenciu)</w:t>
      </w:r>
      <w:r>
        <w:rPr>
          <w:rFonts w:ascii="Arial Narrow" w:hAnsi="Arial Narrow"/>
          <w:sz w:val="22"/>
          <w:szCs w:val="22"/>
        </w:rPr>
        <w:t xml:space="preserve"> na použitie </w:t>
      </w:r>
      <w:r w:rsidR="00F26716">
        <w:rPr>
          <w:rFonts w:ascii="Arial Narrow" w:hAnsi="Arial Narrow"/>
          <w:sz w:val="22"/>
          <w:szCs w:val="22"/>
        </w:rPr>
        <w:t xml:space="preserve">takéhoto </w:t>
      </w:r>
      <w:r>
        <w:rPr>
          <w:rFonts w:ascii="Arial Narrow" w:hAnsi="Arial Narrow"/>
          <w:sz w:val="22"/>
          <w:szCs w:val="22"/>
        </w:rPr>
        <w:t>diela ktorýmkoľvek a každým zo spôsobov použitia diela, vrátane spôsobov podľa § 1</w:t>
      </w:r>
      <w:r w:rsidR="00F26716">
        <w:rPr>
          <w:rFonts w:ascii="Arial Narrow" w:hAnsi="Arial Narrow"/>
          <w:sz w:val="22"/>
          <w:szCs w:val="22"/>
        </w:rPr>
        <w:t>9</w:t>
      </w:r>
      <w:r>
        <w:rPr>
          <w:rFonts w:ascii="Arial Narrow" w:hAnsi="Arial Narrow"/>
          <w:sz w:val="22"/>
          <w:szCs w:val="22"/>
        </w:rPr>
        <w:t xml:space="preserve"> ods. </w:t>
      </w:r>
      <w:r w:rsidR="00F26716">
        <w:rPr>
          <w:rFonts w:ascii="Arial Narrow" w:hAnsi="Arial Narrow"/>
          <w:sz w:val="22"/>
          <w:szCs w:val="22"/>
        </w:rPr>
        <w:t>4</w:t>
      </w:r>
      <w:r>
        <w:rPr>
          <w:rFonts w:ascii="Arial Narrow" w:hAnsi="Arial Narrow"/>
          <w:sz w:val="22"/>
          <w:szCs w:val="22"/>
        </w:rPr>
        <w:t xml:space="preserve"> zákona č. </w:t>
      </w:r>
      <w:r w:rsidR="00F26716">
        <w:rPr>
          <w:rFonts w:ascii="Arial Narrow" w:hAnsi="Arial Narrow"/>
          <w:sz w:val="22"/>
          <w:szCs w:val="22"/>
        </w:rPr>
        <w:t>185/2015</w:t>
      </w:r>
      <w:r>
        <w:rPr>
          <w:rFonts w:ascii="Arial Narrow" w:hAnsi="Arial Narrow"/>
          <w:sz w:val="22"/>
          <w:szCs w:val="22"/>
        </w:rPr>
        <w:t xml:space="preserve"> Z. z., a to bez územného obmedzenia a na dobu trvania majetkových práv predávajúceho k dielu</w:t>
      </w:r>
      <w:r w:rsidR="00E809F0">
        <w:rPr>
          <w:rFonts w:ascii="Arial Narrow" w:hAnsi="Arial Narrow"/>
          <w:sz w:val="22"/>
          <w:szCs w:val="22"/>
        </w:rPr>
        <w:t>.</w:t>
      </w:r>
    </w:p>
    <w:p w14:paraId="4DBA1342" w14:textId="77777777" w:rsidR="00EB3EFA" w:rsidRDefault="00EB3EFA">
      <w:pPr>
        <w:widowControl w:val="0"/>
        <w:shd w:val="clear" w:color="auto" w:fill="FFFFFF"/>
        <w:tabs>
          <w:tab w:val="left" w:pos="499"/>
        </w:tabs>
        <w:autoSpaceDE w:val="0"/>
        <w:autoSpaceDN w:val="0"/>
        <w:adjustRightInd w:val="0"/>
        <w:jc w:val="both"/>
        <w:rPr>
          <w:rFonts w:ascii="Arial Narrow" w:hAnsi="Arial Narrow"/>
          <w:sz w:val="22"/>
          <w:szCs w:val="22"/>
        </w:rPr>
      </w:pPr>
    </w:p>
    <w:p w14:paraId="76819AD9" w14:textId="77777777" w:rsidR="00EB3EFA" w:rsidRDefault="00E809F0">
      <w:pPr>
        <w:widowControl w:val="0"/>
        <w:shd w:val="clear" w:color="auto" w:fill="FFFFFF"/>
        <w:tabs>
          <w:tab w:val="left" w:pos="346"/>
        </w:tabs>
        <w:autoSpaceDE w:val="0"/>
        <w:autoSpaceDN w:val="0"/>
        <w:adjustRightInd w:val="0"/>
        <w:jc w:val="center"/>
        <w:rPr>
          <w:rFonts w:ascii="Arial Narrow" w:hAnsi="Arial Narrow"/>
          <w:sz w:val="22"/>
          <w:szCs w:val="22"/>
        </w:rPr>
      </w:pPr>
      <w:r>
        <w:rPr>
          <w:rFonts w:ascii="Arial Narrow" w:hAnsi="Arial Narrow"/>
          <w:b/>
          <w:bCs/>
          <w:sz w:val="22"/>
          <w:szCs w:val="22"/>
        </w:rPr>
        <w:t>Článok XIV</w:t>
      </w:r>
    </w:p>
    <w:p w14:paraId="651E68CC" w14:textId="77777777" w:rsidR="00EB3EFA" w:rsidRDefault="00E809F0">
      <w:pPr>
        <w:widowControl w:val="0"/>
        <w:shd w:val="clear" w:color="auto" w:fill="FFFFFF"/>
        <w:tabs>
          <w:tab w:val="left" w:pos="346"/>
        </w:tabs>
        <w:autoSpaceDE w:val="0"/>
        <w:autoSpaceDN w:val="0"/>
        <w:adjustRightInd w:val="0"/>
        <w:jc w:val="center"/>
        <w:rPr>
          <w:rFonts w:ascii="Arial Narrow" w:hAnsi="Arial Narrow"/>
          <w:b/>
          <w:bCs/>
          <w:sz w:val="22"/>
          <w:szCs w:val="22"/>
        </w:rPr>
      </w:pPr>
      <w:r>
        <w:rPr>
          <w:rFonts w:ascii="Arial Narrow" w:hAnsi="Arial Narrow"/>
          <w:b/>
          <w:bCs/>
          <w:sz w:val="22"/>
          <w:szCs w:val="22"/>
        </w:rPr>
        <w:t>Povinnosť mlčanlivosti</w:t>
      </w:r>
    </w:p>
    <w:p w14:paraId="5AA73E96" w14:textId="77777777" w:rsidR="00EB3EFA" w:rsidRDefault="00EB3EFA">
      <w:pPr>
        <w:widowControl w:val="0"/>
        <w:shd w:val="clear" w:color="auto" w:fill="FFFFFF"/>
        <w:tabs>
          <w:tab w:val="left" w:pos="346"/>
        </w:tabs>
        <w:autoSpaceDE w:val="0"/>
        <w:autoSpaceDN w:val="0"/>
        <w:adjustRightInd w:val="0"/>
        <w:jc w:val="center"/>
        <w:rPr>
          <w:rFonts w:ascii="Arial Narrow" w:hAnsi="Arial Narrow"/>
          <w:b/>
          <w:bCs/>
          <w:sz w:val="22"/>
          <w:szCs w:val="22"/>
        </w:rPr>
      </w:pPr>
    </w:p>
    <w:p w14:paraId="5D18F095" w14:textId="538D3074" w:rsidR="002B227D" w:rsidRDefault="00EB3DEF" w:rsidP="0034592B">
      <w:pPr>
        <w:widowControl w:val="0"/>
        <w:numPr>
          <w:ilvl w:val="0"/>
          <w:numId w:val="71"/>
        </w:numPr>
        <w:shd w:val="clear" w:color="auto" w:fill="FFFFFF"/>
        <w:tabs>
          <w:tab w:val="clear" w:pos="360"/>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Z</w:t>
      </w:r>
      <w:r w:rsidR="002B227D">
        <w:rPr>
          <w:rFonts w:ascii="Arial Narrow" w:hAnsi="Arial Narrow"/>
          <w:spacing w:val="-4"/>
          <w:sz w:val="22"/>
          <w:szCs w:val="22"/>
        </w:rPr>
        <w:t xml:space="preserve">mluvné strany sa zaväzujú zachovávať mlčanlivosť o všetkých skutočnostiach, informáciách a údajoch, ktoré si navzájom poskytli pri rokovaní o uzavretí tejto </w:t>
      </w:r>
      <w:r>
        <w:rPr>
          <w:rFonts w:ascii="Arial Narrow" w:hAnsi="Arial Narrow"/>
          <w:spacing w:val="-4"/>
          <w:sz w:val="22"/>
          <w:szCs w:val="22"/>
        </w:rPr>
        <w:t>dohod</w:t>
      </w:r>
      <w:r w:rsidR="002B227D">
        <w:rPr>
          <w:rFonts w:ascii="Arial Narrow" w:hAnsi="Arial Narrow"/>
          <w:spacing w:val="-4"/>
          <w:sz w:val="22"/>
          <w:szCs w:val="22"/>
        </w:rPr>
        <w:t xml:space="preserve">y ako aj pri realizácii tejto </w:t>
      </w:r>
      <w:r>
        <w:rPr>
          <w:rFonts w:ascii="Arial Narrow" w:hAnsi="Arial Narrow"/>
          <w:spacing w:val="-4"/>
          <w:sz w:val="22"/>
          <w:szCs w:val="22"/>
        </w:rPr>
        <w:t>dohody</w:t>
      </w:r>
      <w:r w:rsidR="002B227D">
        <w:rPr>
          <w:rFonts w:ascii="Arial Narrow" w:hAnsi="Arial Narrow"/>
          <w:spacing w:val="-4"/>
          <w:sz w:val="22"/>
          <w:szCs w:val="22"/>
        </w:rPr>
        <w:t xml:space="preserve"> </w:t>
      </w:r>
      <w:r>
        <w:rPr>
          <w:rFonts w:ascii="Arial Narrow" w:hAnsi="Arial Narrow"/>
          <w:spacing w:val="-4"/>
          <w:sz w:val="22"/>
          <w:szCs w:val="22"/>
        </w:rPr>
        <w:t xml:space="preserve">a/alebo realizačnej zmluvy </w:t>
      </w:r>
      <w:r w:rsidR="002B227D">
        <w:rPr>
          <w:rFonts w:ascii="Arial Narrow" w:hAnsi="Arial Narrow"/>
          <w:spacing w:val="-4"/>
          <w:sz w:val="22"/>
          <w:szCs w:val="22"/>
        </w:rPr>
        <w:t>a zaväzujú sa, že tieto skutočnosti, informácie a údaje nezverejnia ani nesprístupnia žiadnym spôsobom tretím osobám bez predchádzajúceho písomného súhlasu druhej zmluvnej strany. Zmluvná strana, ktorá poruší svoju povinnosť podľa  predchádzajúcej vety, bude povinná  zaplatiť druhej zmluvnej strane za každé takéto porušenie zmluvnú pokutu vo výške  70 000,- eur</w:t>
      </w:r>
      <w:r>
        <w:rPr>
          <w:rFonts w:ascii="Arial Narrow" w:hAnsi="Arial Narrow"/>
          <w:spacing w:val="-4"/>
          <w:sz w:val="22"/>
          <w:szCs w:val="22"/>
        </w:rPr>
        <w:t xml:space="preserve"> (slovom: sedemdesiattisíc eur)</w:t>
      </w:r>
      <w:r w:rsidR="002B227D">
        <w:rPr>
          <w:rFonts w:ascii="Arial Narrow" w:hAnsi="Arial Narrow"/>
          <w:spacing w:val="-4"/>
          <w:sz w:val="22"/>
          <w:szCs w:val="22"/>
        </w:rPr>
        <w:t xml:space="preserve">. </w:t>
      </w:r>
    </w:p>
    <w:p w14:paraId="20D27A25" w14:textId="6A88BC9D" w:rsidR="002B227D" w:rsidRDefault="002B227D" w:rsidP="0034592B">
      <w:pPr>
        <w:widowControl w:val="0"/>
        <w:numPr>
          <w:ilvl w:val="0"/>
          <w:numId w:val="71"/>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Povinnosť mlčanlivosti podľa ods.1 tohto článku </w:t>
      </w:r>
      <w:r w:rsidR="00EB3DEF">
        <w:rPr>
          <w:rFonts w:ascii="Arial Narrow" w:hAnsi="Arial Narrow"/>
          <w:spacing w:val="-4"/>
          <w:sz w:val="22"/>
          <w:szCs w:val="22"/>
        </w:rPr>
        <w:t>dohod</w:t>
      </w:r>
      <w:r>
        <w:rPr>
          <w:rFonts w:ascii="Arial Narrow" w:hAnsi="Arial Narrow"/>
          <w:spacing w:val="-4"/>
          <w:sz w:val="22"/>
          <w:szCs w:val="22"/>
        </w:rPr>
        <w:t>y sa nevzťahuje na:</w:t>
      </w:r>
    </w:p>
    <w:p w14:paraId="45A49424" w14:textId="1AB8B126" w:rsidR="002B227D" w:rsidRDefault="002B227D" w:rsidP="0034592B">
      <w:pPr>
        <w:widowControl w:val="0"/>
        <w:numPr>
          <w:ilvl w:val="1"/>
          <w:numId w:val="86"/>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zverejnenie a sprístupnenie skutočností, informácií a údajov tretím osobám, v rozsahu v ktorom to vyžadujú </w:t>
      </w:r>
      <w:r w:rsidR="00EB3DEF">
        <w:rPr>
          <w:rFonts w:ascii="Arial Narrow" w:hAnsi="Arial Narrow"/>
          <w:spacing w:val="-4"/>
          <w:sz w:val="22"/>
          <w:szCs w:val="22"/>
        </w:rPr>
        <w:t xml:space="preserve">všeobecne záväzné </w:t>
      </w:r>
      <w:r>
        <w:rPr>
          <w:rFonts w:ascii="Arial Narrow" w:hAnsi="Arial Narrow"/>
          <w:spacing w:val="-4"/>
          <w:sz w:val="22"/>
          <w:szCs w:val="22"/>
        </w:rPr>
        <w:t>právne predpisy</w:t>
      </w:r>
      <w:r w:rsidR="00EB3DEF">
        <w:rPr>
          <w:rFonts w:ascii="Arial Narrow" w:hAnsi="Arial Narrow"/>
          <w:spacing w:val="-4"/>
          <w:sz w:val="22"/>
          <w:szCs w:val="22"/>
        </w:rPr>
        <w:t xml:space="preserve"> platné na území</w:t>
      </w:r>
      <w:r>
        <w:rPr>
          <w:rFonts w:ascii="Arial Narrow" w:hAnsi="Arial Narrow"/>
          <w:spacing w:val="-4"/>
          <w:sz w:val="22"/>
          <w:szCs w:val="22"/>
        </w:rPr>
        <w:t xml:space="preserve"> Slovenskej republiky, </w:t>
      </w:r>
    </w:p>
    <w:p w14:paraId="55D3F37B" w14:textId="77777777" w:rsidR="002B227D" w:rsidRDefault="002B227D" w:rsidP="0034592B">
      <w:pPr>
        <w:widowControl w:val="0"/>
        <w:numPr>
          <w:ilvl w:val="1"/>
          <w:numId w:val="86"/>
        </w:numPr>
        <w:shd w:val="clear" w:color="auto" w:fill="FFFFFF"/>
        <w:tabs>
          <w:tab w:val="clear" w:pos="2160"/>
          <w:tab w:val="clear" w:pos="2880"/>
          <w:tab w:val="clear" w:pos="4500"/>
        </w:tabs>
        <w:autoSpaceDE w:val="0"/>
        <w:autoSpaceDN w:val="0"/>
        <w:adjustRightInd w:val="0"/>
        <w:ind w:left="283"/>
        <w:jc w:val="both"/>
        <w:rPr>
          <w:rFonts w:ascii="Arial Narrow" w:hAnsi="Arial Narrow"/>
          <w:spacing w:val="-4"/>
          <w:sz w:val="22"/>
          <w:szCs w:val="22"/>
        </w:rPr>
      </w:pPr>
      <w:r>
        <w:rPr>
          <w:rFonts w:ascii="Arial Narrow" w:hAnsi="Arial Narrow"/>
          <w:spacing w:val="-4"/>
          <w:sz w:val="22"/>
          <w:szCs w:val="22"/>
        </w:rPr>
        <w:t>sprístupnenie  skutočností, informácií a údajov zo strany kupujúceho ďalším orgánom štátnej správy Slovenskej republiky a/alebo rozpočtovým a príspevkovým organizáciám Slovenskej republiky,</w:t>
      </w:r>
    </w:p>
    <w:p w14:paraId="3F309DAF" w14:textId="3A70B7AD" w:rsidR="002B227D" w:rsidRDefault="002B227D" w:rsidP="0034592B">
      <w:pPr>
        <w:widowControl w:val="0"/>
        <w:numPr>
          <w:ilvl w:val="1"/>
          <w:numId w:val="86"/>
        </w:numPr>
        <w:shd w:val="clear" w:color="auto" w:fill="FFFFFF"/>
        <w:tabs>
          <w:tab w:val="clear" w:pos="2160"/>
          <w:tab w:val="clear" w:pos="2880"/>
          <w:tab w:val="clear" w:pos="4500"/>
        </w:tabs>
        <w:autoSpaceDE w:val="0"/>
        <w:autoSpaceDN w:val="0"/>
        <w:adjustRightInd w:val="0"/>
        <w:ind w:left="283"/>
        <w:jc w:val="both"/>
        <w:rPr>
          <w:rFonts w:ascii="Arial Narrow" w:hAnsi="Arial Narrow"/>
          <w:spacing w:val="-4"/>
          <w:sz w:val="22"/>
          <w:szCs w:val="22"/>
        </w:rPr>
      </w:pPr>
      <w:r>
        <w:rPr>
          <w:rFonts w:ascii="Arial Narrow" w:hAnsi="Arial Narrow"/>
          <w:spacing w:val="-4"/>
          <w:sz w:val="22"/>
          <w:szCs w:val="22"/>
        </w:rPr>
        <w:t xml:space="preserve">sprístupnenie informácií osobám, ktoré vopred písomne odsúhlasil kupujúci, ak ide o sprístupnenie nevyhnutné za účelom splnenia povinností predávajúceho podľa tejto </w:t>
      </w:r>
      <w:r w:rsidR="00EB3DEF">
        <w:rPr>
          <w:rFonts w:ascii="Arial Narrow" w:hAnsi="Arial Narrow"/>
          <w:spacing w:val="-4"/>
          <w:sz w:val="22"/>
          <w:szCs w:val="22"/>
        </w:rPr>
        <w:t>dohod</w:t>
      </w:r>
      <w:r>
        <w:rPr>
          <w:rFonts w:ascii="Arial Narrow" w:hAnsi="Arial Narrow"/>
          <w:spacing w:val="-4"/>
          <w:sz w:val="22"/>
          <w:szCs w:val="22"/>
        </w:rPr>
        <w:t>y; predávajúci je v takomto prípade pred poskytnutím údajov povinný zaviazať takúto osobu povinnosťou mlčanlivosti,</w:t>
      </w:r>
    </w:p>
    <w:p w14:paraId="471E20E9" w14:textId="11433C85" w:rsidR="002B227D" w:rsidRDefault="002B227D" w:rsidP="0034592B">
      <w:pPr>
        <w:widowControl w:val="0"/>
        <w:numPr>
          <w:ilvl w:val="1"/>
          <w:numId w:val="86"/>
        </w:numPr>
        <w:shd w:val="clear" w:color="auto" w:fill="FFFFFF"/>
        <w:tabs>
          <w:tab w:val="clear" w:pos="2160"/>
          <w:tab w:val="clear" w:pos="2880"/>
          <w:tab w:val="clear" w:pos="4500"/>
        </w:tabs>
        <w:autoSpaceDE w:val="0"/>
        <w:autoSpaceDN w:val="0"/>
        <w:adjustRightInd w:val="0"/>
        <w:ind w:left="283"/>
        <w:jc w:val="both"/>
        <w:rPr>
          <w:rFonts w:ascii="Arial Narrow" w:hAnsi="Arial Narrow"/>
          <w:spacing w:val="-4"/>
          <w:sz w:val="22"/>
          <w:szCs w:val="22"/>
        </w:rPr>
      </w:pPr>
      <w:r>
        <w:rPr>
          <w:rFonts w:ascii="Arial Narrow" w:hAnsi="Arial Narrow"/>
          <w:spacing w:val="-4"/>
          <w:sz w:val="22"/>
          <w:szCs w:val="22"/>
        </w:rPr>
        <w:t xml:space="preserve">sprístupnenie informácií zamestnancom predávajúceho, ktoré je nevyhnutné za účelom splnenia povinností predávajúceho podľa tejto </w:t>
      </w:r>
      <w:r w:rsidR="00EB3DEF">
        <w:rPr>
          <w:rFonts w:ascii="Arial Narrow" w:hAnsi="Arial Narrow"/>
          <w:spacing w:val="-4"/>
          <w:sz w:val="22"/>
          <w:szCs w:val="22"/>
        </w:rPr>
        <w:t>dohody</w:t>
      </w:r>
      <w:r>
        <w:rPr>
          <w:rFonts w:ascii="Arial Narrow" w:hAnsi="Arial Narrow"/>
          <w:spacing w:val="-4"/>
          <w:sz w:val="22"/>
          <w:szCs w:val="22"/>
        </w:rPr>
        <w:t xml:space="preserve">; predávajúci je v takomto prípade pred poskytnutím údajov povinný zaviazať </w:t>
      </w:r>
      <w:r>
        <w:rPr>
          <w:rFonts w:ascii="Arial Narrow" w:hAnsi="Arial Narrow"/>
          <w:spacing w:val="-4"/>
          <w:sz w:val="22"/>
          <w:szCs w:val="22"/>
        </w:rPr>
        <w:lastRenderedPageBreak/>
        <w:t>príslušného zamestnanca povinnosťou mlčanlivosti.</w:t>
      </w:r>
    </w:p>
    <w:p w14:paraId="69E1586B" w14:textId="4477859B" w:rsidR="002B227D" w:rsidRDefault="002B227D" w:rsidP="0034592B">
      <w:pPr>
        <w:widowControl w:val="0"/>
        <w:numPr>
          <w:ilvl w:val="0"/>
          <w:numId w:val="71"/>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Predávajúci je povinný v</w:t>
      </w:r>
      <w:r w:rsidR="00EB3DEF">
        <w:rPr>
          <w:rFonts w:ascii="Arial Narrow" w:hAnsi="Arial Narrow"/>
          <w:spacing w:val="-4"/>
          <w:sz w:val="22"/>
          <w:szCs w:val="22"/>
        </w:rPr>
        <w:t> </w:t>
      </w:r>
      <w:r>
        <w:rPr>
          <w:rFonts w:ascii="Arial Narrow" w:hAnsi="Arial Narrow"/>
          <w:spacing w:val="-4"/>
          <w:sz w:val="22"/>
          <w:szCs w:val="22"/>
        </w:rPr>
        <w:t>lehote</w:t>
      </w:r>
      <w:r w:rsidR="00EB3DEF">
        <w:rPr>
          <w:rFonts w:ascii="Arial Narrow" w:hAnsi="Arial Narrow"/>
          <w:spacing w:val="-4"/>
          <w:sz w:val="22"/>
          <w:szCs w:val="22"/>
        </w:rPr>
        <w:t xml:space="preserve"> šesť</w:t>
      </w:r>
      <w:r>
        <w:rPr>
          <w:rFonts w:ascii="Arial Narrow" w:hAnsi="Arial Narrow"/>
          <w:spacing w:val="-4"/>
          <w:sz w:val="22"/>
          <w:szCs w:val="22"/>
        </w:rPr>
        <w:t xml:space="preserve"> </w:t>
      </w:r>
      <w:r w:rsidR="00EB3DEF">
        <w:rPr>
          <w:rFonts w:ascii="Arial Narrow" w:hAnsi="Arial Narrow"/>
          <w:spacing w:val="-4"/>
          <w:sz w:val="22"/>
          <w:szCs w:val="22"/>
        </w:rPr>
        <w:t>(</w:t>
      </w:r>
      <w:r>
        <w:rPr>
          <w:rFonts w:ascii="Arial Narrow" w:hAnsi="Arial Narrow"/>
          <w:spacing w:val="-4"/>
          <w:sz w:val="22"/>
          <w:szCs w:val="22"/>
        </w:rPr>
        <w:t>6</w:t>
      </w:r>
      <w:r w:rsidR="00EB3DEF">
        <w:rPr>
          <w:rFonts w:ascii="Arial Narrow" w:hAnsi="Arial Narrow"/>
          <w:spacing w:val="-4"/>
          <w:sz w:val="22"/>
          <w:szCs w:val="22"/>
        </w:rPr>
        <w:t>)</w:t>
      </w:r>
      <w:r>
        <w:rPr>
          <w:rFonts w:ascii="Arial Narrow" w:hAnsi="Arial Narrow"/>
          <w:spacing w:val="-4"/>
          <w:sz w:val="22"/>
          <w:szCs w:val="22"/>
        </w:rPr>
        <w:t xml:space="preserve"> dní odo dňa doručenia výzvy kupujúceho predložiť kupujúcemu doklad o tom, že pred poskytnutím údajov podľa ods. 2 písm. c) alebo d) tohto článku </w:t>
      </w:r>
      <w:r w:rsidR="00EB3DEF">
        <w:rPr>
          <w:rFonts w:ascii="Arial Narrow" w:hAnsi="Arial Narrow"/>
          <w:spacing w:val="-4"/>
          <w:sz w:val="22"/>
          <w:szCs w:val="22"/>
        </w:rPr>
        <w:t>dohod</w:t>
      </w:r>
      <w:r>
        <w:rPr>
          <w:rFonts w:ascii="Arial Narrow" w:hAnsi="Arial Narrow"/>
          <w:spacing w:val="-4"/>
          <w:sz w:val="22"/>
          <w:szCs w:val="22"/>
        </w:rPr>
        <w:t>y</w:t>
      </w:r>
      <w:r w:rsidR="00C22A4E">
        <w:rPr>
          <w:rFonts w:ascii="Arial Narrow" w:hAnsi="Arial Narrow"/>
          <w:spacing w:val="-4"/>
          <w:sz w:val="22"/>
          <w:szCs w:val="22"/>
        </w:rPr>
        <w:t xml:space="preserve"> </w:t>
      </w:r>
      <w:r>
        <w:rPr>
          <w:rFonts w:ascii="Arial Narrow" w:hAnsi="Arial Narrow"/>
          <w:spacing w:val="-4"/>
          <w:sz w:val="22"/>
          <w:szCs w:val="22"/>
        </w:rPr>
        <w:t>zaviazal príslušnú osobu alebo zamestnanca povinnosťou mlčanlivosti. V prípade omeškania predávajúceho s riadnym a včasným splnením ktorejkoľvek povinnosti podľa tohto odseku</w:t>
      </w:r>
      <w:r w:rsidR="00EB3DEF">
        <w:rPr>
          <w:rFonts w:ascii="Arial Narrow" w:hAnsi="Arial Narrow"/>
          <w:spacing w:val="-4"/>
          <w:sz w:val="22"/>
          <w:szCs w:val="22"/>
        </w:rPr>
        <w:t xml:space="preserve"> tohto článku dohody</w:t>
      </w:r>
      <w:r>
        <w:rPr>
          <w:rFonts w:ascii="Arial Narrow" w:hAnsi="Arial Narrow"/>
          <w:spacing w:val="-4"/>
          <w:sz w:val="22"/>
          <w:szCs w:val="22"/>
        </w:rPr>
        <w:t xml:space="preserve">, predávajúci bude povinný zaplatiť kupujúcemu  zmluvnú pokutu vo </w:t>
      </w:r>
      <w:r w:rsidRPr="00FE3F54">
        <w:rPr>
          <w:rFonts w:ascii="Arial Narrow" w:hAnsi="Arial Narrow"/>
          <w:spacing w:val="-4"/>
          <w:sz w:val="22"/>
          <w:szCs w:val="22"/>
        </w:rPr>
        <w:t>výške 1</w:t>
      </w:r>
      <w:r w:rsidR="009B5A9F" w:rsidRPr="00FE3F54">
        <w:rPr>
          <w:rFonts w:ascii="Arial Narrow" w:hAnsi="Arial Narrow"/>
          <w:spacing w:val="-4"/>
          <w:sz w:val="22"/>
          <w:szCs w:val="22"/>
        </w:rPr>
        <w:t xml:space="preserve"> </w:t>
      </w:r>
      <w:r w:rsidRPr="00FE3F54">
        <w:rPr>
          <w:rFonts w:ascii="Arial Narrow" w:hAnsi="Arial Narrow"/>
          <w:spacing w:val="-4"/>
          <w:sz w:val="22"/>
          <w:szCs w:val="22"/>
        </w:rPr>
        <w:t xml:space="preserve">333,- eur </w:t>
      </w:r>
      <w:r w:rsidR="00903A21">
        <w:rPr>
          <w:rFonts w:ascii="Arial Narrow" w:hAnsi="Arial Narrow"/>
          <w:spacing w:val="-4"/>
          <w:sz w:val="22"/>
          <w:szCs w:val="22"/>
        </w:rPr>
        <w:t>(</w:t>
      </w:r>
      <w:r w:rsidR="00EB3DEF">
        <w:rPr>
          <w:rFonts w:ascii="Arial Narrow" w:hAnsi="Arial Narrow"/>
          <w:spacing w:val="-4"/>
          <w:sz w:val="22"/>
          <w:szCs w:val="22"/>
        </w:rPr>
        <w:t xml:space="preserve">slovom: </w:t>
      </w:r>
      <w:r w:rsidR="00903A21">
        <w:rPr>
          <w:rFonts w:ascii="Arial Narrow" w:hAnsi="Arial Narrow"/>
          <w:spacing w:val="-4"/>
          <w:sz w:val="22"/>
          <w:szCs w:val="22"/>
        </w:rPr>
        <w:t xml:space="preserve">jedentisíctristotridsaťtri eur) </w:t>
      </w:r>
      <w:r w:rsidRPr="00FE3F54">
        <w:rPr>
          <w:rFonts w:ascii="Arial Narrow" w:hAnsi="Arial Narrow"/>
          <w:spacing w:val="-4"/>
          <w:sz w:val="22"/>
          <w:szCs w:val="22"/>
        </w:rPr>
        <w:t>za</w:t>
      </w:r>
      <w:r>
        <w:rPr>
          <w:rFonts w:ascii="Arial Narrow" w:hAnsi="Arial Narrow"/>
          <w:spacing w:val="-4"/>
          <w:sz w:val="22"/>
          <w:szCs w:val="22"/>
        </w:rPr>
        <w:t xml:space="preserve"> každý ukončený deň omeškania. </w:t>
      </w:r>
    </w:p>
    <w:p w14:paraId="0509EF8B" w14:textId="0EECFC67" w:rsidR="002B227D" w:rsidRDefault="002B227D" w:rsidP="0034592B">
      <w:pPr>
        <w:widowControl w:val="0"/>
        <w:numPr>
          <w:ilvl w:val="0"/>
          <w:numId w:val="71"/>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Ak chce predávajúci oznámiť skutočnosti, informácie a údaje tretím osobám podľa ods. 2 tohto článku </w:t>
      </w:r>
      <w:r w:rsidR="00EB3DEF">
        <w:rPr>
          <w:rFonts w:ascii="Arial Narrow" w:hAnsi="Arial Narrow"/>
          <w:spacing w:val="-4"/>
          <w:sz w:val="22"/>
          <w:szCs w:val="22"/>
        </w:rPr>
        <w:t>dohod</w:t>
      </w:r>
      <w:r>
        <w:rPr>
          <w:rFonts w:ascii="Arial Narrow" w:hAnsi="Arial Narrow"/>
          <w:spacing w:val="-4"/>
          <w:sz w:val="22"/>
          <w:szCs w:val="22"/>
        </w:rPr>
        <w:t>y je povinný vopred písomne požiadať kupujúceho o súhlas s uvedením rozsahu skutočností, informácií a údajov, ktoré sa majú oznámiť, ako aj s označením osoby, ktorej sa tieto skutočnosti, informácie a údaje majú oznámiť, ak to nie je v rozpore so všeobecne záväznými právnymi predpismi</w:t>
      </w:r>
      <w:r w:rsidR="00EB3DEF">
        <w:rPr>
          <w:rFonts w:ascii="Arial Narrow" w:hAnsi="Arial Narrow"/>
          <w:spacing w:val="-4"/>
          <w:sz w:val="22"/>
          <w:szCs w:val="22"/>
        </w:rPr>
        <w:t xml:space="preserve"> platnými na území SR</w:t>
      </w:r>
      <w:r>
        <w:rPr>
          <w:rFonts w:ascii="Arial Narrow" w:hAnsi="Arial Narrow"/>
          <w:spacing w:val="-4"/>
          <w:sz w:val="22"/>
          <w:szCs w:val="22"/>
        </w:rPr>
        <w:t xml:space="preserve">. Ak predávajúci poruší svoju povinnosť podľa  tohto odseku, bude povinný zaplatiť </w:t>
      </w:r>
      <w:r w:rsidR="00EB3DEF">
        <w:rPr>
          <w:rFonts w:ascii="Arial Narrow" w:hAnsi="Arial Narrow"/>
          <w:spacing w:val="-4"/>
          <w:sz w:val="22"/>
          <w:szCs w:val="22"/>
        </w:rPr>
        <w:t>kupu</w:t>
      </w:r>
      <w:r w:rsidR="00CE2CAF">
        <w:rPr>
          <w:rFonts w:ascii="Arial Narrow" w:hAnsi="Arial Narrow"/>
          <w:spacing w:val="-4"/>
          <w:sz w:val="22"/>
          <w:szCs w:val="22"/>
        </w:rPr>
        <w:t>j</w:t>
      </w:r>
      <w:r w:rsidR="00EB3DEF">
        <w:rPr>
          <w:rFonts w:ascii="Arial Narrow" w:hAnsi="Arial Narrow"/>
          <w:spacing w:val="-4"/>
          <w:sz w:val="22"/>
          <w:szCs w:val="22"/>
        </w:rPr>
        <w:t xml:space="preserve">úcemu </w:t>
      </w:r>
      <w:r>
        <w:rPr>
          <w:rFonts w:ascii="Arial Narrow" w:hAnsi="Arial Narrow"/>
          <w:spacing w:val="-4"/>
          <w:sz w:val="22"/>
          <w:szCs w:val="22"/>
        </w:rPr>
        <w:t>za každé takéto porušenie zmluvnú pokutu vo výške 70 000, eur</w:t>
      </w:r>
      <w:r w:rsidR="00EB3DEF">
        <w:rPr>
          <w:rFonts w:ascii="Arial Narrow" w:hAnsi="Arial Narrow"/>
          <w:spacing w:val="-4"/>
          <w:sz w:val="22"/>
          <w:szCs w:val="22"/>
        </w:rPr>
        <w:t xml:space="preserve"> (slovom: sedemdesiattisíc eur)</w:t>
      </w:r>
      <w:r>
        <w:rPr>
          <w:rFonts w:ascii="Arial Narrow" w:hAnsi="Arial Narrow"/>
          <w:spacing w:val="-4"/>
          <w:sz w:val="22"/>
          <w:szCs w:val="22"/>
        </w:rPr>
        <w:t xml:space="preserve">. </w:t>
      </w:r>
    </w:p>
    <w:p w14:paraId="693765D6" w14:textId="2747CAD0" w:rsidR="002B227D" w:rsidRDefault="002B227D" w:rsidP="0034592B">
      <w:pPr>
        <w:widowControl w:val="0"/>
        <w:numPr>
          <w:ilvl w:val="0"/>
          <w:numId w:val="71"/>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V prípade porušenia ktorejkoľvek povinnosti podľa tohto článku </w:t>
      </w:r>
      <w:r w:rsidR="00EB3DEF">
        <w:rPr>
          <w:rFonts w:ascii="Arial Narrow" w:hAnsi="Arial Narrow"/>
          <w:spacing w:val="-4"/>
          <w:sz w:val="22"/>
          <w:szCs w:val="22"/>
        </w:rPr>
        <w:t>dohod</w:t>
      </w:r>
      <w:r>
        <w:rPr>
          <w:rFonts w:ascii="Arial Narrow" w:hAnsi="Arial Narrow"/>
          <w:spacing w:val="-4"/>
          <w:sz w:val="22"/>
          <w:szCs w:val="22"/>
        </w:rPr>
        <w:t>y predávajúcim má</w:t>
      </w:r>
      <w:r w:rsidR="009B5A9F">
        <w:rPr>
          <w:rFonts w:ascii="Arial Narrow" w:hAnsi="Arial Narrow"/>
          <w:spacing w:val="-4"/>
          <w:sz w:val="22"/>
          <w:szCs w:val="22"/>
        </w:rPr>
        <w:t xml:space="preserve"> </w:t>
      </w:r>
      <w:r>
        <w:rPr>
          <w:rFonts w:ascii="Arial Narrow" w:hAnsi="Arial Narrow"/>
          <w:spacing w:val="-4"/>
          <w:sz w:val="22"/>
          <w:szCs w:val="22"/>
        </w:rPr>
        <w:t xml:space="preserve">kupujúci právo odstúpiť od celej tejto </w:t>
      </w:r>
      <w:r w:rsidR="00EB3DEF">
        <w:rPr>
          <w:rFonts w:ascii="Arial Narrow" w:hAnsi="Arial Narrow"/>
          <w:spacing w:val="-4"/>
          <w:sz w:val="22"/>
          <w:szCs w:val="22"/>
        </w:rPr>
        <w:t>dohody</w:t>
      </w:r>
      <w:r>
        <w:rPr>
          <w:rFonts w:ascii="Arial Narrow" w:hAnsi="Arial Narrow"/>
          <w:spacing w:val="-4"/>
          <w:sz w:val="22"/>
          <w:szCs w:val="22"/>
        </w:rPr>
        <w:t xml:space="preserve"> a/alebo príslušnej realizačnej zmluvy.</w:t>
      </w:r>
    </w:p>
    <w:p w14:paraId="0D4AA161" w14:textId="7A5D057E" w:rsidR="00EB3EFA" w:rsidRDefault="002B227D" w:rsidP="0034592B">
      <w:pPr>
        <w:widowControl w:val="0"/>
        <w:numPr>
          <w:ilvl w:val="0"/>
          <w:numId w:val="71"/>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Povinnosť mlčanlivosti podľa ods. 1 tohto článku </w:t>
      </w:r>
      <w:r w:rsidR="00EB3DEF">
        <w:rPr>
          <w:rFonts w:ascii="Arial Narrow" w:hAnsi="Arial Narrow"/>
          <w:spacing w:val="-4"/>
          <w:sz w:val="22"/>
          <w:szCs w:val="22"/>
        </w:rPr>
        <w:t>dohod</w:t>
      </w:r>
      <w:r>
        <w:rPr>
          <w:rFonts w:ascii="Arial Narrow" w:hAnsi="Arial Narrow"/>
          <w:spacing w:val="-4"/>
          <w:sz w:val="22"/>
          <w:szCs w:val="22"/>
        </w:rPr>
        <w:t xml:space="preserve">y trvá aj po splnení predmetu tejto </w:t>
      </w:r>
      <w:r w:rsidR="00EB3DEF">
        <w:rPr>
          <w:rFonts w:ascii="Arial Narrow" w:hAnsi="Arial Narrow"/>
          <w:spacing w:val="-4"/>
          <w:sz w:val="22"/>
          <w:szCs w:val="22"/>
        </w:rPr>
        <w:t>dohod</w:t>
      </w:r>
      <w:r>
        <w:rPr>
          <w:rFonts w:ascii="Arial Narrow" w:hAnsi="Arial Narrow"/>
          <w:spacing w:val="-4"/>
          <w:sz w:val="22"/>
          <w:szCs w:val="22"/>
        </w:rPr>
        <w:t xml:space="preserve">y ako aj po  </w:t>
      </w:r>
      <w:r w:rsidR="00EB3DEF">
        <w:rPr>
          <w:rFonts w:ascii="Arial Narrow" w:hAnsi="Arial Narrow"/>
          <w:spacing w:val="-4"/>
          <w:sz w:val="22"/>
          <w:szCs w:val="22"/>
        </w:rPr>
        <w:t xml:space="preserve">jej skončení. </w:t>
      </w:r>
    </w:p>
    <w:p w14:paraId="031DC987" w14:textId="77777777" w:rsidR="00EB3EFA" w:rsidRDefault="00EB3EFA">
      <w:pPr>
        <w:widowControl w:val="0"/>
        <w:shd w:val="clear" w:color="auto" w:fill="FFFFFF"/>
        <w:tabs>
          <w:tab w:val="left" w:pos="365"/>
        </w:tabs>
        <w:autoSpaceDE w:val="0"/>
        <w:autoSpaceDN w:val="0"/>
        <w:adjustRightInd w:val="0"/>
        <w:jc w:val="both"/>
        <w:rPr>
          <w:rFonts w:ascii="Arial Narrow" w:hAnsi="Arial Narrow"/>
          <w:sz w:val="22"/>
          <w:szCs w:val="22"/>
        </w:rPr>
      </w:pPr>
    </w:p>
    <w:p w14:paraId="28C8F7DE" w14:textId="77777777" w:rsidR="00EB3EFA" w:rsidRDefault="00E809F0">
      <w:pPr>
        <w:jc w:val="center"/>
        <w:rPr>
          <w:rFonts w:ascii="Arial Narrow" w:hAnsi="Arial Narrow"/>
          <w:b/>
          <w:bCs/>
          <w:sz w:val="22"/>
          <w:szCs w:val="22"/>
        </w:rPr>
      </w:pPr>
      <w:r>
        <w:rPr>
          <w:rFonts w:ascii="Arial Narrow" w:hAnsi="Arial Narrow"/>
          <w:b/>
          <w:bCs/>
          <w:sz w:val="22"/>
          <w:szCs w:val="22"/>
        </w:rPr>
        <w:t>Článok XV</w:t>
      </w:r>
    </w:p>
    <w:p w14:paraId="40D9BF7D" w14:textId="77777777" w:rsidR="00EB3EFA" w:rsidRDefault="00E809F0">
      <w:pPr>
        <w:widowControl w:val="0"/>
        <w:jc w:val="center"/>
        <w:rPr>
          <w:rFonts w:ascii="Arial Narrow" w:hAnsi="Arial Narrow"/>
          <w:b/>
          <w:bCs/>
          <w:sz w:val="22"/>
          <w:szCs w:val="22"/>
        </w:rPr>
      </w:pPr>
      <w:r>
        <w:rPr>
          <w:rFonts w:ascii="Arial Narrow" w:hAnsi="Arial Narrow"/>
          <w:b/>
          <w:bCs/>
          <w:sz w:val="22"/>
          <w:szCs w:val="22"/>
        </w:rPr>
        <w:t>Korešpondencia</w:t>
      </w:r>
    </w:p>
    <w:p w14:paraId="7C9405F5" w14:textId="77777777" w:rsidR="00EB3EFA" w:rsidRDefault="00EB3EFA">
      <w:pPr>
        <w:widowControl w:val="0"/>
        <w:jc w:val="center"/>
        <w:rPr>
          <w:rFonts w:ascii="Arial Narrow" w:hAnsi="Arial Narrow"/>
          <w:b/>
          <w:bCs/>
          <w:sz w:val="22"/>
          <w:szCs w:val="22"/>
        </w:rPr>
      </w:pPr>
    </w:p>
    <w:p w14:paraId="55B58941" w14:textId="24B4A7F1" w:rsidR="002B227D" w:rsidRDefault="002B227D" w:rsidP="0034592B">
      <w:pPr>
        <w:widowControl w:val="0"/>
        <w:numPr>
          <w:ilvl w:val="0"/>
          <w:numId w:val="69"/>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Ak v tejto </w:t>
      </w:r>
      <w:r w:rsidR="00EB3DEF">
        <w:rPr>
          <w:rFonts w:ascii="Arial Narrow" w:hAnsi="Arial Narrow"/>
          <w:spacing w:val="-4"/>
          <w:sz w:val="22"/>
          <w:szCs w:val="22"/>
        </w:rPr>
        <w:t>dohode</w:t>
      </w:r>
      <w:r>
        <w:rPr>
          <w:rFonts w:ascii="Arial Narrow" w:hAnsi="Arial Narrow"/>
          <w:spacing w:val="-4"/>
          <w:sz w:val="22"/>
          <w:szCs w:val="22"/>
        </w:rPr>
        <w:t xml:space="preserve"> nie je uvedené inak, akákoľvek korešpondencia  medzi zmluvnými stranami v súvislosti s touto </w:t>
      </w:r>
      <w:r w:rsidR="00EB3DEF">
        <w:rPr>
          <w:rFonts w:ascii="Arial Narrow" w:hAnsi="Arial Narrow"/>
          <w:spacing w:val="-4"/>
          <w:sz w:val="22"/>
          <w:szCs w:val="22"/>
        </w:rPr>
        <w:t>dohodo</w:t>
      </w:r>
      <w:r>
        <w:rPr>
          <w:rFonts w:ascii="Arial Narrow" w:hAnsi="Arial Narrow"/>
          <w:spacing w:val="-4"/>
          <w:sz w:val="22"/>
          <w:szCs w:val="22"/>
        </w:rPr>
        <w:t>u musí mať písomnú formu a musí sa doručiť poštou ako doporučená zásielka s doručenkou  alebo kuriérom alebo faxom alebo osobne s vyžiadaním potvrdenia o prijatí na nasledujúce adresy:</w:t>
      </w:r>
    </w:p>
    <w:p w14:paraId="305F6931" w14:textId="77777777" w:rsidR="002B227D" w:rsidRDefault="002B227D" w:rsidP="00A234EF">
      <w:pPr>
        <w:widowControl w:val="0"/>
        <w:numPr>
          <w:ilvl w:val="1"/>
          <w:numId w:val="85"/>
        </w:numPr>
        <w:shd w:val="clear" w:color="auto" w:fill="FFFFFF"/>
        <w:tabs>
          <w:tab w:val="clear" w:pos="720"/>
          <w:tab w:val="clear" w:pos="2160"/>
          <w:tab w:val="clear" w:pos="2880"/>
          <w:tab w:val="clear" w:pos="4500"/>
          <w:tab w:val="left" w:pos="36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v prípade predávajúceho: </w:t>
      </w:r>
      <w:r>
        <w:rPr>
          <w:rFonts w:ascii="Arial Narrow" w:hAnsi="Arial Narrow"/>
          <w:spacing w:val="-4"/>
          <w:sz w:val="22"/>
          <w:szCs w:val="22"/>
        </w:rPr>
        <w:tab/>
      </w:r>
    </w:p>
    <w:p w14:paraId="575349D3" w14:textId="419B9667" w:rsidR="002B227D" w:rsidRDefault="002B227D" w:rsidP="0034592B">
      <w:pPr>
        <w:widowControl w:val="0"/>
        <w:numPr>
          <w:ilvl w:val="1"/>
          <w:numId w:val="85"/>
        </w:numPr>
        <w:shd w:val="clear" w:color="auto" w:fill="FFFFFF"/>
        <w:tabs>
          <w:tab w:val="clear" w:pos="720"/>
          <w:tab w:val="clear" w:pos="2160"/>
          <w:tab w:val="clear" w:pos="2880"/>
          <w:tab w:val="clear" w:pos="4500"/>
          <w:tab w:val="left" w:pos="360"/>
        </w:tabs>
        <w:autoSpaceDE w:val="0"/>
        <w:autoSpaceDN w:val="0"/>
        <w:adjustRightInd w:val="0"/>
        <w:ind w:left="295"/>
        <w:jc w:val="both"/>
        <w:rPr>
          <w:rFonts w:ascii="Arial Narrow" w:hAnsi="Arial Narrow"/>
          <w:i/>
          <w:iCs/>
          <w:spacing w:val="-4"/>
          <w:sz w:val="22"/>
          <w:szCs w:val="22"/>
        </w:rPr>
      </w:pPr>
      <w:r>
        <w:rPr>
          <w:rFonts w:ascii="Arial Narrow" w:hAnsi="Arial Narrow"/>
          <w:spacing w:val="-4"/>
          <w:sz w:val="22"/>
          <w:szCs w:val="22"/>
        </w:rPr>
        <w:t xml:space="preserve">v prípade kupujúceho na adresu predávajúceho, uvedenú v záhlaví tejto </w:t>
      </w:r>
      <w:r w:rsidR="00EB3DEF">
        <w:rPr>
          <w:rFonts w:ascii="Arial Narrow" w:hAnsi="Arial Narrow"/>
          <w:spacing w:val="-4"/>
          <w:sz w:val="22"/>
          <w:szCs w:val="22"/>
        </w:rPr>
        <w:t>dohod</w:t>
      </w:r>
      <w:r>
        <w:rPr>
          <w:rFonts w:ascii="Arial Narrow" w:hAnsi="Arial Narrow"/>
          <w:spacing w:val="-4"/>
          <w:sz w:val="22"/>
          <w:szCs w:val="22"/>
        </w:rPr>
        <w:t>y.</w:t>
      </w:r>
    </w:p>
    <w:p w14:paraId="3144195E" w14:textId="08E5BCB2" w:rsidR="002B227D" w:rsidRDefault="002B227D" w:rsidP="0034592B">
      <w:pPr>
        <w:widowControl w:val="0"/>
        <w:numPr>
          <w:ilvl w:val="0"/>
          <w:numId w:val="69"/>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Každá zmluvná strana môže zmeniť adresu pre doručovanie korešpondencie podľa ods. 1  tohto článku </w:t>
      </w:r>
      <w:r w:rsidR="00EB3DEF">
        <w:rPr>
          <w:rFonts w:ascii="Arial Narrow" w:hAnsi="Arial Narrow"/>
          <w:spacing w:val="-4"/>
          <w:sz w:val="22"/>
          <w:szCs w:val="22"/>
        </w:rPr>
        <w:t>dohod</w:t>
      </w:r>
      <w:r>
        <w:rPr>
          <w:rFonts w:ascii="Arial Narrow" w:hAnsi="Arial Narrow"/>
          <w:spacing w:val="-4"/>
          <w:sz w:val="22"/>
          <w:szCs w:val="22"/>
        </w:rPr>
        <w:t>y písomným oznámením druhej zmluvnej strane.</w:t>
      </w:r>
    </w:p>
    <w:p w14:paraId="1C8DEC57" w14:textId="77777777" w:rsidR="002B227D" w:rsidRDefault="002B227D" w:rsidP="0034592B">
      <w:pPr>
        <w:widowControl w:val="0"/>
        <w:numPr>
          <w:ilvl w:val="0"/>
          <w:numId w:val="69"/>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Korešpondencia zasielaná poštou ako doporučená zásielka s doručenkou alebo kuriérom sa považuje za doručenú:</w:t>
      </w:r>
    </w:p>
    <w:p w14:paraId="0BB07A22" w14:textId="77777777" w:rsidR="002B227D" w:rsidRDefault="002B227D" w:rsidP="0034592B">
      <w:pPr>
        <w:widowControl w:val="0"/>
        <w:numPr>
          <w:ilvl w:val="1"/>
          <w:numId w:val="84"/>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keď adresát korešpondenciu prevezme, </w:t>
      </w:r>
    </w:p>
    <w:p w14:paraId="0C4A2A7E" w14:textId="6D8557B6" w:rsidR="002B227D" w:rsidRDefault="002B227D" w:rsidP="0034592B">
      <w:pPr>
        <w:widowControl w:val="0"/>
        <w:numPr>
          <w:ilvl w:val="1"/>
          <w:numId w:val="84"/>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uplynutím </w:t>
      </w:r>
      <w:r w:rsidR="003607B1">
        <w:rPr>
          <w:rFonts w:ascii="Arial Narrow" w:hAnsi="Arial Narrow"/>
          <w:spacing w:val="-4"/>
          <w:sz w:val="22"/>
          <w:szCs w:val="22"/>
        </w:rPr>
        <w:t>troch (</w:t>
      </w:r>
      <w:r>
        <w:rPr>
          <w:rFonts w:ascii="Arial Narrow" w:hAnsi="Arial Narrow"/>
          <w:spacing w:val="-4"/>
          <w:sz w:val="22"/>
          <w:szCs w:val="22"/>
        </w:rPr>
        <w:t>3</w:t>
      </w:r>
      <w:r w:rsidR="003607B1">
        <w:rPr>
          <w:rFonts w:ascii="Arial Narrow" w:hAnsi="Arial Narrow"/>
          <w:spacing w:val="-4"/>
          <w:sz w:val="22"/>
          <w:szCs w:val="22"/>
        </w:rPr>
        <w:t>)</w:t>
      </w:r>
      <w:r>
        <w:rPr>
          <w:rFonts w:ascii="Arial Narrow" w:hAnsi="Arial Narrow"/>
          <w:spacing w:val="-4"/>
          <w:sz w:val="22"/>
          <w:szCs w:val="22"/>
        </w:rPr>
        <w:t xml:space="preserve"> pracovných dní od jej odoslania odosielateľom v prípade, že pošta alebo prevádzkovateľ kuriérskej služby korešpondenciu  vráti odosielateľovi ako  nedoručiteľnú,  alebo ak doručenie korešpondencie bolo zmarené konaním alebo opomenutím adresáta, </w:t>
      </w:r>
    </w:p>
    <w:p w14:paraId="144CE9D6" w14:textId="77777777" w:rsidR="002B227D" w:rsidRDefault="002B227D" w:rsidP="0034592B">
      <w:pPr>
        <w:widowControl w:val="0"/>
        <w:numPr>
          <w:ilvl w:val="1"/>
          <w:numId w:val="84"/>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okamihom odmietnutia  prevziať korešpondenciu, ak adresát prevzatie korešpondencie odmietne.</w:t>
      </w:r>
    </w:p>
    <w:p w14:paraId="65B363D9" w14:textId="77777777" w:rsidR="002B227D" w:rsidRDefault="002B227D" w:rsidP="0034592B">
      <w:pPr>
        <w:widowControl w:val="0"/>
        <w:numPr>
          <w:ilvl w:val="0"/>
          <w:numId w:val="69"/>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Korešpondencia doručovaná osobne sa považuje za doručenú:</w:t>
      </w:r>
    </w:p>
    <w:p w14:paraId="2E0A6302" w14:textId="77777777" w:rsidR="002B227D" w:rsidRDefault="002B227D" w:rsidP="0034592B">
      <w:pPr>
        <w:widowControl w:val="0"/>
        <w:numPr>
          <w:ilvl w:val="1"/>
          <w:numId w:val="83"/>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keď ju adresát korešpondencie prevezme, </w:t>
      </w:r>
    </w:p>
    <w:p w14:paraId="5F852222" w14:textId="77777777" w:rsidR="002B227D" w:rsidRDefault="002B227D" w:rsidP="0034592B">
      <w:pPr>
        <w:widowControl w:val="0"/>
        <w:numPr>
          <w:ilvl w:val="1"/>
          <w:numId w:val="83"/>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okamihom neúspešného pokusu o jej doručenie, ak doručenie korešpondencie bolo zmarené konaním alebo opomenutím adresáta,</w:t>
      </w:r>
    </w:p>
    <w:p w14:paraId="117B6D76" w14:textId="77777777" w:rsidR="002B227D" w:rsidRDefault="002B227D" w:rsidP="0034592B">
      <w:pPr>
        <w:widowControl w:val="0"/>
        <w:numPr>
          <w:ilvl w:val="1"/>
          <w:numId w:val="83"/>
        </w:numPr>
        <w:shd w:val="clear" w:color="auto" w:fill="FFFFFF"/>
        <w:tabs>
          <w:tab w:val="clear" w:pos="2160"/>
          <w:tab w:val="clear" w:pos="2880"/>
          <w:tab w:val="clear" w:pos="450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okamihom odmietnutia  prevziať korešpondenciu, ak adresát prevzatie korešpondencie odmietne.</w:t>
      </w:r>
    </w:p>
    <w:p w14:paraId="47230C0D" w14:textId="051CC292" w:rsidR="002B227D" w:rsidRDefault="002B227D" w:rsidP="0034592B">
      <w:pPr>
        <w:widowControl w:val="0"/>
        <w:numPr>
          <w:ilvl w:val="0"/>
          <w:numId w:val="69"/>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V prípade korešpondencie zasielanej faxom sa korešpondencia považuje za riadne doručenú len za predpokladu, že do </w:t>
      </w:r>
      <w:r w:rsidR="003607B1">
        <w:rPr>
          <w:rFonts w:ascii="Arial Narrow" w:hAnsi="Arial Narrow"/>
          <w:spacing w:val="-4"/>
          <w:sz w:val="22"/>
          <w:szCs w:val="22"/>
        </w:rPr>
        <w:t>štyroch (</w:t>
      </w:r>
      <w:r>
        <w:rPr>
          <w:rFonts w:ascii="Arial Narrow" w:hAnsi="Arial Narrow"/>
          <w:spacing w:val="-4"/>
          <w:sz w:val="22"/>
          <w:szCs w:val="22"/>
        </w:rPr>
        <w:t>4</w:t>
      </w:r>
      <w:r w:rsidR="003607B1">
        <w:rPr>
          <w:rFonts w:ascii="Arial Narrow" w:hAnsi="Arial Narrow"/>
          <w:spacing w:val="-4"/>
          <w:sz w:val="22"/>
          <w:szCs w:val="22"/>
        </w:rPr>
        <w:t>)</w:t>
      </w:r>
      <w:r>
        <w:rPr>
          <w:rFonts w:ascii="Arial Narrow" w:hAnsi="Arial Narrow"/>
          <w:spacing w:val="-4"/>
          <w:sz w:val="22"/>
          <w:szCs w:val="22"/>
        </w:rPr>
        <w:t xml:space="preserve"> pracovných dní je zasielaná korešpondencia doručená adresátovi poštou ako doporučená zásielka s doručenkou alebo kuriérom alebo osobne.</w:t>
      </w:r>
    </w:p>
    <w:p w14:paraId="269233CE" w14:textId="2DCF671D" w:rsidR="002B227D" w:rsidRDefault="002B227D" w:rsidP="0034592B">
      <w:pPr>
        <w:widowControl w:val="0"/>
        <w:numPr>
          <w:ilvl w:val="0"/>
          <w:numId w:val="69"/>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Ak v tejto </w:t>
      </w:r>
      <w:r w:rsidR="003607B1">
        <w:rPr>
          <w:rFonts w:ascii="Arial Narrow" w:hAnsi="Arial Narrow"/>
          <w:spacing w:val="-4"/>
          <w:sz w:val="22"/>
          <w:szCs w:val="22"/>
        </w:rPr>
        <w:t>dohod</w:t>
      </w:r>
      <w:r>
        <w:rPr>
          <w:rFonts w:ascii="Arial Narrow" w:hAnsi="Arial Narrow"/>
          <w:spacing w:val="-4"/>
          <w:sz w:val="22"/>
          <w:szCs w:val="22"/>
        </w:rPr>
        <w:t xml:space="preserve">e nie je uvedené inak, akákoľvek korešpondencia a dokumenty súvisiace s touto </w:t>
      </w:r>
      <w:r w:rsidR="003607B1">
        <w:rPr>
          <w:rFonts w:ascii="Arial Narrow" w:hAnsi="Arial Narrow"/>
          <w:spacing w:val="-4"/>
          <w:sz w:val="22"/>
          <w:szCs w:val="22"/>
        </w:rPr>
        <w:t>dohodo</w:t>
      </w:r>
      <w:r>
        <w:rPr>
          <w:rFonts w:ascii="Arial Narrow" w:hAnsi="Arial Narrow"/>
          <w:spacing w:val="-4"/>
          <w:sz w:val="22"/>
          <w:szCs w:val="22"/>
        </w:rPr>
        <w:t>u musia byť doručované adresátovi v slovenskom jazyku alebo s úradne overeným prekladom do slovenského jazyka. Náklady spojené s vyhotovením korešpondencie a dokumentov v slovenskom jazyku a/alebo náklady spojené s úradným prekladom korešpondencie a dokumentov do slovenského jazyka znáša odosielateľ korešpondencie alebo dokumentov.</w:t>
      </w:r>
    </w:p>
    <w:p w14:paraId="51DA1A96" w14:textId="08B3834E" w:rsidR="00EB3EFA" w:rsidRDefault="002B227D" w:rsidP="0034592B">
      <w:pPr>
        <w:widowControl w:val="0"/>
        <w:numPr>
          <w:ilvl w:val="0"/>
          <w:numId w:val="69"/>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V každej korešpondencii alebo dokumente vyhotovenom v súvislosti s touto </w:t>
      </w:r>
      <w:r w:rsidR="003607B1">
        <w:rPr>
          <w:rFonts w:ascii="Arial Narrow" w:hAnsi="Arial Narrow"/>
          <w:spacing w:val="-4"/>
          <w:sz w:val="22"/>
          <w:szCs w:val="22"/>
        </w:rPr>
        <w:t>dohodo</w:t>
      </w:r>
      <w:r>
        <w:rPr>
          <w:rFonts w:ascii="Arial Narrow" w:hAnsi="Arial Narrow"/>
          <w:spacing w:val="-4"/>
          <w:sz w:val="22"/>
          <w:szCs w:val="22"/>
        </w:rPr>
        <w:t>u uvedie zmluvná strana, ktorá  ich vyhotovuje, číslo tejto zmluvy</w:t>
      </w:r>
      <w:r w:rsidR="00E809F0">
        <w:rPr>
          <w:rFonts w:ascii="Arial Narrow" w:hAnsi="Arial Narrow"/>
          <w:spacing w:val="-4"/>
          <w:sz w:val="22"/>
          <w:szCs w:val="22"/>
        </w:rPr>
        <w:t>.</w:t>
      </w:r>
    </w:p>
    <w:p w14:paraId="373AC189" w14:textId="77777777" w:rsidR="00EB3EFA" w:rsidRDefault="00EB3EFA">
      <w:pPr>
        <w:keepNext/>
        <w:keepLines/>
        <w:shd w:val="clear" w:color="auto" w:fill="FFFFFF"/>
        <w:ind w:right="108"/>
        <w:jc w:val="both"/>
        <w:rPr>
          <w:rFonts w:ascii="Arial Narrow" w:hAnsi="Arial Narrow"/>
          <w:b/>
          <w:bCs/>
          <w:sz w:val="22"/>
          <w:szCs w:val="22"/>
        </w:rPr>
      </w:pPr>
    </w:p>
    <w:p w14:paraId="641F84D3"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Článok XVI</w:t>
      </w:r>
    </w:p>
    <w:p w14:paraId="28378D9D"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Vyššia moc</w:t>
      </w:r>
    </w:p>
    <w:p w14:paraId="76407648" w14:textId="77777777" w:rsidR="00EB3EFA" w:rsidRDefault="00EB3EFA">
      <w:pPr>
        <w:keepNext/>
        <w:keepLines/>
        <w:shd w:val="clear" w:color="auto" w:fill="FFFFFF"/>
        <w:ind w:right="108"/>
        <w:jc w:val="center"/>
        <w:rPr>
          <w:rFonts w:ascii="Arial Narrow" w:hAnsi="Arial Narrow"/>
          <w:b/>
          <w:bCs/>
          <w:sz w:val="22"/>
          <w:szCs w:val="22"/>
        </w:rPr>
      </w:pPr>
    </w:p>
    <w:p w14:paraId="2206957B" w14:textId="28F30B4D" w:rsidR="002B227D" w:rsidRDefault="002B227D" w:rsidP="0034592B">
      <w:pPr>
        <w:widowControl w:val="0"/>
        <w:numPr>
          <w:ilvl w:val="0"/>
          <w:numId w:val="70"/>
        </w:numPr>
        <w:shd w:val="clear" w:color="auto" w:fill="FFFFFF"/>
        <w:tabs>
          <w:tab w:val="clear" w:pos="2160"/>
          <w:tab w:val="clear" w:pos="2880"/>
          <w:tab w:val="clear" w:pos="4500"/>
        </w:tabs>
        <w:autoSpaceDE w:val="0"/>
        <w:autoSpaceDN w:val="0"/>
        <w:adjustRightInd w:val="0"/>
        <w:ind w:left="1" w:hanging="426"/>
        <w:jc w:val="both"/>
        <w:rPr>
          <w:rFonts w:ascii="Arial Narrow" w:hAnsi="Arial Narrow"/>
          <w:spacing w:val="-27"/>
          <w:sz w:val="22"/>
          <w:szCs w:val="22"/>
        </w:rPr>
      </w:pPr>
      <w:r>
        <w:rPr>
          <w:rFonts w:ascii="Arial Narrow" w:hAnsi="Arial Narrow"/>
          <w:spacing w:val="-4"/>
          <w:sz w:val="22"/>
          <w:szCs w:val="22"/>
        </w:rPr>
        <w:t xml:space="preserve">Za okolnosti vyššej moci sa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w:t>
      </w:r>
      <w:r w:rsidR="00BD2DFC">
        <w:rPr>
          <w:rFonts w:ascii="Arial Narrow" w:hAnsi="Arial Narrow"/>
          <w:spacing w:val="-4"/>
          <w:sz w:val="22"/>
          <w:szCs w:val="22"/>
        </w:rPr>
        <w:t>a to najmä</w:t>
      </w:r>
      <w:r>
        <w:rPr>
          <w:rFonts w:ascii="Arial Narrow" w:hAnsi="Arial Narrow"/>
          <w:spacing w:val="-4"/>
          <w:sz w:val="22"/>
          <w:szCs w:val="22"/>
        </w:rPr>
        <w:t xml:space="preserve"> vojny, živelné katastrofy značného </w:t>
      </w:r>
      <w:r>
        <w:rPr>
          <w:rFonts w:ascii="Arial Narrow" w:hAnsi="Arial Narrow"/>
          <w:spacing w:val="-4"/>
          <w:sz w:val="22"/>
          <w:szCs w:val="22"/>
        </w:rPr>
        <w:lastRenderedPageBreak/>
        <w:t>rozsahu majúce súvislosť s predmetom zmluvy, štrajky. Za vyššiu moc sa však nepovažujú napr. výpadky vo výrobe, prerušenie dodávok energií, nesplnenie alebo oneskorenie dodávok od subdodávateľov a zásahy orgánov verejnej moci alebo nezískanie úradných povolení.</w:t>
      </w:r>
    </w:p>
    <w:p w14:paraId="71A143C2" w14:textId="58A4A5A9" w:rsidR="00E729D6" w:rsidRDefault="002B227D" w:rsidP="00E504D9">
      <w:pPr>
        <w:widowControl w:val="0"/>
        <w:numPr>
          <w:ilvl w:val="0"/>
          <w:numId w:val="70"/>
        </w:numPr>
        <w:shd w:val="clear" w:color="auto" w:fill="FFFFFF"/>
        <w:tabs>
          <w:tab w:val="clear" w:pos="2160"/>
          <w:tab w:val="clear" w:pos="2880"/>
          <w:tab w:val="clear" w:pos="4500"/>
          <w:tab w:val="left" w:pos="0"/>
          <w:tab w:val="left" w:pos="720"/>
        </w:tabs>
        <w:autoSpaceDE w:val="0"/>
        <w:autoSpaceDN w:val="0"/>
        <w:adjustRightInd w:val="0"/>
        <w:ind w:hanging="426"/>
        <w:jc w:val="both"/>
        <w:rPr>
          <w:rFonts w:ascii="Arial Narrow" w:hAnsi="Arial Narrow"/>
          <w:spacing w:val="-4"/>
          <w:sz w:val="22"/>
          <w:szCs w:val="22"/>
        </w:rPr>
      </w:pPr>
      <w:r w:rsidRPr="00E729D6">
        <w:rPr>
          <w:rFonts w:ascii="Arial Narrow" w:hAnsi="Arial Narrow"/>
          <w:spacing w:val="-4"/>
          <w:sz w:val="22"/>
          <w:szCs w:val="22"/>
        </w:rPr>
        <w:t xml:space="preserve">Nemožnosť zmluvnej strany plniť svoje povinnosti podľa tejto </w:t>
      </w:r>
      <w:r w:rsidR="00BD2DFC">
        <w:rPr>
          <w:rFonts w:ascii="Arial Narrow" w:hAnsi="Arial Narrow"/>
          <w:spacing w:val="-4"/>
          <w:sz w:val="22"/>
          <w:szCs w:val="22"/>
        </w:rPr>
        <w:t xml:space="preserve">dohody </w:t>
      </w:r>
      <w:r w:rsidRPr="00E729D6">
        <w:rPr>
          <w:rFonts w:ascii="Arial Narrow" w:hAnsi="Arial Narrow"/>
          <w:spacing w:val="-4"/>
          <w:sz w:val="22"/>
          <w:szCs w:val="22"/>
        </w:rPr>
        <w:t xml:space="preserve">v dôsledku vyššej moci nebude považovaná za porušenie tejto </w:t>
      </w:r>
      <w:r w:rsidR="00BD2DFC">
        <w:rPr>
          <w:rFonts w:ascii="Arial Narrow" w:hAnsi="Arial Narrow"/>
          <w:spacing w:val="-4"/>
          <w:sz w:val="22"/>
          <w:szCs w:val="22"/>
        </w:rPr>
        <w:t>dohod</w:t>
      </w:r>
      <w:r w:rsidRPr="00E729D6">
        <w:rPr>
          <w:rFonts w:ascii="Arial Narrow" w:hAnsi="Arial Narrow"/>
          <w:spacing w:val="-4"/>
          <w:sz w:val="22"/>
          <w:szCs w:val="22"/>
        </w:rPr>
        <w:t xml:space="preserve">y, ak zmluvná strana dotknutá vyššou mocou </w:t>
      </w:r>
    </w:p>
    <w:p w14:paraId="52B14C88" w14:textId="3F743370" w:rsidR="002B227D" w:rsidRPr="00E504D9" w:rsidRDefault="002B227D" w:rsidP="00E504D9">
      <w:pPr>
        <w:pStyle w:val="Odsekzoznamu"/>
        <w:widowControl w:val="0"/>
        <w:numPr>
          <w:ilvl w:val="0"/>
          <w:numId w:val="107"/>
        </w:numPr>
        <w:shd w:val="clear" w:color="auto" w:fill="FFFFFF"/>
        <w:tabs>
          <w:tab w:val="clear" w:pos="2160"/>
          <w:tab w:val="clear" w:pos="2880"/>
          <w:tab w:val="clear" w:pos="4500"/>
          <w:tab w:val="left" w:pos="0"/>
          <w:tab w:val="left" w:pos="284"/>
        </w:tabs>
        <w:autoSpaceDE w:val="0"/>
        <w:autoSpaceDN w:val="0"/>
        <w:adjustRightInd w:val="0"/>
        <w:ind w:left="284" w:hanging="284"/>
        <w:jc w:val="both"/>
        <w:rPr>
          <w:rFonts w:ascii="Arial Narrow" w:hAnsi="Arial Narrow"/>
          <w:spacing w:val="-4"/>
          <w:sz w:val="22"/>
          <w:szCs w:val="22"/>
        </w:rPr>
      </w:pPr>
      <w:r w:rsidRPr="00E504D9">
        <w:rPr>
          <w:rFonts w:ascii="Arial Narrow" w:hAnsi="Arial Narrow"/>
          <w:spacing w:val="-4"/>
          <w:sz w:val="22"/>
          <w:szCs w:val="22"/>
        </w:rPr>
        <w:t xml:space="preserve">prijala všetky rozumné opatrenia a vynaložila náležitú starostlivosť s cieľom splniť svoje povinnosti podľa tejto </w:t>
      </w:r>
      <w:r w:rsidR="00BD2DFC">
        <w:rPr>
          <w:rFonts w:ascii="Arial Narrow" w:hAnsi="Arial Narrow"/>
          <w:spacing w:val="-4"/>
          <w:sz w:val="22"/>
          <w:szCs w:val="22"/>
        </w:rPr>
        <w:t>dohod</w:t>
      </w:r>
      <w:r w:rsidRPr="00E504D9">
        <w:rPr>
          <w:rFonts w:ascii="Arial Narrow" w:hAnsi="Arial Narrow"/>
          <w:spacing w:val="-4"/>
          <w:sz w:val="22"/>
          <w:szCs w:val="22"/>
        </w:rPr>
        <w:t xml:space="preserve">y, </w:t>
      </w:r>
    </w:p>
    <w:p w14:paraId="76D1DC56" w14:textId="77777777" w:rsidR="00E729D6" w:rsidRDefault="002B227D" w:rsidP="00E504D9">
      <w:pPr>
        <w:pStyle w:val="Odsekzoznamu"/>
        <w:widowControl w:val="0"/>
        <w:numPr>
          <w:ilvl w:val="0"/>
          <w:numId w:val="107"/>
        </w:numPr>
        <w:shd w:val="clear" w:color="auto" w:fill="FFFFFF"/>
        <w:tabs>
          <w:tab w:val="clear" w:pos="2160"/>
          <w:tab w:val="clear" w:pos="2880"/>
          <w:tab w:val="clear" w:pos="4500"/>
          <w:tab w:val="left" w:pos="0"/>
          <w:tab w:val="left" w:pos="284"/>
        </w:tabs>
        <w:autoSpaceDE w:val="0"/>
        <w:autoSpaceDN w:val="0"/>
        <w:adjustRightInd w:val="0"/>
        <w:ind w:left="284" w:hanging="284"/>
        <w:jc w:val="both"/>
        <w:rPr>
          <w:rFonts w:ascii="Arial Narrow" w:hAnsi="Arial Narrow"/>
          <w:spacing w:val="-4"/>
          <w:sz w:val="22"/>
          <w:szCs w:val="22"/>
        </w:rPr>
      </w:pPr>
      <w:r w:rsidRPr="00FD5786">
        <w:rPr>
          <w:rFonts w:ascii="Arial Narrow" w:hAnsi="Arial Narrow"/>
          <w:spacing w:val="-4"/>
          <w:sz w:val="22"/>
          <w:szCs w:val="22"/>
        </w:rPr>
        <w:t xml:space="preserve">bez zbytočného odkladu, najneskôr však do </w:t>
      </w:r>
      <w:r w:rsidR="00BD2DFC">
        <w:rPr>
          <w:rFonts w:ascii="Arial Narrow" w:hAnsi="Arial Narrow"/>
          <w:spacing w:val="-4"/>
          <w:sz w:val="22"/>
          <w:szCs w:val="22"/>
        </w:rPr>
        <w:t>siedmich (</w:t>
      </w:r>
      <w:r w:rsidRPr="00FD5786">
        <w:rPr>
          <w:rFonts w:ascii="Arial Narrow" w:hAnsi="Arial Narrow"/>
          <w:spacing w:val="-4"/>
          <w:sz w:val="22"/>
          <w:szCs w:val="22"/>
        </w:rPr>
        <w:t>7</w:t>
      </w:r>
      <w:r w:rsidR="00BD2DFC">
        <w:rPr>
          <w:rFonts w:ascii="Arial Narrow" w:hAnsi="Arial Narrow"/>
          <w:spacing w:val="-4"/>
          <w:sz w:val="22"/>
          <w:szCs w:val="22"/>
        </w:rPr>
        <w:t>)</w:t>
      </w:r>
      <w:r w:rsidRPr="00FD5786">
        <w:rPr>
          <w:rFonts w:ascii="Arial Narrow" w:hAnsi="Arial Narrow"/>
          <w:spacing w:val="-4"/>
          <w:sz w:val="22"/>
          <w:szCs w:val="22"/>
        </w:rPr>
        <w:t xml:space="preserve"> kalendárnych dní po vzniku vyššej moci, písomne oznámila druhej zmluvnej strane existenciu vyššej moci</w:t>
      </w:r>
      <w:r w:rsidR="00E729D6">
        <w:rPr>
          <w:rFonts w:ascii="Arial Narrow" w:hAnsi="Arial Narrow"/>
          <w:spacing w:val="-4"/>
          <w:sz w:val="22"/>
          <w:szCs w:val="22"/>
        </w:rPr>
        <w:t>.</w:t>
      </w:r>
    </w:p>
    <w:p w14:paraId="6BFED4C3" w14:textId="04EDA50B" w:rsidR="002B227D" w:rsidRDefault="002B227D" w:rsidP="00E504D9">
      <w:pPr>
        <w:widowControl w:val="0"/>
        <w:numPr>
          <w:ilvl w:val="0"/>
          <w:numId w:val="70"/>
        </w:numPr>
        <w:shd w:val="clear" w:color="auto" w:fill="FFFFFF"/>
        <w:tabs>
          <w:tab w:val="clear" w:pos="2160"/>
          <w:tab w:val="clear" w:pos="2880"/>
          <w:tab w:val="clear" w:pos="4500"/>
          <w:tab w:val="left" w:pos="0"/>
          <w:tab w:val="left" w:pos="720"/>
        </w:tabs>
        <w:autoSpaceDE w:val="0"/>
        <w:autoSpaceDN w:val="0"/>
        <w:adjustRightInd w:val="0"/>
        <w:ind w:hanging="426"/>
        <w:jc w:val="both"/>
        <w:rPr>
          <w:rFonts w:ascii="Arial Narrow" w:hAnsi="Arial Narrow"/>
          <w:spacing w:val="-4"/>
          <w:sz w:val="22"/>
          <w:szCs w:val="22"/>
        </w:rPr>
      </w:pPr>
      <w:r>
        <w:rPr>
          <w:rFonts w:ascii="Arial Narrow" w:hAnsi="Arial Narrow"/>
          <w:spacing w:val="-4"/>
          <w:sz w:val="22"/>
          <w:szCs w:val="22"/>
        </w:rPr>
        <w:t xml:space="preserve">Zmluvná strana, ktorej bolo znemožnené plniť svoje povinnosti podľa tejto </w:t>
      </w:r>
      <w:r w:rsidR="00BD2DFC">
        <w:rPr>
          <w:rFonts w:ascii="Arial Narrow" w:hAnsi="Arial Narrow"/>
          <w:spacing w:val="-4"/>
          <w:sz w:val="22"/>
          <w:szCs w:val="22"/>
        </w:rPr>
        <w:t>dohod</w:t>
      </w:r>
      <w:r>
        <w:rPr>
          <w:rFonts w:ascii="Arial Narrow" w:hAnsi="Arial Narrow"/>
          <w:spacing w:val="-4"/>
          <w:sz w:val="22"/>
          <w:szCs w:val="22"/>
        </w:rPr>
        <w:t xml:space="preserve">y  v dôsledku vyššej moci, za predpokladu splnenia podmienok podľa ods. 2 tohto článku </w:t>
      </w:r>
      <w:r w:rsidR="00BD2DFC">
        <w:rPr>
          <w:rFonts w:ascii="Arial Narrow" w:hAnsi="Arial Narrow"/>
          <w:spacing w:val="-4"/>
          <w:sz w:val="22"/>
          <w:szCs w:val="22"/>
        </w:rPr>
        <w:t>dohod</w:t>
      </w:r>
      <w:r>
        <w:rPr>
          <w:rFonts w:ascii="Arial Narrow" w:hAnsi="Arial Narrow"/>
          <w:spacing w:val="-4"/>
          <w:sz w:val="22"/>
          <w:szCs w:val="22"/>
        </w:rPr>
        <w:t>y nezodpovedá za škody takto vzniknuté.</w:t>
      </w:r>
    </w:p>
    <w:p w14:paraId="2A35310E" w14:textId="2BE15C28" w:rsidR="002B227D" w:rsidRDefault="002B227D" w:rsidP="0034592B">
      <w:pPr>
        <w:widowControl w:val="0"/>
        <w:numPr>
          <w:ilvl w:val="0"/>
          <w:numId w:val="70"/>
        </w:numPr>
        <w:shd w:val="clear" w:color="auto" w:fill="FFFFFF"/>
        <w:tabs>
          <w:tab w:val="clear" w:pos="2160"/>
          <w:tab w:val="clear" w:pos="2880"/>
          <w:tab w:val="clear" w:pos="4500"/>
        </w:tabs>
        <w:autoSpaceDE w:val="0"/>
        <w:autoSpaceDN w:val="0"/>
        <w:adjustRightInd w:val="0"/>
        <w:ind w:left="1" w:hanging="426"/>
        <w:jc w:val="both"/>
        <w:rPr>
          <w:rFonts w:ascii="Arial Narrow" w:hAnsi="Arial Narrow"/>
          <w:spacing w:val="-4"/>
          <w:sz w:val="22"/>
          <w:szCs w:val="22"/>
        </w:rPr>
      </w:pPr>
      <w:r>
        <w:rPr>
          <w:rFonts w:ascii="Arial Narrow" w:hAnsi="Arial Narrow"/>
          <w:spacing w:val="-4"/>
          <w:sz w:val="22"/>
          <w:szCs w:val="22"/>
        </w:rPr>
        <w:t xml:space="preserve">Za predpokladu splnenia podmienok podľa ods. 2 tohto článku </w:t>
      </w:r>
      <w:r w:rsidR="00BD2DFC">
        <w:rPr>
          <w:rFonts w:ascii="Arial Narrow" w:hAnsi="Arial Narrow"/>
          <w:spacing w:val="-4"/>
          <w:sz w:val="22"/>
          <w:szCs w:val="22"/>
        </w:rPr>
        <w:t>dohod</w:t>
      </w:r>
      <w:r>
        <w:rPr>
          <w:rFonts w:ascii="Arial Narrow" w:hAnsi="Arial Narrow"/>
          <w:spacing w:val="-4"/>
          <w:sz w:val="22"/>
          <w:szCs w:val="22"/>
        </w:rPr>
        <w:t xml:space="preserve">y  sa lehota na splnenie povinnosti zmluvnej strany predlžuje o čas, počas ktorého je jej znemožnené vyššou mocou splniť túto svoju povinnosť. </w:t>
      </w:r>
    </w:p>
    <w:p w14:paraId="55A7B56F" w14:textId="7F99371B" w:rsidR="002B227D" w:rsidRDefault="002B227D" w:rsidP="0034592B">
      <w:pPr>
        <w:widowControl w:val="0"/>
        <w:numPr>
          <w:ilvl w:val="0"/>
          <w:numId w:val="70"/>
        </w:numPr>
        <w:shd w:val="clear" w:color="auto" w:fill="FFFFFF"/>
        <w:tabs>
          <w:tab w:val="clear" w:pos="2160"/>
          <w:tab w:val="clear" w:pos="2880"/>
          <w:tab w:val="clear" w:pos="4500"/>
        </w:tabs>
        <w:autoSpaceDE w:val="0"/>
        <w:autoSpaceDN w:val="0"/>
        <w:adjustRightInd w:val="0"/>
        <w:ind w:left="1" w:hanging="426"/>
        <w:jc w:val="both"/>
        <w:rPr>
          <w:rFonts w:ascii="Arial Narrow" w:hAnsi="Arial Narrow"/>
          <w:spacing w:val="-4"/>
          <w:sz w:val="22"/>
          <w:szCs w:val="22"/>
        </w:rPr>
      </w:pPr>
      <w:r>
        <w:rPr>
          <w:rFonts w:ascii="Arial Narrow" w:hAnsi="Arial Narrow"/>
          <w:spacing w:val="-4"/>
          <w:sz w:val="22"/>
          <w:szCs w:val="22"/>
        </w:rPr>
        <w:t xml:space="preserve">Odseky 2 až 4  tohto článku </w:t>
      </w:r>
      <w:r w:rsidR="00BD2DFC">
        <w:rPr>
          <w:rFonts w:ascii="Arial Narrow" w:hAnsi="Arial Narrow"/>
          <w:spacing w:val="-4"/>
          <w:sz w:val="22"/>
          <w:szCs w:val="22"/>
        </w:rPr>
        <w:t>dohod</w:t>
      </w:r>
      <w:r>
        <w:rPr>
          <w:rFonts w:ascii="Arial Narrow" w:hAnsi="Arial Narrow"/>
          <w:spacing w:val="-4"/>
          <w:sz w:val="22"/>
          <w:szCs w:val="22"/>
        </w:rPr>
        <w:t>y sa neuplatnia, ak vyššia moc vznikla až v čase, keď povinná strana bola v omeškaní s</w:t>
      </w:r>
      <w:r w:rsidR="00974BFC">
        <w:rPr>
          <w:rFonts w:ascii="Arial Narrow" w:hAnsi="Arial Narrow"/>
          <w:spacing w:val="-4"/>
          <w:sz w:val="22"/>
          <w:szCs w:val="22"/>
        </w:rPr>
        <w:t> </w:t>
      </w:r>
      <w:r>
        <w:rPr>
          <w:rFonts w:ascii="Arial Narrow" w:hAnsi="Arial Narrow"/>
          <w:spacing w:val="-4"/>
          <w:sz w:val="22"/>
          <w:szCs w:val="22"/>
        </w:rPr>
        <w:t>plne</w:t>
      </w:r>
      <w:r w:rsidR="00974BFC">
        <w:rPr>
          <w:rFonts w:ascii="Arial Narrow" w:hAnsi="Arial Narrow"/>
          <w:spacing w:val="-4"/>
          <w:sz w:val="22"/>
          <w:szCs w:val="22"/>
        </w:rPr>
        <w:t xml:space="preserve">  </w:t>
      </w:r>
      <w:r>
        <w:rPr>
          <w:rFonts w:ascii="Arial Narrow" w:hAnsi="Arial Narrow"/>
          <w:spacing w:val="-4"/>
          <w:sz w:val="22"/>
          <w:szCs w:val="22"/>
        </w:rPr>
        <w:t>ním svojej povinnosti.</w:t>
      </w:r>
    </w:p>
    <w:p w14:paraId="1DE84AE1" w14:textId="4BD727E4" w:rsidR="002B227D" w:rsidRDefault="002B227D" w:rsidP="0034592B">
      <w:pPr>
        <w:widowControl w:val="0"/>
        <w:numPr>
          <w:ilvl w:val="0"/>
          <w:numId w:val="70"/>
        </w:numPr>
        <w:shd w:val="clear" w:color="auto" w:fill="FFFFFF"/>
        <w:tabs>
          <w:tab w:val="clear" w:pos="2160"/>
          <w:tab w:val="clear" w:pos="2880"/>
          <w:tab w:val="clear" w:pos="4500"/>
        </w:tabs>
        <w:autoSpaceDE w:val="0"/>
        <w:autoSpaceDN w:val="0"/>
        <w:adjustRightInd w:val="0"/>
        <w:ind w:left="1" w:hanging="426"/>
        <w:jc w:val="both"/>
        <w:rPr>
          <w:rFonts w:ascii="Arial Narrow" w:hAnsi="Arial Narrow"/>
          <w:spacing w:val="-4"/>
          <w:sz w:val="22"/>
          <w:szCs w:val="22"/>
        </w:rPr>
      </w:pPr>
      <w:r>
        <w:rPr>
          <w:rFonts w:ascii="Arial Narrow" w:hAnsi="Arial Narrow"/>
          <w:spacing w:val="-4"/>
          <w:sz w:val="22"/>
          <w:szCs w:val="22"/>
        </w:rPr>
        <w:t xml:space="preserve">Ak existencia vyššej moci bude brániť jednej zmluvnej strane v splnení jej povinnosti podľa tejto </w:t>
      </w:r>
      <w:r w:rsidR="00BD2DFC">
        <w:rPr>
          <w:rFonts w:ascii="Arial Narrow" w:hAnsi="Arial Narrow"/>
          <w:spacing w:val="-4"/>
          <w:sz w:val="22"/>
          <w:szCs w:val="22"/>
        </w:rPr>
        <w:t>dohod</w:t>
      </w:r>
      <w:r>
        <w:rPr>
          <w:rFonts w:ascii="Arial Narrow" w:hAnsi="Arial Narrow"/>
          <w:spacing w:val="-4"/>
          <w:sz w:val="22"/>
          <w:szCs w:val="22"/>
        </w:rPr>
        <w:t xml:space="preserve">y alebo jej časti viac ako </w:t>
      </w:r>
      <w:r w:rsidR="00BD2DFC">
        <w:rPr>
          <w:rFonts w:ascii="Arial Narrow" w:hAnsi="Arial Narrow"/>
          <w:spacing w:val="-4"/>
          <w:sz w:val="22"/>
          <w:szCs w:val="22"/>
        </w:rPr>
        <w:t>tridsať (</w:t>
      </w:r>
      <w:r>
        <w:rPr>
          <w:rFonts w:ascii="Arial Narrow" w:hAnsi="Arial Narrow"/>
          <w:spacing w:val="-4"/>
          <w:sz w:val="22"/>
          <w:szCs w:val="22"/>
        </w:rPr>
        <w:t>30</w:t>
      </w:r>
      <w:r w:rsidR="00BD2DFC">
        <w:rPr>
          <w:rFonts w:ascii="Arial Narrow" w:hAnsi="Arial Narrow"/>
          <w:spacing w:val="-4"/>
          <w:sz w:val="22"/>
          <w:szCs w:val="22"/>
        </w:rPr>
        <w:t>)</w:t>
      </w:r>
      <w:r>
        <w:rPr>
          <w:rFonts w:ascii="Arial Narrow" w:hAnsi="Arial Narrow"/>
          <w:spacing w:val="-4"/>
          <w:sz w:val="22"/>
          <w:szCs w:val="22"/>
        </w:rPr>
        <w:t xml:space="preserve"> dní,  má druhá zmluvná strana právo </w:t>
      </w:r>
      <w:r w:rsidR="00BD2DFC">
        <w:rPr>
          <w:rFonts w:ascii="Arial Narrow" w:hAnsi="Arial Narrow"/>
          <w:spacing w:val="-4"/>
          <w:sz w:val="22"/>
          <w:szCs w:val="22"/>
        </w:rPr>
        <w:t xml:space="preserve">písomne </w:t>
      </w:r>
      <w:r>
        <w:rPr>
          <w:rFonts w:ascii="Arial Narrow" w:hAnsi="Arial Narrow"/>
          <w:spacing w:val="-4"/>
          <w:sz w:val="22"/>
          <w:szCs w:val="22"/>
        </w:rPr>
        <w:t xml:space="preserve">odstúpiť od tejto zmluvy ohľadom plnenia, ktoré je znemožnené vyššou mocou ako aj ohľadom budúcich plnení podľa tejto </w:t>
      </w:r>
      <w:r w:rsidR="00BD2DFC">
        <w:rPr>
          <w:rFonts w:ascii="Arial Narrow" w:hAnsi="Arial Narrow"/>
          <w:spacing w:val="-4"/>
          <w:sz w:val="22"/>
          <w:szCs w:val="22"/>
        </w:rPr>
        <w:t>dohody</w:t>
      </w:r>
      <w:r>
        <w:rPr>
          <w:rFonts w:ascii="Arial Narrow" w:hAnsi="Arial Narrow"/>
          <w:spacing w:val="-4"/>
          <w:sz w:val="22"/>
          <w:szCs w:val="22"/>
        </w:rPr>
        <w:t xml:space="preserve">. </w:t>
      </w:r>
    </w:p>
    <w:p w14:paraId="738D4E43" w14:textId="77777777" w:rsidR="00EB3EFA" w:rsidRDefault="002B227D" w:rsidP="0034592B">
      <w:pPr>
        <w:widowControl w:val="0"/>
        <w:numPr>
          <w:ilvl w:val="0"/>
          <w:numId w:val="70"/>
        </w:numPr>
        <w:shd w:val="clear" w:color="auto" w:fill="FFFFFF"/>
        <w:tabs>
          <w:tab w:val="clear" w:pos="2160"/>
          <w:tab w:val="clear" w:pos="2880"/>
          <w:tab w:val="clear" w:pos="4500"/>
        </w:tabs>
        <w:autoSpaceDE w:val="0"/>
        <w:autoSpaceDN w:val="0"/>
        <w:adjustRightInd w:val="0"/>
        <w:ind w:left="1" w:hanging="426"/>
        <w:jc w:val="both"/>
        <w:rPr>
          <w:rFonts w:ascii="Arial Narrow" w:hAnsi="Arial Narrow"/>
          <w:spacing w:val="-4"/>
          <w:sz w:val="22"/>
          <w:szCs w:val="22"/>
        </w:rPr>
      </w:pPr>
      <w:r>
        <w:rPr>
          <w:rFonts w:ascii="Arial Narrow" w:hAnsi="Arial Narrow"/>
          <w:spacing w:val="-4"/>
          <w:sz w:val="22"/>
          <w:szCs w:val="22"/>
        </w:rPr>
        <w:t>Zmluvná strana dotknutá vyššou mocou je povinná oznámiť druhej zmluvnej strane zánik okolností vyššej moci do</w:t>
      </w:r>
      <w:r w:rsidR="00BD2DFC">
        <w:rPr>
          <w:rFonts w:ascii="Arial Narrow" w:hAnsi="Arial Narrow"/>
          <w:spacing w:val="-4"/>
          <w:sz w:val="22"/>
          <w:szCs w:val="22"/>
        </w:rPr>
        <w:t xml:space="preserve"> </w:t>
      </w:r>
      <w:r>
        <w:rPr>
          <w:rFonts w:ascii="Arial Narrow" w:hAnsi="Arial Narrow"/>
          <w:spacing w:val="-4"/>
          <w:sz w:val="22"/>
          <w:szCs w:val="22"/>
        </w:rPr>
        <w:t xml:space="preserve"> piatich </w:t>
      </w:r>
      <w:r w:rsidR="00BD2DFC">
        <w:rPr>
          <w:rFonts w:ascii="Arial Narrow" w:hAnsi="Arial Narrow"/>
          <w:spacing w:val="-4"/>
          <w:sz w:val="22"/>
          <w:szCs w:val="22"/>
        </w:rPr>
        <w:t xml:space="preserve">(5) </w:t>
      </w:r>
      <w:r>
        <w:rPr>
          <w:rFonts w:ascii="Arial Narrow" w:hAnsi="Arial Narrow"/>
          <w:spacing w:val="-4"/>
          <w:sz w:val="22"/>
          <w:szCs w:val="22"/>
        </w:rPr>
        <w:t>kalendárnych dní od ich zániku</w:t>
      </w:r>
      <w:r w:rsidR="00E809F0">
        <w:rPr>
          <w:rFonts w:ascii="Arial Narrow" w:hAnsi="Arial Narrow"/>
          <w:spacing w:val="-4"/>
          <w:sz w:val="22"/>
          <w:szCs w:val="22"/>
        </w:rPr>
        <w:t>.</w:t>
      </w:r>
    </w:p>
    <w:p w14:paraId="0F0046D8" w14:textId="77777777" w:rsidR="00EB3EFA" w:rsidRDefault="00EB3EFA">
      <w:pPr>
        <w:shd w:val="clear" w:color="auto" w:fill="FFFFFF"/>
        <w:tabs>
          <w:tab w:val="left" w:pos="394"/>
        </w:tabs>
        <w:jc w:val="both"/>
        <w:rPr>
          <w:rFonts w:ascii="Arial Narrow" w:hAnsi="Arial Narrow"/>
          <w:color w:val="000000"/>
          <w:spacing w:val="-19"/>
          <w:sz w:val="22"/>
          <w:szCs w:val="22"/>
        </w:rPr>
      </w:pPr>
    </w:p>
    <w:p w14:paraId="18AA9288"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Článok XVII</w:t>
      </w:r>
    </w:p>
    <w:p w14:paraId="62C41883"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Riešenie sporov</w:t>
      </w:r>
    </w:p>
    <w:p w14:paraId="17ED40C5" w14:textId="77777777" w:rsidR="00EB3EFA" w:rsidRDefault="00EB3EFA">
      <w:pPr>
        <w:keepNext/>
        <w:keepLines/>
        <w:shd w:val="clear" w:color="auto" w:fill="FFFFFF"/>
        <w:ind w:right="108"/>
        <w:jc w:val="center"/>
        <w:rPr>
          <w:rFonts w:ascii="Arial Narrow" w:hAnsi="Arial Narrow"/>
          <w:b/>
          <w:bCs/>
          <w:sz w:val="22"/>
          <w:szCs w:val="22"/>
        </w:rPr>
      </w:pPr>
    </w:p>
    <w:p w14:paraId="03DA7D9E" w14:textId="18223570" w:rsidR="00EB3EFA" w:rsidRDefault="00E809F0">
      <w:pPr>
        <w:widowControl w:val="0"/>
        <w:shd w:val="clear" w:color="auto" w:fill="FFFFFF"/>
        <w:tabs>
          <w:tab w:val="clear" w:pos="2160"/>
          <w:tab w:val="clear" w:pos="2880"/>
          <w:tab w:val="clear" w:pos="4500"/>
        </w:tabs>
        <w:autoSpaceDE w:val="0"/>
        <w:autoSpaceDN w:val="0"/>
        <w:adjustRightInd w:val="0"/>
        <w:jc w:val="both"/>
        <w:rPr>
          <w:rFonts w:ascii="Arial Narrow" w:hAnsi="Arial Narrow"/>
          <w:spacing w:val="-4"/>
          <w:sz w:val="22"/>
          <w:szCs w:val="22"/>
        </w:rPr>
      </w:pPr>
      <w:r>
        <w:rPr>
          <w:rFonts w:ascii="Arial Narrow" w:hAnsi="Arial Narrow"/>
          <w:spacing w:val="-4"/>
          <w:sz w:val="22"/>
          <w:szCs w:val="22"/>
        </w:rPr>
        <w:tab/>
      </w:r>
      <w:r w:rsidR="002B227D">
        <w:rPr>
          <w:rFonts w:ascii="Arial Narrow" w:hAnsi="Arial Narrow"/>
          <w:spacing w:val="-4"/>
          <w:sz w:val="22"/>
          <w:szCs w:val="22"/>
        </w:rPr>
        <w:t xml:space="preserve">V prípade vzniku sporu z tejto </w:t>
      </w:r>
      <w:r w:rsidR="00BD2DFC">
        <w:rPr>
          <w:rFonts w:ascii="Arial Narrow" w:hAnsi="Arial Narrow"/>
          <w:spacing w:val="-4"/>
          <w:sz w:val="22"/>
          <w:szCs w:val="22"/>
        </w:rPr>
        <w:t>dohod</w:t>
      </w:r>
      <w:r w:rsidR="002B227D">
        <w:rPr>
          <w:rFonts w:ascii="Arial Narrow" w:hAnsi="Arial Narrow"/>
          <w:spacing w:val="-4"/>
          <w:sz w:val="22"/>
          <w:szCs w:val="22"/>
        </w:rPr>
        <w:t xml:space="preserve">y, vrátane sporu o jej platnosť, výklad alebo zrušenie, zmluvné strany vyvinú maximálne úsilie s cieľom vyriešiť spor dohodou medzi zmluvnými stranami. Ak sa zmluvným stranám spor podľa predchádzajúcej vety nepodarí vyriešiť dohodou do </w:t>
      </w:r>
      <w:r w:rsidR="00BD2DFC">
        <w:rPr>
          <w:rFonts w:ascii="Arial Narrow" w:hAnsi="Arial Narrow"/>
          <w:spacing w:val="-4"/>
          <w:sz w:val="22"/>
          <w:szCs w:val="22"/>
        </w:rPr>
        <w:t>tridsať (</w:t>
      </w:r>
      <w:r w:rsidR="002B227D">
        <w:rPr>
          <w:rFonts w:ascii="Arial Narrow" w:hAnsi="Arial Narrow"/>
          <w:spacing w:val="-4"/>
          <w:sz w:val="22"/>
          <w:szCs w:val="22"/>
        </w:rPr>
        <w:t>30</w:t>
      </w:r>
      <w:r w:rsidR="00BD2DFC">
        <w:rPr>
          <w:rFonts w:ascii="Arial Narrow" w:hAnsi="Arial Narrow"/>
          <w:spacing w:val="-4"/>
          <w:sz w:val="22"/>
          <w:szCs w:val="22"/>
        </w:rPr>
        <w:t>)</w:t>
      </w:r>
      <w:r w:rsidR="002B227D">
        <w:rPr>
          <w:rFonts w:ascii="Arial Narrow" w:hAnsi="Arial Narrow"/>
          <w:spacing w:val="-4"/>
          <w:sz w:val="22"/>
          <w:szCs w:val="22"/>
        </w:rPr>
        <w:t xml:space="preserve"> dní odo dňa doručenia žiadosti jednej zmluvnej strany o vyriešenie sporu dohodou druhou zmluvnou stranou, každá zmluvná strana  má právo požiadať o riešenie sporu vecne a miestne príslušný všeobecný súd Slovenskej republiky</w:t>
      </w:r>
      <w:r>
        <w:rPr>
          <w:rFonts w:ascii="Arial Narrow" w:hAnsi="Arial Narrow"/>
          <w:spacing w:val="-4"/>
          <w:sz w:val="22"/>
          <w:szCs w:val="22"/>
        </w:rPr>
        <w:t>.</w:t>
      </w:r>
    </w:p>
    <w:p w14:paraId="7011C4C7" w14:textId="77777777" w:rsidR="002B227D" w:rsidRDefault="002B227D">
      <w:pPr>
        <w:widowControl w:val="0"/>
        <w:shd w:val="clear" w:color="auto" w:fill="FFFFFF"/>
        <w:tabs>
          <w:tab w:val="clear" w:pos="2160"/>
          <w:tab w:val="clear" w:pos="2880"/>
          <w:tab w:val="clear" w:pos="4500"/>
        </w:tabs>
        <w:autoSpaceDE w:val="0"/>
        <w:autoSpaceDN w:val="0"/>
        <w:adjustRightInd w:val="0"/>
        <w:jc w:val="both"/>
        <w:rPr>
          <w:rFonts w:ascii="Arial Narrow" w:hAnsi="Arial Narrow"/>
          <w:spacing w:val="-4"/>
          <w:sz w:val="22"/>
          <w:szCs w:val="22"/>
        </w:rPr>
      </w:pPr>
    </w:p>
    <w:p w14:paraId="74B6F0D7"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Článok XVIII</w:t>
      </w:r>
    </w:p>
    <w:p w14:paraId="29424D56" w14:textId="77777777" w:rsidR="00EB3EFA" w:rsidRDefault="002B227D">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Osobitné ustanovenia</w:t>
      </w:r>
    </w:p>
    <w:p w14:paraId="6F9D9F00" w14:textId="77777777" w:rsidR="00EB3EFA" w:rsidRDefault="00EB3EFA">
      <w:pPr>
        <w:keepNext/>
        <w:keepLines/>
        <w:shd w:val="clear" w:color="auto" w:fill="FFFFFF"/>
        <w:ind w:right="108"/>
        <w:jc w:val="center"/>
        <w:rPr>
          <w:rFonts w:ascii="Arial Narrow" w:hAnsi="Arial Narrow"/>
          <w:b/>
          <w:bCs/>
          <w:sz w:val="22"/>
          <w:szCs w:val="22"/>
        </w:rPr>
      </w:pPr>
    </w:p>
    <w:p w14:paraId="41589728" w14:textId="7368DAD5" w:rsidR="00CE2CAF" w:rsidRPr="00DC7178" w:rsidRDefault="00F9383C" w:rsidP="0034592B">
      <w:pPr>
        <w:widowControl w:val="0"/>
        <w:numPr>
          <w:ilvl w:val="0"/>
          <w:numId w:val="6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Predávajúci </w:t>
      </w:r>
      <w:r w:rsidRPr="00234E07">
        <w:rPr>
          <w:rFonts w:ascii="Arial Narrow" w:hAnsi="Arial Narrow"/>
          <w:sz w:val="22"/>
          <w:szCs w:val="22"/>
        </w:rPr>
        <w:t xml:space="preserve">má povinnosť po celú dobu platnosti </w:t>
      </w:r>
      <w:r>
        <w:rPr>
          <w:rFonts w:ascii="Arial Narrow" w:hAnsi="Arial Narrow"/>
          <w:sz w:val="22"/>
          <w:szCs w:val="22"/>
        </w:rPr>
        <w:t xml:space="preserve">tejto </w:t>
      </w:r>
      <w:r w:rsidR="005E79AA">
        <w:rPr>
          <w:rFonts w:ascii="Arial Narrow" w:hAnsi="Arial Narrow"/>
          <w:sz w:val="22"/>
          <w:szCs w:val="22"/>
        </w:rPr>
        <w:t>dohod</w:t>
      </w:r>
      <w:r>
        <w:rPr>
          <w:rFonts w:ascii="Arial Narrow" w:hAnsi="Arial Narrow"/>
          <w:sz w:val="22"/>
          <w:szCs w:val="22"/>
        </w:rPr>
        <w:t>y</w:t>
      </w:r>
      <w:r w:rsidRPr="00234E07">
        <w:rPr>
          <w:rFonts w:ascii="Arial Narrow" w:hAnsi="Arial Narrow"/>
          <w:sz w:val="22"/>
          <w:szCs w:val="22"/>
        </w:rPr>
        <w:t xml:space="preserve"> </w:t>
      </w:r>
    </w:p>
    <w:p w14:paraId="7377CBFF" w14:textId="4FFAE1B4" w:rsidR="00CE2CAF" w:rsidRDefault="00CE2CAF" w:rsidP="00CE2CAF">
      <w:pPr>
        <w:widowControl w:val="0"/>
        <w:shd w:val="clear" w:color="auto" w:fill="FFFFFF"/>
        <w:tabs>
          <w:tab w:val="clear" w:pos="2160"/>
          <w:tab w:val="clear" w:pos="2880"/>
          <w:tab w:val="clear" w:pos="4500"/>
          <w:tab w:val="left" w:pos="360"/>
        </w:tabs>
        <w:autoSpaceDE w:val="0"/>
        <w:autoSpaceDN w:val="0"/>
        <w:adjustRightInd w:val="0"/>
        <w:jc w:val="both"/>
        <w:rPr>
          <w:rFonts w:ascii="Arial Narrow" w:hAnsi="Arial Narrow"/>
          <w:sz w:val="22"/>
          <w:szCs w:val="22"/>
        </w:rPr>
      </w:pPr>
      <w:r>
        <w:rPr>
          <w:rFonts w:ascii="Arial Narrow" w:hAnsi="Arial Narrow"/>
          <w:sz w:val="22"/>
          <w:szCs w:val="22"/>
        </w:rPr>
        <w:t xml:space="preserve">a) </w:t>
      </w:r>
      <w:r w:rsidR="00F9383C" w:rsidRPr="00234E07">
        <w:rPr>
          <w:rFonts w:ascii="Arial Narrow" w:hAnsi="Arial Narrow"/>
          <w:sz w:val="22"/>
          <w:szCs w:val="22"/>
        </w:rPr>
        <w:t>mať platnú previerku o priemyselnej bezpečnosti minimálne na stupeň „Dôverné“ podľa zákona č. 215/2004 Z. z. o ochrane utajovaných skutočností a o zmene a doplnení niektorých zákonov</w:t>
      </w:r>
      <w:r w:rsidR="005530DC">
        <w:rPr>
          <w:rFonts w:ascii="Arial Narrow" w:hAnsi="Arial Narrow"/>
          <w:sz w:val="22"/>
          <w:szCs w:val="22"/>
        </w:rPr>
        <w:t xml:space="preserve"> v znení neskorších predpisov</w:t>
      </w:r>
      <w:r w:rsidR="00F9383C" w:rsidRPr="00234E07">
        <w:rPr>
          <w:rFonts w:ascii="Arial Narrow" w:hAnsi="Arial Narrow"/>
          <w:sz w:val="22"/>
          <w:szCs w:val="22"/>
        </w:rPr>
        <w:t xml:space="preserve"> alebo podľa príslušných právnych predpisov a noriem o ochrane utajovaných skutočností v krajine, kde bol doklad o priemyselnej bezpečnosti </w:t>
      </w:r>
      <w:r w:rsidR="00F9383C" w:rsidRPr="005E79AA">
        <w:rPr>
          <w:rFonts w:ascii="Arial Narrow" w:hAnsi="Arial Narrow"/>
          <w:sz w:val="22"/>
          <w:szCs w:val="22"/>
        </w:rPr>
        <w:t>vydaný</w:t>
      </w:r>
      <w:r w:rsidR="007122F3" w:rsidRPr="005E79AA">
        <w:rPr>
          <w:rFonts w:ascii="Arial Narrow" w:hAnsi="Arial Narrow"/>
          <w:spacing w:val="-4"/>
          <w:sz w:val="22"/>
          <w:szCs w:val="22"/>
        </w:rPr>
        <w:t xml:space="preserve"> musí mať so Slovenskou republikou uzavretú medzištátnu zmluvu o vzájomnej ochrane a výmene utajovaných skutočností.</w:t>
      </w:r>
      <w:r w:rsidR="007122F3" w:rsidRPr="005E79AA">
        <w:rPr>
          <w:rFonts w:ascii="Arial Narrow" w:hAnsi="Arial Narrow"/>
          <w:sz w:val="22"/>
          <w:szCs w:val="22"/>
        </w:rPr>
        <w:t xml:space="preserve"> </w:t>
      </w:r>
      <w:r w:rsidR="00686026">
        <w:rPr>
          <w:rFonts w:ascii="Arial Narrow" w:hAnsi="Arial Narrow"/>
          <w:sz w:val="22"/>
          <w:szCs w:val="22"/>
        </w:rPr>
        <w:t>Platný d</w:t>
      </w:r>
      <w:r w:rsidR="007122F3">
        <w:rPr>
          <w:rFonts w:ascii="Arial Narrow" w:hAnsi="Arial Narrow"/>
          <w:sz w:val="22"/>
          <w:szCs w:val="22"/>
        </w:rPr>
        <w:t xml:space="preserve">oklad </w:t>
      </w:r>
      <w:r w:rsidR="00686026">
        <w:rPr>
          <w:rFonts w:ascii="Arial Narrow" w:hAnsi="Arial Narrow"/>
          <w:sz w:val="22"/>
          <w:szCs w:val="22"/>
        </w:rPr>
        <w:t xml:space="preserve">previerky </w:t>
      </w:r>
      <w:r w:rsidR="007122F3">
        <w:rPr>
          <w:rFonts w:ascii="Arial Narrow" w:hAnsi="Arial Narrow"/>
          <w:sz w:val="22"/>
          <w:szCs w:val="22"/>
        </w:rPr>
        <w:t xml:space="preserve">o priemyselnej bezpečnosti tvorí </w:t>
      </w:r>
      <w:r w:rsidR="00686026">
        <w:rPr>
          <w:rFonts w:ascii="Arial Narrow" w:hAnsi="Arial Narrow"/>
          <w:sz w:val="22"/>
          <w:szCs w:val="22"/>
        </w:rPr>
        <w:t>P</w:t>
      </w:r>
      <w:r w:rsidR="007122F3">
        <w:rPr>
          <w:rFonts w:ascii="Arial Narrow" w:hAnsi="Arial Narrow"/>
          <w:sz w:val="22"/>
          <w:szCs w:val="22"/>
        </w:rPr>
        <w:t>rílohu č. 4</w:t>
      </w:r>
      <w:r w:rsidR="00F9383C" w:rsidRPr="003E1727">
        <w:rPr>
          <w:rFonts w:ascii="Arial Narrow" w:hAnsi="Arial Narrow"/>
          <w:sz w:val="22"/>
          <w:szCs w:val="22"/>
        </w:rPr>
        <w:t xml:space="preserve"> </w:t>
      </w:r>
      <w:r w:rsidR="00686026">
        <w:rPr>
          <w:rFonts w:ascii="Arial Narrow" w:hAnsi="Arial Narrow"/>
          <w:sz w:val="22"/>
          <w:szCs w:val="22"/>
        </w:rPr>
        <w:t xml:space="preserve">tejto </w:t>
      </w:r>
      <w:r w:rsidR="005E79AA">
        <w:rPr>
          <w:rFonts w:ascii="Arial Narrow" w:hAnsi="Arial Narrow"/>
          <w:sz w:val="22"/>
          <w:szCs w:val="22"/>
        </w:rPr>
        <w:t>dohod</w:t>
      </w:r>
      <w:r w:rsidR="00686026">
        <w:rPr>
          <w:rFonts w:ascii="Arial Narrow" w:hAnsi="Arial Narrow"/>
          <w:sz w:val="22"/>
          <w:szCs w:val="22"/>
        </w:rPr>
        <w:t>y</w:t>
      </w:r>
      <w:r>
        <w:rPr>
          <w:rFonts w:ascii="Arial Narrow" w:hAnsi="Arial Narrow"/>
          <w:sz w:val="22"/>
          <w:szCs w:val="22"/>
        </w:rPr>
        <w:t>,</w:t>
      </w:r>
    </w:p>
    <w:p w14:paraId="79C3A1CE" w14:textId="479DEF49" w:rsidR="00CE2CAF" w:rsidRPr="00CE2CAF" w:rsidRDefault="00CE2CAF" w:rsidP="00CE2CAF">
      <w:pPr>
        <w:pStyle w:val="Odsekzoznamu"/>
        <w:tabs>
          <w:tab w:val="clear" w:pos="2160"/>
          <w:tab w:val="clear" w:pos="2880"/>
          <w:tab w:val="clear" w:pos="4500"/>
        </w:tabs>
        <w:ind w:left="0"/>
        <w:contextualSpacing/>
        <w:jc w:val="both"/>
        <w:rPr>
          <w:rFonts w:ascii="Arial Narrow" w:hAnsi="Arial Narrow"/>
          <w:sz w:val="22"/>
          <w:szCs w:val="22"/>
        </w:rPr>
      </w:pPr>
      <w:r>
        <w:rPr>
          <w:rFonts w:ascii="Arial Narrow" w:hAnsi="Arial Narrow"/>
          <w:sz w:val="22"/>
          <w:szCs w:val="22"/>
        </w:rPr>
        <w:t xml:space="preserve">b) disponovať </w:t>
      </w:r>
      <w:r w:rsidRPr="00CE2CAF">
        <w:rPr>
          <w:rFonts w:ascii="Arial Narrow" w:hAnsi="Arial Narrow"/>
          <w:sz w:val="22"/>
          <w:szCs w:val="22"/>
        </w:rPr>
        <w:t>platným certifikát</w:t>
      </w:r>
      <w:r w:rsidR="004513A1">
        <w:rPr>
          <w:rFonts w:ascii="Arial Narrow" w:hAnsi="Arial Narrow"/>
          <w:sz w:val="22"/>
          <w:szCs w:val="22"/>
        </w:rPr>
        <w:t>om</w:t>
      </w:r>
      <w:r w:rsidRPr="00CE2CAF">
        <w:rPr>
          <w:rFonts w:ascii="Arial Narrow" w:hAnsi="Arial Narrow"/>
          <w:sz w:val="22"/>
          <w:szCs w:val="22"/>
        </w:rPr>
        <w:t xml:space="preserve"> alebo rovnocenným dok</w:t>
      </w:r>
      <w:r w:rsidR="004513A1">
        <w:rPr>
          <w:rFonts w:ascii="Arial Narrow" w:hAnsi="Arial Narrow"/>
          <w:sz w:val="22"/>
          <w:szCs w:val="22"/>
        </w:rPr>
        <w:t>ladom</w:t>
      </w:r>
      <w:r w:rsidRPr="00CE2CAF">
        <w:rPr>
          <w:rFonts w:ascii="Arial Narrow" w:hAnsi="Arial Narrow"/>
          <w:sz w:val="22"/>
          <w:szCs w:val="22"/>
        </w:rPr>
        <w:t xml:space="preserve"> preukazujúcim implementáciu procesov zabezpečenia a ochrany, ktoré zaručujú minimálne úroveň normy “ISO 14298:2013 Management of security printing processes” alebo ekvivalentnej normy, pre všetky výrobné prevádzky, ktoré sa budú podieľať pri výrobe čistopisov;</w:t>
      </w:r>
    </w:p>
    <w:p w14:paraId="0CE9BD23" w14:textId="4A769B20" w:rsidR="00F9383C" w:rsidRPr="00CE2CAF" w:rsidRDefault="00CE2CAF" w:rsidP="00CE2CAF">
      <w:pPr>
        <w:widowControl w:val="0"/>
        <w:shd w:val="clear" w:color="auto" w:fill="FFFFFF"/>
        <w:tabs>
          <w:tab w:val="clear" w:pos="2160"/>
          <w:tab w:val="clear" w:pos="2880"/>
          <w:tab w:val="clear" w:pos="4500"/>
          <w:tab w:val="left" w:pos="360"/>
        </w:tabs>
        <w:autoSpaceDE w:val="0"/>
        <w:autoSpaceDN w:val="0"/>
        <w:adjustRightInd w:val="0"/>
        <w:jc w:val="both"/>
        <w:rPr>
          <w:rFonts w:ascii="Arial Narrow" w:hAnsi="Arial Narrow"/>
          <w:sz w:val="22"/>
          <w:szCs w:val="22"/>
        </w:rPr>
      </w:pPr>
      <w:r w:rsidRPr="00CE2CAF">
        <w:rPr>
          <w:rFonts w:ascii="Arial Narrow" w:hAnsi="Arial Narrow"/>
          <w:sz w:val="22"/>
          <w:szCs w:val="22"/>
        </w:rPr>
        <w:t>c) disponovať platným certifikátom alebo rovnocenný</w:t>
      </w:r>
      <w:r w:rsidR="004513A1">
        <w:rPr>
          <w:rFonts w:ascii="Arial Narrow" w:hAnsi="Arial Narrow"/>
          <w:sz w:val="22"/>
          <w:szCs w:val="22"/>
        </w:rPr>
        <w:t>m</w:t>
      </w:r>
      <w:r w:rsidRPr="00CE2CAF">
        <w:rPr>
          <w:rFonts w:ascii="Arial Narrow" w:hAnsi="Arial Narrow"/>
          <w:sz w:val="22"/>
          <w:szCs w:val="22"/>
        </w:rPr>
        <w:t xml:space="preserve"> dokladom preukazujúci implementáciu normy „ISO 27001:2013 Information technology - Security techniques - Information security management systém“ alebo ekvivalentnoej normy preukazujúci, že aktivity predávajúceho vo vývoji a výskume, dizajne, výrobe, nasadení a zákazníckej podpore, obchode a program manažmente sú v súlade s požiadavkami stanovenými touto normou.</w:t>
      </w:r>
    </w:p>
    <w:p w14:paraId="7E099E2F" w14:textId="61920C3E" w:rsidR="002B227D" w:rsidRDefault="002B227D" w:rsidP="0034592B">
      <w:pPr>
        <w:widowControl w:val="0"/>
        <w:numPr>
          <w:ilvl w:val="0"/>
          <w:numId w:val="6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Ak v tejto zmluve nie je uvedené inak, práva a povinnosti vyplývajúce z tejto </w:t>
      </w:r>
      <w:r w:rsidR="005E79AA">
        <w:rPr>
          <w:rFonts w:ascii="Arial Narrow" w:hAnsi="Arial Narrow"/>
          <w:spacing w:val="-4"/>
          <w:sz w:val="22"/>
          <w:szCs w:val="22"/>
        </w:rPr>
        <w:t>dohod</w:t>
      </w:r>
      <w:r>
        <w:rPr>
          <w:rFonts w:ascii="Arial Narrow" w:hAnsi="Arial Narrow"/>
          <w:spacing w:val="-4"/>
          <w:sz w:val="22"/>
          <w:szCs w:val="22"/>
        </w:rPr>
        <w:t>y a na jej základe vznikajúce práva a povinnosti, ktoré vzniknú zmluvný</w:t>
      </w:r>
      <w:r w:rsidR="00F9383C">
        <w:rPr>
          <w:rFonts w:ascii="Arial Narrow" w:hAnsi="Arial Narrow"/>
          <w:spacing w:val="-4"/>
          <w:sz w:val="22"/>
          <w:szCs w:val="22"/>
        </w:rPr>
        <w:t>m</w:t>
      </w:r>
      <w:r>
        <w:rPr>
          <w:rFonts w:ascii="Arial Narrow" w:hAnsi="Arial Narrow"/>
          <w:spacing w:val="-4"/>
          <w:sz w:val="22"/>
          <w:szCs w:val="22"/>
        </w:rPr>
        <w:t xml:space="preserve"> stranám v dôsledku zrušenia tejto </w:t>
      </w:r>
      <w:r w:rsidR="005E79AA">
        <w:rPr>
          <w:rFonts w:ascii="Arial Narrow" w:hAnsi="Arial Narrow"/>
          <w:spacing w:val="-4"/>
          <w:sz w:val="22"/>
          <w:szCs w:val="22"/>
        </w:rPr>
        <w:t>dohod</w:t>
      </w:r>
      <w:r>
        <w:rPr>
          <w:rFonts w:ascii="Arial Narrow" w:hAnsi="Arial Narrow"/>
          <w:spacing w:val="-4"/>
          <w:sz w:val="22"/>
          <w:szCs w:val="22"/>
        </w:rPr>
        <w:t xml:space="preserve">y, resp. jej časti, nie je možné bez predchádzajúceho písomného súhlasu druhej zmluvnej strany previesť na tretiu osobu. </w:t>
      </w:r>
    </w:p>
    <w:p w14:paraId="5206734C" w14:textId="197E0B03" w:rsidR="002B227D" w:rsidRDefault="002B227D" w:rsidP="0034592B">
      <w:pPr>
        <w:widowControl w:val="0"/>
        <w:numPr>
          <w:ilvl w:val="0"/>
          <w:numId w:val="6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Predávajúci môže poveriť určitú osobu ako subdodávateľa len s predchádzajúcim písomným súhlasom kupujúceho, po preukázaní kupujúcemu, že subdodávateľ najmä (i) spĺňa všetky podmienky na plnenie tejto </w:t>
      </w:r>
      <w:r w:rsidR="005E79AA">
        <w:rPr>
          <w:rFonts w:ascii="Arial Narrow" w:hAnsi="Arial Narrow"/>
          <w:spacing w:val="-4"/>
          <w:sz w:val="22"/>
          <w:szCs w:val="22"/>
        </w:rPr>
        <w:t>dohody</w:t>
      </w:r>
      <w:r>
        <w:rPr>
          <w:rFonts w:ascii="Arial Narrow" w:hAnsi="Arial Narrow"/>
          <w:spacing w:val="-4"/>
          <w:sz w:val="22"/>
          <w:szCs w:val="22"/>
        </w:rPr>
        <w:t xml:space="preserve"> a výrobu a dodanie jej predmetu alebo jeho časti, (ii) zaviazal sa k umožneniu kontroly plnenia tejto </w:t>
      </w:r>
      <w:r w:rsidR="005E79AA">
        <w:rPr>
          <w:rFonts w:ascii="Arial Narrow" w:hAnsi="Arial Narrow"/>
          <w:spacing w:val="-4"/>
          <w:sz w:val="22"/>
          <w:szCs w:val="22"/>
        </w:rPr>
        <w:t>dohod</w:t>
      </w:r>
      <w:r>
        <w:rPr>
          <w:rFonts w:ascii="Arial Narrow" w:hAnsi="Arial Narrow"/>
          <w:spacing w:val="-4"/>
          <w:sz w:val="22"/>
          <w:szCs w:val="22"/>
        </w:rPr>
        <w:t xml:space="preserve">y priamo kupujúcim v rovnakom rozsahu, ako predávajúci a s rovnakými sankciami, z ktorých je oprávnený kupujúci a (iii) predávajúci pred poskytnutím skutočností, informácií a údajov súvisiacich z touto </w:t>
      </w:r>
      <w:r w:rsidR="005E79AA">
        <w:rPr>
          <w:rFonts w:ascii="Arial Narrow" w:hAnsi="Arial Narrow"/>
          <w:spacing w:val="-4"/>
          <w:sz w:val="22"/>
          <w:szCs w:val="22"/>
        </w:rPr>
        <w:t>dohodo</w:t>
      </w:r>
      <w:r>
        <w:rPr>
          <w:rFonts w:ascii="Arial Narrow" w:hAnsi="Arial Narrow"/>
          <w:spacing w:val="-4"/>
          <w:sz w:val="22"/>
          <w:szCs w:val="22"/>
        </w:rPr>
        <w:t xml:space="preserve">u zaviaže subdodávateľa povinnosťou </w:t>
      </w:r>
      <w:r>
        <w:rPr>
          <w:rFonts w:ascii="Arial Narrow" w:hAnsi="Arial Narrow"/>
          <w:spacing w:val="-4"/>
          <w:sz w:val="22"/>
          <w:szCs w:val="22"/>
        </w:rPr>
        <w:lastRenderedPageBreak/>
        <w:t xml:space="preserve">mlčanlivosti najmenej v rozsahu podľa čl. XIV tejto </w:t>
      </w:r>
      <w:r w:rsidR="005E79AA">
        <w:rPr>
          <w:rFonts w:ascii="Arial Narrow" w:hAnsi="Arial Narrow"/>
          <w:spacing w:val="-4"/>
          <w:sz w:val="22"/>
          <w:szCs w:val="22"/>
        </w:rPr>
        <w:t>dohod</w:t>
      </w:r>
      <w:r>
        <w:rPr>
          <w:rFonts w:ascii="Arial Narrow" w:hAnsi="Arial Narrow"/>
          <w:spacing w:val="-4"/>
          <w:sz w:val="22"/>
          <w:szCs w:val="22"/>
        </w:rPr>
        <w:t>y. Ak predávajúci poverí určitú osobu ako subdodávateľa bez splnenia vyššie uvedených podmienok, je  povinný zaplatiť kupujúcemu zmluvnú pokutu vo výške 70 000,- eur (slovom</w:t>
      </w:r>
      <w:r w:rsidR="005E79AA">
        <w:rPr>
          <w:rFonts w:ascii="Arial Narrow" w:hAnsi="Arial Narrow"/>
          <w:spacing w:val="-4"/>
          <w:sz w:val="22"/>
          <w:szCs w:val="22"/>
        </w:rPr>
        <w:t>:</w:t>
      </w:r>
      <w:r>
        <w:rPr>
          <w:rFonts w:ascii="Arial Narrow" w:hAnsi="Arial Narrow"/>
          <w:spacing w:val="-4"/>
          <w:sz w:val="22"/>
          <w:szCs w:val="22"/>
        </w:rPr>
        <w:t xml:space="preserve"> </w:t>
      </w:r>
      <w:r w:rsidR="00135FB4">
        <w:rPr>
          <w:rFonts w:ascii="Arial Narrow" w:hAnsi="Arial Narrow"/>
          <w:spacing w:val="-4"/>
          <w:sz w:val="22"/>
          <w:szCs w:val="22"/>
        </w:rPr>
        <w:t>sedemdesiattisíc eur</w:t>
      </w:r>
      <w:r>
        <w:rPr>
          <w:rFonts w:ascii="Arial Narrow" w:hAnsi="Arial Narrow"/>
          <w:spacing w:val="-4"/>
          <w:sz w:val="22"/>
          <w:szCs w:val="22"/>
        </w:rPr>
        <w:t>) za každé takéto porušenie a zároveň  má kupujúci právo</w:t>
      </w:r>
      <w:r w:rsidR="005E79AA">
        <w:rPr>
          <w:rFonts w:ascii="Arial Narrow" w:hAnsi="Arial Narrow"/>
          <w:spacing w:val="-4"/>
          <w:sz w:val="22"/>
          <w:szCs w:val="22"/>
        </w:rPr>
        <w:t xml:space="preserve"> písomne</w:t>
      </w:r>
      <w:r>
        <w:rPr>
          <w:rFonts w:ascii="Arial Narrow" w:hAnsi="Arial Narrow"/>
          <w:spacing w:val="-4"/>
          <w:sz w:val="22"/>
          <w:szCs w:val="22"/>
        </w:rPr>
        <w:t xml:space="preserve"> odstúpiť od  tejto </w:t>
      </w:r>
      <w:r w:rsidR="005E79AA">
        <w:rPr>
          <w:rFonts w:ascii="Arial Narrow" w:hAnsi="Arial Narrow"/>
          <w:spacing w:val="-4"/>
          <w:sz w:val="22"/>
          <w:szCs w:val="22"/>
        </w:rPr>
        <w:t>dohod</w:t>
      </w:r>
      <w:r>
        <w:rPr>
          <w:rFonts w:ascii="Arial Narrow" w:hAnsi="Arial Narrow"/>
          <w:spacing w:val="-4"/>
          <w:sz w:val="22"/>
          <w:szCs w:val="22"/>
        </w:rPr>
        <w:t>y.</w:t>
      </w:r>
    </w:p>
    <w:p w14:paraId="5C821F1F" w14:textId="13793BE6" w:rsidR="002B227D" w:rsidRDefault="002B227D" w:rsidP="0034592B">
      <w:pPr>
        <w:widowControl w:val="0"/>
        <w:numPr>
          <w:ilvl w:val="0"/>
          <w:numId w:val="6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V prípadoch, keď podľa ustanovení tejto </w:t>
      </w:r>
      <w:r w:rsidR="005E79AA">
        <w:rPr>
          <w:rFonts w:ascii="Arial Narrow" w:hAnsi="Arial Narrow"/>
          <w:spacing w:val="-4"/>
          <w:sz w:val="22"/>
          <w:szCs w:val="22"/>
        </w:rPr>
        <w:t>dohod</w:t>
      </w:r>
      <w:r>
        <w:rPr>
          <w:rFonts w:ascii="Arial Narrow" w:hAnsi="Arial Narrow"/>
          <w:spacing w:val="-4"/>
          <w:sz w:val="22"/>
          <w:szCs w:val="22"/>
        </w:rPr>
        <w:t xml:space="preserve">y vzniká zmluvnej strane povinnosť zaplatiť zmluvnú pokutu, je poškodená zmluvná strana zároveň oprávnená požadovať náhradu škody spôsobenú porušením povinností, na ktorú sa vzťahuje zmluvná pokuta, ktorá prevyšuje výšku dohodnutej zmluvnej pokuty.  </w:t>
      </w:r>
    </w:p>
    <w:p w14:paraId="06F0D36A" w14:textId="763C9BDB" w:rsidR="00135FB4" w:rsidRPr="00F9383C" w:rsidRDefault="002B227D" w:rsidP="007122F3">
      <w:pPr>
        <w:widowControl w:val="0"/>
        <w:numPr>
          <w:ilvl w:val="0"/>
          <w:numId w:val="6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Ak sa v tejto </w:t>
      </w:r>
      <w:r w:rsidR="005E79AA">
        <w:rPr>
          <w:rFonts w:ascii="Arial Narrow" w:hAnsi="Arial Narrow"/>
          <w:spacing w:val="-4"/>
          <w:sz w:val="22"/>
          <w:szCs w:val="22"/>
        </w:rPr>
        <w:t>dohod</w:t>
      </w:r>
      <w:r>
        <w:rPr>
          <w:rFonts w:ascii="Arial Narrow" w:hAnsi="Arial Narrow"/>
          <w:spacing w:val="-4"/>
          <w:sz w:val="22"/>
          <w:szCs w:val="22"/>
        </w:rPr>
        <w:t xml:space="preserve">e uvádza oprávnenie jednej zo zmluvných strán odstúpiť od celej tejto </w:t>
      </w:r>
      <w:r w:rsidR="005E79AA">
        <w:rPr>
          <w:rFonts w:ascii="Arial Narrow" w:hAnsi="Arial Narrow"/>
          <w:spacing w:val="-4"/>
          <w:sz w:val="22"/>
          <w:szCs w:val="22"/>
        </w:rPr>
        <w:t>dohody</w:t>
      </w:r>
      <w:r>
        <w:rPr>
          <w:rFonts w:ascii="Arial Narrow" w:hAnsi="Arial Narrow"/>
          <w:spacing w:val="-4"/>
          <w:sz w:val="22"/>
          <w:szCs w:val="22"/>
        </w:rPr>
        <w:t xml:space="preserve"> a/alebo príslušnej realizačnej zmluvy, toto oprávnenie zahŕňa aj právo príslušnej zmluvnej strany odstúpiť od ktorejkoľvek časti tejto </w:t>
      </w:r>
      <w:r w:rsidR="005E79AA">
        <w:rPr>
          <w:rFonts w:ascii="Arial Narrow" w:hAnsi="Arial Narrow"/>
          <w:spacing w:val="-4"/>
          <w:sz w:val="22"/>
          <w:szCs w:val="22"/>
        </w:rPr>
        <w:t>dohod</w:t>
      </w:r>
      <w:r>
        <w:rPr>
          <w:rFonts w:ascii="Arial Narrow" w:hAnsi="Arial Narrow"/>
          <w:spacing w:val="-4"/>
          <w:sz w:val="22"/>
          <w:szCs w:val="22"/>
        </w:rPr>
        <w:t>y a/alebo príslušnej realizačnej zmluvy podľa rozhodnutia oprávnenej zmluvnej strany.</w:t>
      </w:r>
    </w:p>
    <w:p w14:paraId="5FEB333E" w14:textId="62C68C92" w:rsidR="002B227D" w:rsidRDefault="002B227D" w:rsidP="00F9383C">
      <w:pPr>
        <w:widowControl w:val="0"/>
        <w:numPr>
          <w:ilvl w:val="0"/>
          <w:numId w:val="6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Zánik tejto zmluvy sa nedotýka nároku na náhradu škody vzniknutej porušením tejto zmluvy, nároku na zaplatenie zmluvnej pokuty podľa tejto </w:t>
      </w:r>
      <w:r w:rsidR="005E79AA">
        <w:rPr>
          <w:rFonts w:ascii="Arial Narrow" w:hAnsi="Arial Narrow"/>
          <w:spacing w:val="-4"/>
          <w:sz w:val="22"/>
          <w:szCs w:val="22"/>
        </w:rPr>
        <w:t>dohod</w:t>
      </w:r>
      <w:r>
        <w:rPr>
          <w:rFonts w:ascii="Arial Narrow" w:hAnsi="Arial Narrow"/>
          <w:spacing w:val="-4"/>
          <w:sz w:val="22"/>
          <w:szCs w:val="22"/>
        </w:rPr>
        <w:t xml:space="preserve">y a  platnosti a účinnosti ustanovení tejto </w:t>
      </w:r>
      <w:r w:rsidR="005E79AA">
        <w:rPr>
          <w:rFonts w:ascii="Arial Narrow" w:hAnsi="Arial Narrow"/>
          <w:spacing w:val="-4"/>
          <w:sz w:val="22"/>
          <w:szCs w:val="22"/>
        </w:rPr>
        <w:t>dohody</w:t>
      </w:r>
      <w:r>
        <w:rPr>
          <w:rFonts w:ascii="Arial Narrow" w:hAnsi="Arial Narrow"/>
          <w:spacing w:val="-4"/>
          <w:sz w:val="22"/>
          <w:szCs w:val="22"/>
        </w:rPr>
        <w:t xml:space="preserve">, ktoré vzhľadom na svoju povahu majú trvať aj po </w:t>
      </w:r>
      <w:r w:rsidR="005E79AA">
        <w:rPr>
          <w:rFonts w:ascii="Arial Narrow" w:hAnsi="Arial Narrow"/>
          <w:spacing w:val="-4"/>
          <w:sz w:val="22"/>
          <w:szCs w:val="22"/>
        </w:rPr>
        <w:t xml:space="preserve">jej </w:t>
      </w:r>
      <w:r>
        <w:rPr>
          <w:rFonts w:ascii="Arial Narrow" w:hAnsi="Arial Narrow"/>
          <w:spacing w:val="-4"/>
          <w:sz w:val="22"/>
          <w:szCs w:val="22"/>
        </w:rPr>
        <w:t xml:space="preserve">zániku, najmä čl. XII až čl. XV, čl. XVII. a čl. XXI. ods. 2 a 3 tejto </w:t>
      </w:r>
      <w:r w:rsidR="005E79AA">
        <w:rPr>
          <w:rFonts w:ascii="Arial Narrow" w:hAnsi="Arial Narrow"/>
          <w:spacing w:val="-4"/>
          <w:sz w:val="22"/>
          <w:szCs w:val="22"/>
        </w:rPr>
        <w:t>dohody</w:t>
      </w:r>
      <w:r>
        <w:rPr>
          <w:rFonts w:ascii="Arial Narrow" w:hAnsi="Arial Narrow"/>
          <w:spacing w:val="-4"/>
          <w:sz w:val="22"/>
          <w:szCs w:val="22"/>
        </w:rPr>
        <w:t xml:space="preserve">. </w:t>
      </w:r>
    </w:p>
    <w:p w14:paraId="5D19B208" w14:textId="3740350C" w:rsidR="00BA5400" w:rsidRPr="00BC2B44" w:rsidRDefault="00BA5400" w:rsidP="007122F3">
      <w:pPr>
        <w:widowControl w:val="0"/>
        <w:numPr>
          <w:ilvl w:val="0"/>
          <w:numId w:val="6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sidRPr="009927F8">
        <w:rPr>
          <w:rFonts w:ascii="Arial Narrow" w:hAnsi="Arial Narrow"/>
          <w:sz w:val="22"/>
          <w:szCs w:val="22"/>
        </w:rPr>
        <w:t xml:space="preserve">V Prílohe č. </w:t>
      </w:r>
      <w:r w:rsidR="00E504D9">
        <w:rPr>
          <w:rFonts w:ascii="Arial Narrow" w:hAnsi="Arial Narrow"/>
          <w:sz w:val="22"/>
          <w:szCs w:val="22"/>
        </w:rPr>
        <w:t>3</w:t>
      </w:r>
      <w:r w:rsidRPr="009927F8">
        <w:rPr>
          <w:rFonts w:ascii="Arial Narrow" w:hAnsi="Arial Narrow"/>
          <w:sz w:val="22"/>
          <w:szCs w:val="22"/>
        </w:rPr>
        <w:t xml:space="preserve"> tejto </w:t>
      </w:r>
      <w:r w:rsidR="005E79AA">
        <w:rPr>
          <w:rFonts w:ascii="Arial Narrow" w:hAnsi="Arial Narrow"/>
          <w:sz w:val="22"/>
          <w:szCs w:val="22"/>
        </w:rPr>
        <w:t>dohod</w:t>
      </w:r>
      <w:r>
        <w:rPr>
          <w:rFonts w:ascii="Arial Narrow" w:hAnsi="Arial Narrow"/>
          <w:sz w:val="22"/>
          <w:szCs w:val="22"/>
        </w:rPr>
        <w:t>y</w:t>
      </w:r>
      <w:r w:rsidRPr="009927F8">
        <w:rPr>
          <w:rFonts w:ascii="Arial Narrow" w:hAnsi="Arial Narrow"/>
          <w:sz w:val="22"/>
          <w:szCs w:val="22"/>
        </w:rPr>
        <w:t xml:space="preserve"> sú uvedené údaje o všetkých známych subdodávateľoch </w:t>
      </w:r>
      <w:r w:rsidRPr="00FF6132">
        <w:rPr>
          <w:rFonts w:ascii="Arial Narrow" w:hAnsi="Arial Narrow"/>
          <w:sz w:val="22"/>
          <w:szCs w:val="22"/>
        </w:rPr>
        <w:t>predávajúceho</w:t>
      </w:r>
      <w:r w:rsidRPr="009927F8">
        <w:rPr>
          <w:rFonts w:ascii="Arial Narrow" w:hAnsi="Arial Narrow"/>
          <w:sz w:val="22"/>
          <w:szCs w:val="22"/>
        </w:rPr>
        <w:t xml:space="preserve">, ktorí sú známi v čase uzavierania tejto </w:t>
      </w:r>
      <w:r w:rsidR="005E79AA">
        <w:rPr>
          <w:rFonts w:ascii="Arial Narrow" w:hAnsi="Arial Narrow"/>
          <w:sz w:val="22"/>
          <w:szCs w:val="22"/>
        </w:rPr>
        <w:t>dohod</w:t>
      </w:r>
      <w:r>
        <w:rPr>
          <w:rFonts w:ascii="Arial Narrow" w:hAnsi="Arial Narrow"/>
          <w:sz w:val="22"/>
          <w:szCs w:val="22"/>
        </w:rPr>
        <w:t>y</w:t>
      </w:r>
      <w:r w:rsidRPr="009927F8">
        <w:rPr>
          <w:rFonts w:ascii="Arial Narrow" w:hAnsi="Arial Narrow"/>
          <w:sz w:val="22"/>
          <w:szCs w:val="22"/>
        </w:rPr>
        <w:t>, a údaje o osobe oprávnenej konať za subdodávateľa v rozsahu meno a priezvisko, adresa pobytu, dátum narodenia.</w:t>
      </w:r>
    </w:p>
    <w:p w14:paraId="3DCFB4F3" w14:textId="353FDD02" w:rsidR="00BA5400" w:rsidRPr="00BC2B44" w:rsidRDefault="00BA5400" w:rsidP="007122F3">
      <w:pPr>
        <w:widowControl w:val="0"/>
        <w:numPr>
          <w:ilvl w:val="0"/>
          <w:numId w:val="6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sidRPr="00A51D1D">
        <w:rPr>
          <w:rFonts w:ascii="Arial Narrow" w:hAnsi="Arial Narrow"/>
          <w:sz w:val="22"/>
          <w:szCs w:val="22"/>
        </w:rPr>
        <w:t xml:space="preserve">Predávajúci je oprávnený zmeniť subdodávateľa iba s predchádzajúcim písomným súhlasom </w:t>
      </w:r>
      <w:r>
        <w:rPr>
          <w:rFonts w:ascii="Arial Narrow" w:hAnsi="Arial Narrow"/>
          <w:sz w:val="22"/>
          <w:szCs w:val="22"/>
        </w:rPr>
        <w:t>k</w:t>
      </w:r>
      <w:r w:rsidRPr="00A51D1D">
        <w:rPr>
          <w:rFonts w:ascii="Arial Narrow" w:hAnsi="Arial Narrow"/>
          <w:sz w:val="22"/>
          <w:szCs w:val="22"/>
        </w:rPr>
        <w:t xml:space="preserve">upujúceho. </w:t>
      </w:r>
      <w:r>
        <w:rPr>
          <w:rFonts w:ascii="Arial Narrow" w:hAnsi="Arial Narrow"/>
          <w:sz w:val="22"/>
          <w:szCs w:val="22"/>
        </w:rPr>
        <w:t>p</w:t>
      </w:r>
      <w:r w:rsidRPr="00A51D1D">
        <w:rPr>
          <w:rFonts w:ascii="Arial Narrow" w:hAnsi="Arial Narrow"/>
          <w:sz w:val="22"/>
          <w:szCs w:val="22"/>
        </w:rPr>
        <w:t xml:space="preserve">redávajúci je povinný </w:t>
      </w:r>
      <w:r>
        <w:rPr>
          <w:rFonts w:ascii="Arial Narrow" w:hAnsi="Arial Narrow"/>
          <w:sz w:val="22"/>
          <w:szCs w:val="22"/>
        </w:rPr>
        <w:t>k</w:t>
      </w:r>
      <w:r w:rsidRPr="00A51D1D">
        <w:rPr>
          <w:rFonts w:ascii="Arial Narrow" w:hAnsi="Arial Narrow"/>
          <w:sz w:val="22"/>
          <w:szCs w:val="22"/>
        </w:rPr>
        <w:t xml:space="preserve">upujúcemu oznámiť akúkoľvek zmenu údajov u subdodávateľov, uvedených v Prílohe č. </w:t>
      </w:r>
      <w:r w:rsidR="00E504D9">
        <w:rPr>
          <w:rFonts w:ascii="Arial Narrow" w:hAnsi="Arial Narrow"/>
          <w:sz w:val="22"/>
          <w:szCs w:val="22"/>
        </w:rPr>
        <w:t>3</w:t>
      </w:r>
      <w:r w:rsidRPr="00A51D1D">
        <w:rPr>
          <w:rFonts w:ascii="Arial Narrow" w:hAnsi="Arial Narrow"/>
          <w:sz w:val="22"/>
          <w:szCs w:val="22"/>
        </w:rPr>
        <w:t xml:space="preserve"> tejto </w:t>
      </w:r>
      <w:r w:rsidR="005E79AA">
        <w:rPr>
          <w:rFonts w:ascii="Arial Narrow" w:hAnsi="Arial Narrow"/>
          <w:sz w:val="22"/>
          <w:szCs w:val="22"/>
        </w:rPr>
        <w:t>dohody</w:t>
      </w:r>
      <w:r w:rsidRPr="00A51D1D">
        <w:rPr>
          <w:rFonts w:ascii="Arial Narrow" w:hAnsi="Arial Narrow"/>
          <w:sz w:val="22"/>
          <w:szCs w:val="22"/>
        </w:rPr>
        <w:t>, a to bezodkladne</w:t>
      </w:r>
      <w:r>
        <w:rPr>
          <w:rFonts w:ascii="Arial Narrow" w:hAnsi="Arial Narrow"/>
          <w:sz w:val="22"/>
          <w:szCs w:val="22"/>
        </w:rPr>
        <w:t>.</w:t>
      </w:r>
    </w:p>
    <w:p w14:paraId="645D9229" w14:textId="77777777" w:rsidR="00BA5400" w:rsidRPr="00BC2B44" w:rsidRDefault="00BA5400" w:rsidP="007122F3">
      <w:pPr>
        <w:widowControl w:val="0"/>
        <w:numPr>
          <w:ilvl w:val="0"/>
          <w:numId w:val="6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sidRPr="00CD592C">
        <w:rPr>
          <w:rFonts w:ascii="Arial Narrow" w:hAnsi="Arial Narrow"/>
          <w:sz w:val="22"/>
          <w:szCs w:val="22"/>
        </w:rPr>
        <w:t>Predávajúci zodpovedá za odbornú starostlivosť pri výbere subdodávateľa ako aj za výsledok činnosti/plnenia vykonanej/vykonaného na základe zmluvy o</w:t>
      </w:r>
      <w:r>
        <w:rPr>
          <w:rFonts w:ascii="Arial Narrow" w:hAnsi="Arial Narrow"/>
          <w:sz w:val="22"/>
          <w:szCs w:val="22"/>
        </w:rPr>
        <w:t> </w:t>
      </w:r>
      <w:r w:rsidRPr="00CD592C">
        <w:rPr>
          <w:rFonts w:ascii="Arial Narrow" w:hAnsi="Arial Narrow"/>
          <w:sz w:val="22"/>
          <w:szCs w:val="22"/>
        </w:rPr>
        <w:t>subdodávke</w:t>
      </w:r>
      <w:r>
        <w:rPr>
          <w:rFonts w:ascii="Arial Narrow" w:hAnsi="Arial Narrow"/>
          <w:sz w:val="22"/>
          <w:szCs w:val="22"/>
        </w:rPr>
        <w:t>.</w:t>
      </w:r>
    </w:p>
    <w:p w14:paraId="16468078" w14:textId="77777777" w:rsidR="00BA5400" w:rsidRDefault="00BA5400" w:rsidP="007122F3">
      <w:pPr>
        <w:widowControl w:val="0"/>
        <w:numPr>
          <w:ilvl w:val="0"/>
          <w:numId w:val="6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sidRPr="00CD592C">
        <w:rPr>
          <w:rFonts w:ascii="Arial Narrow" w:hAnsi="Arial Narrow"/>
          <w:sz w:val="22"/>
          <w:szCs w:val="22"/>
        </w:rPr>
        <w:t xml:space="preserve">Predávajúci je povinný zabezpečiť, aby mal splnené povinnosti ohľadom zápisu do registra partnerov verejného sektora vo vzťahu k subdodávateľom </w:t>
      </w:r>
      <w:r>
        <w:rPr>
          <w:rFonts w:ascii="Arial Narrow" w:hAnsi="Arial Narrow"/>
          <w:sz w:val="22"/>
          <w:szCs w:val="22"/>
        </w:rPr>
        <w:t>p</w:t>
      </w:r>
      <w:r w:rsidRPr="00CD592C">
        <w:rPr>
          <w:rFonts w:ascii="Arial Narrow" w:hAnsi="Arial Narrow"/>
          <w:sz w:val="22"/>
          <w:szCs w:val="22"/>
        </w:rPr>
        <w:t xml:space="preserve">redávajúceho v zmysle zákona </w:t>
      </w:r>
      <w:r>
        <w:rPr>
          <w:rFonts w:ascii="Arial Narrow" w:hAnsi="Arial Narrow"/>
          <w:sz w:val="22"/>
          <w:szCs w:val="22"/>
        </w:rPr>
        <w:t xml:space="preserve">č. </w:t>
      </w:r>
      <w:r w:rsidRPr="00CD592C">
        <w:rPr>
          <w:rFonts w:ascii="Arial Narrow" w:hAnsi="Arial Narrow"/>
          <w:sz w:val="22"/>
          <w:szCs w:val="22"/>
        </w:rPr>
        <w:t>315/2016 Z.z. o registri partnerov verejného sektora a o zmene a doplnení niektorých zákonov</w:t>
      </w:r>
      <w:r>
        <w:rPr>
          <w:rFonts w:ascii="Arial Narrow" w:hAnsi="Arial Narrow"/>
          <w:sz w:val="22"/>
          <w:szCs w:val="22"/>
        </w:rPr>
        <w:t xml:space="preserve"> v znení neskorších predpisov (ďalej len „zákon č. 315/2016 Z. z.“).</w:t>
      </w:r>
    </w:p>
    <w:p w14:paraId="29BB28C7" w14:textId="77777777" w:rsidR="00BA5400" w:rsidRPr="007122F3" w:rsidRDefault="00BA5400" w:rsidP="007122F3">
      <w:pPr>
        <w:widowControl w:val="0"/>
        <w:numPr>
          <w:ilvl w:val="0"/>
          <w:numId w:val="67"/>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highlight w:val="yellow"/>
        </w:rPr>
      </w:pPr>
      <w:r w:rsidRPr="00775CF3">
        <w:rPr>
          <w:rFonts w:ascii="Arial Narrow" w:hAnsi="Arial Narrow"/>
          <w:spacing w:val="-4"/>
          <w:sz w:val="22"/>
          <w:szCs w:val="22"/>
        </w:rPr>
        <w:t xml:space="preserve">Ak kupujúci bude dodávať čistopisy dokladov prostredníctvom subdodávateľov, v tom prípade kupujúci </w:t>
      </w:r>
      <w:r>
        <w:rPr>
          <w:rFonts w:ascii="Arial Narrow" w:hAnsi="Arial Narrow"/>
          <w:spacing w:val="-4"/>
          <w:sz w:val="22"/>
          <w:szCs w:val="22"/>
        </w:rPr>
        <w:t xml:space="preserve">je povinný </w:t>
      </w:r>
      <w:r w:rsidRPr="00775CF3">
        <w:rPr>
          <w:rFonts w:ascii="Arial Narrow" w:hAnsi="Arial Narrow"/>
          <w:spacing w:val="-4"/>
          <w:sz w:val="22"/>
          <w:szCs w:val="22"/>
        </w:rPr>
        <w:t>požad</w:t>
      </w:r>
      <w:r>
        <w:rPr>
          <w:rFonts w:ascii="Arial Narrow" w:hAnsi="Arial Narrow"/>
          <w:spacing w:val="-4"/>
          <w:sz w:val="22"/>
          <w:szCs w:val="22"/>
        </w:rPr>
        <w:t>ovať</w:t>
      </w:r>
      <w:r w:rsidRPr="00775CF3">
        <w:rPr>
          <w:rFonts w:ascii="Arial Narrow" w:hAnsi="Arial Narrow"/>
          <w:spacing w:val="-4"/>
          <w:sz w:val="22"/>
          <w:szCs w:val="22"/>
        </w:rPr>
        <w:t xml:space="preserve"> od týchto subdodávateľov, aby pre</w:t>
      </w:r>
      <w:r>
        <w:rPr>
          <w:rFonts w:ascii="Arial Narrow" w:hAnsi="Arial Narrow"/>
          <w:spacing w:val="-4"/>
          <w:sz w:val="22"/>
          <w:szCs w:val="22"/>
        </w:rPr>
        <w:t>d</w:t>
      </w:r>
      <w:r w:rsidRPr="00775CF3">
        <w:rPr>
          <w:rFonts w:ascii="Arial Narrow" w:hAnsi="Arial Narrow"/>
          <w:spacing w:val="-4"/>
          <w:sz w:val="22"/>
          <w:szCs w:val="22"/>
        </w:rPr>
        <w:t>ložili</w:t>
      </w:r>
      <w:r>
        <w:rPr>
          <w:rFonts w:ascii="Arial Narrow" w:hAnsi="Arial Narrow"/>
          <w:spacing w:val="-4"/>
          <w:sz w:val="22"/>
          <w:szCs w:val="22"/>
        </w:rPr>
        <w:t xml:space="preserve"> p</w:t>
      </w:r>
      <w:r w:rsidRPr="00FE3F54">
        <w:rPr>
          <w:rFonts w:ascii="Arial Narrow" w:hAnsi="Arial Narrow"/>
          <w:spacing w:val="-4"/>
          <w:sz w:val="22"/>
          <w:szCs w:val="22"/>
        </w:rPr>
        <w:t>latné potvrdenie o priemyselnej bezpečnosti podnikateľa minimálne na stupeň „Dôverné“ podľa zákona</w:t>
      </w:r>
      <w:r>
        <w:rPr>
          <w:rFonts w:ascii="Arial Narrow" w:hAnsi="Arial Narrow"/>
          <w:spacing w:val="-4"/>
          <w:sz w:val="22"/>
          <w:szCs w:val="22"/>
        </w:rPr>
        <w:t xml:space="preserve"> </w:t>
      </w:r>
      <w:r w:rsidRPr="00FE3F54">
        <w:rPr>
          <w:rFonts w:ascii="Arial Narrow" w:hAnsi="Arial Narrow"/>
          <w:spacing w:val="-4"/>
          <w:sz w:val="22"/>
          <w:szCs w:val="22"/>
        </w:rPr>
        <w:t xml:space="preserve">č. 215/2004 Z. z. v znení neskorších predpisov, alebo podľa príslušných právnych predpisov a noriem o ochrane utajovaných skutočností v krajine, kde bol doklad o priemyselnej bezpečnosti vydaný; krajina, </w:t>
      </w:r>
      <w:r w:rsidRPr="00092812">
        <w:rPr>
          <w:rFonts w:ascii="Arial Narrow" w:hAnsi="Arial Narrow"/>
          <w:spacing w:val="-4"/>
          <w:sz w:val="22"/>
          <w:szCs w:val="22"/>
        </w:rPr>
        <w:t>ktorá takýto doklad vydala musí mať so Slovenskou republikou uzavretú medzištátnu zmluvu o vzájomnej ochrane a výmene utajovaných skutočností.</w:t>
      </w:r>
    </w:p>
    <w:p w14:paraId="0C182214" w14:textId="77777777" w:rsidR="00EB3EFA" w:rsidRDefault="00EB3EFA">
      <w:pPr>
        <w:keepNext/>
        <w:keepLines/>
        <w:shd w:val="clear" w:color="auto" w:fill="FFFFFF"/>
        <w:ind w:right="108"/>
        <w:jc w:val="both"/>
        <w:rPr>
          <w:rFonts w:ascii="Arial Narrow" w:hAnsi="Arial Narrow"/>
          <w:b/>
          <w:bCs/>
          <w:sz w:val="22"/>
          <w:szCs w:val="22"/>
        </w:rPr>
      </w:pPr>
    </w:p>
    <w:p w14:paraId="14E00D32"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Článok XIX</w:t>
      </w:r>
    </w:p>
    <w:p w14:paraId="7266E5EB"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Riešenie neplatnosti</w:t>
      </w:r>
    </w:p>
    <w:p w14:paraId="708F4F65" w14:textId="77777777" w:rsidR="00EB3EFA" w:rsidRDefault="00EB3EFA">
      <w:pPr>
        <w:keepNext/>
        <w:keepLines/>
        <w:shd w:val="clear" w:color="auto" w:fill="FFFFFF"/>
        <w:ind w:right="108"/>
        <w:jc w:val="center"/>
        <w:rPr>
          <w:rFonts w:ascii="Arial Narrow" w:hAnsi="Arial Narrow"/>
          <w:b/>
          <w:bCs/>
          <w:sz w:val="22"/>
          <w:szCs w:val="22"/>
        </w:rPr>
      </w:pPr>
    </w:p>
    <w:p w14:paraId="44E5CC9A" w14:textId="5B53DB6A" w:rsidR="00EB3EFA" w:rsidRDefault="00E809F0">
      <w:pPr>
        <w:widowControl w:val="0"/>
        <w:shd w:val="clear" w:color="auto" w:fill="FFFFFF"/>
        <w:tabs>
          <w:tab w:val="left" w:pos="394"/>
        </w:tabs>
        <w:autoSpaceDE w:val="0"/>
        <w:autoSpaceDN w:val="0"/>
        <w:adjustRightInd w:val="0"/>
        <w:jc w:val="both"/>
        <w:rPr>
          <w:rFonts w:ascii="Arial Narrow" w:hAnsi="Arial Narrow"/>
          <w:spacing w:val="-4"/>
          <w:sz w:val="22"/>
          <w:szCs w:val="22"/>
        </w:rPr>
      </w:pPr>
      <w:r>
        <w:rPr>
          <w:rFonts w:ascii="Arial Narrow" w:hAnsi="Arial Narrow"/>
          <w:spacing w:val="-4"/>
          <w:sz w:val="22"/>
          <w:szCs w:val="22"/>
        </w:rPr>
        <w:tab/>
      </w:r>
      <w:r w:rsidR="002B227D">
        <w:rPr>
          <w:rFonts w:ascii="Arial Narrow" w:hAnsi="Arial Narrow"/>
          <w:spacing w:val="-4"/>
          <w:sz w:val="22"/>
          <w:szCs w:val="22"/>
        </w:rPr>
        <w:t xml:space="preserve">V prípade, ak sa ktorékoľvek ustanovenie tejto </w:t>
      </w:r>
      <w:r w:rsidR="00092812">
        <w:rPr>
          <w:rFonts w:ascii="Arial Narrow" w:hAnsi="Arial Narrow"/>
          <w:spacing w:val="-4"/>
          <w:sz w:val="22"/>
          <w:szCs w:val="22"/>
        </w:rPr>
        <w:t>dohod</w:t>
      </w:r>
      <w:r w:rsidR="002B227D">
        <w:rPr>
          <w:rFonts w:ascii="Arial Narrow" w:hAnsi="Arial Narrow"/>
          <w:spacing w:val="-4"/>
          <w:sz w:val="22"/>
          <w:szCs w:val="22"/>
        </w:rPr>
        <w:t xml:space="preserve">y alebo jeho časť stane neplatným alebo neúčinným, nebude to mať vplyv na platnosť a účinnosť ostatných ustanovení tejto </w:t>
      </w:r>
      <w:r w:rsidR="00092812">
        <w:rPr>
          <w:rFonts w:ascii="Arial Narrow" w:hAnsi="Arial Narrow"/>
          <w:spacing w:val="-4"/>
          <w:sz w:val="22"/>
          <w:szCs w:val="22"/>
        </w:rPr>
        <w:t>dohod</w:t>
      </w:r>
      <w:r w:rsidR="002B227D">
        <w:rPr>
          <w:rFonts w:ascii="Arial Narrow" w:hAnsi="Arial Narrow"/>
          <w:spacing w:val="-4"/>
          <w:sz w:val="22"/>
          <w:szCs w:val="22"/>
        </w:rPr>
        <w:t xml:space="preserve">y alebo ich častí, pokiaľ nevyplýva priamo z obsahu tejto </w:t>
      </w:r>
      <w:r w:rsidR="00092812">
        <w:rPr>
          <w:rFonts w:ascii="Arial Narrow" w:hAnsi="Arial Narrow"/>
          <w:spacing w:val="-4"/>
          <w:sz w:val="22"/>
          <w:szCs w:val="22"/>
        </w:rPr>
        <w:t>dohod</w:t>
      </w:r>
      <w:r w:rsidR="002B227D">
        <w:rPr>
          <w:rFonts w:ascii="Arial Narrow" w:hAnsi="Arial Narrow"/>
          <w:spacing w:val="-4"/>
          <w:sz w:val="22"/>
          <w:szCs w:val="22"/>
        </w:rPr>
        <w:t xml:space="preserve">y, že toto ustanovenie alebo jeho časť nie je možné oddeliť od ďalšieho obsahu. V prípade uvedenom v predchádzajúcej vete sa obidve zmluvné strany zaväzujú neplatné alebo neúčinné ustanovenie nahradiť novým ustanovením, ktoré je svojím účelom a významom najbližšie ustanoveniu tejto </w:t>
      </w:r>
      <w:r w:rsidR="00092812">
        <w:rPr>
          <w:rFonts w:ascii="Arial Narrow" w:hAnsi="Arial Narrow"/>
          <w:spacing w:val="-4"/>
          <w:sz w:val="22"/>
          <w:szCs w:val="22"/>
        </w:rPr>
        <w:t>dohod</w:t>
      </w:r>
      <w:r w:rsidR="002B227D">
        <w:rPr>
          <w:rFonts w:ascii="Arial Narrow" w:hAnsi="Arial Narrow"/>
          <w:spacing w:val="-4"/>
          <w:sz w:val="22"/>
          <w:szCs w:val="22"/>
        </w:rPr>
        <w:t xml:space="preserve">y, ktoré má byť nahradené, alebo sa použijú príslušné ustanovenia </w:t>
      </w:r>
      <w:r w:rsidR="00092812">
        <w:rPr>
          <w:rFonts w:ascii="Arial Narrow" w:hAnsi="Arial Narrow"/>
          <w:spacing w:val="-4"/>
          <w:sz w:val="22"/>
          <w:szCs w:val="22"/>
        </w:rPr>
        <w:t xml:space="preserve">všeobecne záväzných </w:t>
      </w:r>
      <w:r w:rsidR="002B227D">
        <w:rPr>
          <w:rFonts w:ascii="Arial Narrow" w:hAnsi="Arial Narrow"/>
          <w:spacing w:val="-4"/>
          <w:sz w:val="22"/>
          <w:szCs w:val="22"/>
        </w:rPr>
        <w:t xml:space="preserve">právnych predpisov </w:t>
      </w:r>
      <w:r w:rsidR="00092812">
        <w:rPr>
          <w:rFonts w:ascii="Arial Narrow" w:hAnsi="Arial Narrow"/>
          <w:spacing w:val="-4"/>
          <w:sz w:val="22"/>
          <w:szCs w:val="22"/>
        </w:rPr>
        <w:t xml:space="preserve">platných na území </w:t>
      </w:r>
      <w:r w:rsidR="002B227D">
        <w:rPr>
          <w:rFonts w:ascii="Arial Narrow" w:hAnsi="Arial Narrow"/>
          <w:spacing w:val="-4"/>
          <w:sz w:val="22"/>
          <w:szCs w:val="22"/>
        </w:rPr>
        <w:t xml:space="preserve">Slovenskej republiky, ktoré sú svojím obsahom a účelom najbližšie účelu a významu ustanovenia tejto </w:t>
      </w:r>
      <w:r w:rsidR="00092812">
        <w:rPr>
          <w:rFonts w:ascii="Arial Narrow" w:hAnsi="Arial Narrow"/>
          <w:spacing w:val="-4"/>
          <w:sz w:val="22"/>
          <w:szCs w:val="22"/>
        </w:rPr>
        <w:t>dohod</w:t>
      </w:r>
      <w:r w:rsidR="002B227D">
        <w:rPr>
          <w:rFonts w:ascii="Arial Narrow" w:hAnsi="Arial Narrow"/>
          <w:spacing w:val="-4"/>
          <w:sz w:val="22"/>
          <w:szCs w:val="22"/>
        </w:rPr>
        <w:t>y, ktoré má byť nahradené</w:t>
      </w:r>
      <w:r>
        <w:rPr>
          <w:rFonts w:ascii="Arial Narrow" w:hAnsi="Arial Narrow"/>
          <w:spacing w:val="-4"/>
          <w:sz w:val="22"/>
          <w:szCs w:val="22"/>
        </w:rPr>
        <w:t>.</w:t>
      </w:r>
    </w:p>
    <w:p w14:paraId="3EE713FA" w14:textId="77777777" w:rsidR="00EB3EFA" w:rsidRDefault="00EB3EFA">
      <w:pPr>
        <w:keepNext/>
        <w:keepLines/>
        <w:shd w:val="clear" w:color="auto" w:fill="FFFFFF"/>
        <w:ind w:right="108"/>
        <w:jc w:val="both"/>
        <w:rPr>
          <w:rFonts w:ascii="Arial Narrow" w:hAnsi="Arial Narrow"/>
          <w:b/>
          <w:bCs/>
          <w:sz w:val="22"/>
          <w:szCs w:val="22"/>
        </w:rPr>
      </w:pPr>
    </w:p>
    <w:p w14:paraId="41F6241A"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Článok XX</w:t>
      </w:r>
    </w:p>
    <w:p w14:paraId="1AD3E1D3" w14:textId="77777777" w:rsidR="00EB3EFA" w:rsidRPr="002C7647" w:rsidRDefault="00E809F0">
      <w:pPr>
        <w:keepNext/>
        <w:keepLines/>
        <w:shd w:val="clear" w:color="auto" w:fill="FFFFFF"/>
        <w:ind w:right="108"/>
        <w:jc w:val="center"/>
        <w:rPr>
          <w:rFonts w:ascii="Arial Narrow" w:hAnsi="Arial Narrow"/>
          <w:b/>
          <w:bCs/>
          <w:sz w:val="22"/>
          <w:szCs w:val="22"/>
        </w:rPr>
      </w:pPr>
      <w:r w:rsidRPr="002C7647">
        <w:rPr>
          <w:rFonts w:ascii="Arial Narrow" w:hAnsi="Arial Narrow"/>
          <w:b/>
          <w:bCs/>
          <w:sz w:val="22"/>
          <w:szCs w:val="22"/>
        </w:rPr>
        <w:t>Realizačné zmluvy</w:t>
      </w:r>
    </w:p>
    <w:p w14:paraId="4D8B101A" w14:textId="77777777" w:rsidR="00EB3EFA" w:rsidRPr="002C7647" w:rsidRDefault="00EB3EFA">
      <w:pPr>
        <w:keepNext/>
        <w:keepLines/>
        <w:shd w:val="clear" w:color="auto" w:fill="FFFFFF"/>
        <w:ind w:right="108"/>
        <w:jc w:val="center"/>
        <w:rPr>
          <w:rFonts w:ascii="Arial Narrow" w:hAnsi="Arial Narrow"/>
          <w:b/>
          <w:bCs/>
          <w:sz w:val="22"/>
          <w:szCs w:val="22"/>
        </w:rPr>
      </w:pPr>
    </w:p>
    <w:p w14:paraId="6AF594FA" w14:textId="3B1561E7" w:rsidR="002B227D" w:rsidRPr="002C7647" w:rsidRDefault="002B227D" w:rsidP="0034592B">
      <w:pPr>
        <w:widowControl w:val="0"/>
        <w:numPr>
          <w:ilvl w:val="0"/>
          <w:numId w:val="68"/>
        </w:numPr>
        <w:shd w:val="clear" w:color="auto" w:fill="FFFFFF"/>
        <w:tabs>
          <w:tab w:val="clear" w:pos="2160"/>
          <w:tab w:val="clear" w:pos="2880"/>
          <w:tab w:val="clear" w:pos="4500"/>
        </w:tabs>
        <w:autoSpaceDE w:val="0"/>
        <w:autoSpaceDN w:val="0"/>
        <w:adjustRightInd w:val="0"/>
        <w:ind w:left="0"/>
        <w:jc w:val="both"/>
        <w:rPr>
          <w:rFonts w:ascii="Arial Narrow" w:hAnsi="Arial Narrow"/>
          <w:bCs/>
          <w:sz w:val="22"/>
          <w:szCs w:val="22"/>
        </w:rPr>
      </w:pPr>
      <w:r w:rsidRPr="002C7647">
        <w:rPr>
          <w:rFonts w:ascii="Arial Narrow" w:hAnsi="Arial Narrow"/>
          <w:bCs/>
          <w:sz w:val="22"/>
          <w:szCs w:val="22"/>
        </w:rPr>
        <w:t xml:space="preserve">Kupujúci je oprávnený kedykoľvek počas </w:t>
      </w:r>
      <w:r w:rsidR="00092812">
        <w:rPr>
          <w:rFonts w:ascii="Arial Narrow" w:hAnsi="Arial Narrow"/>
          <w:bCs/>
          <w:sz w:val="22"/>
          <w:szCs w:val="22"/>
        </w:rPr>
        <w:t xml:space="preserve">doby </w:t>
      </w:r>
      <w:r w:rsidRPr="002C7647">
        <w:rPr>
          <w:rFonts w:ascii="Arial Narrow" w:hAnsi="Arial Narrow"/>
          <w:bCs/>
          <w:sz w:val="22"/>
          <w:szCs w:val="22"/>
        </w:rPr>
        <w:t xml:space="preserve">trvania tejto </w:t>
      </w:r>
      <w:r w:rsidR="00092812">
        <w:rPr>
          <w:rFonts w:ascii="Arial Narrow" w:hAnsi="Arial Narrow"/>
          <w:bCs/>
          <w:sz w:val="22"/>
          <w:szCs w:val="22"/>
        </w:rPr>
        <w:t>dohod</w:t>
      </w:r>
      <w:r w:rsidRPr="002C7647">
        <w:rPr>
          <w:rFonts w:ascii="Arial Narrow" w:hAnsi="Arial Narrow"/>
          <w:bCs/>
          <w:sz w:val="22"/>
          <w:szCs w:val="22"/>
        </w:rPr>
        <w:t>y vyzvať predávajúceho na uzatvorenie realizačnej zmluvy na výrobu a dodanie predmetu tejto zmluvy alebo jeho časti.</w:t>
      </w:r>
    </w:p>
    <w:p w14:paraId="6A612B5C" w14:textId="28C4DB6D" w:rsidR="00974BFC" w:rsidRPr="002C7647" w:rsidRDefault="002B227D" w:rsidP="0034592B">
      <w:pPr>
        <w:widowControl w:val="0"/>
        <w:numPr>
          <w:ilvl w:val="0"/>
          <w:numId w:val="68"/>
        </w:numPr>
        <w:shd w:val="clear" w:color="auto" w:fill="FFFFFF"/>
        <w:tabs>
          <w:tab w:val="clear" w:pos="2160"/>
          <w:tab w:val="clear" w:pos="2880"/>
          <w:tab w:val="clear" w:pos="4500"/>
        </w:tabs>
        <w:autoSpaceDE w:val="0"/>
        <w:autoSpaceDN w:val="0"/>
        <w:adjustRightInd w:val="0"/>
        <w:ind w:left="0"/>
        <w:jc w:val="both"/>
        <w:rPr>
          <w:rFonts w:ascii="Arial Narrow" w:hAnsi="Arial Narrow"/>
          <w:bCs/>
          <w:sz w:val="22"/>
          <w:szCs w:val="22"/>
        </w:rPr>
      </w:pPr>
      <w:r w:rsidRPr="002C7647">
        <w:rPr>
          <w:rFonts w:ascii="Arial Narrow" w:hAnsi="Arial Narrow"/>
          <w:bCs/>
          <w:sz w:val="22"/>
          <w:szCs w:val="22"/>
        </w:rPr>
        <w:t xml:space="preserve">V realizačnej zmluve bude určený najmenej záväzok predávajúceho vyrobiť a dodať v určenom termín kupujúcemu určité množstvo </w:t>
      </w:r>
      <w:r w:rsidRPr="002C7647">
        <w:rPr>
          <w:rFonts w:ascii="Arial Narrow" w:hAnsi="Arial Narrow"/>
          <w:spacing w:val="-4"/>
          <w:sz w:val="22"/>
          <w:szCs w:val="22"/>
        </w:rPr>
        <w:t xml:space="preserve">čistopisov, časový harmonogram plnenia vrátane možnosti a spôsobu jeho zmeny, možnosti a spôsob zmeny množstva čistopisov a požiadaviek podľa čl. III ods. 4 a 5 tejto </w:t>
      </w:r>
      <w:r w:rsidR="00092812">
        <w:rPr>
          <w:rFonts w:ascii="Arial Narrow" w:hAnsi="Arial Narrow"/>
          <w:spacing w:val="-4"/>
          <w:sz w:val="22"/>
          <w:szCs w:val="22"/>
        </w:rPr>
        <w:t>dohod</w:t>
      </w:r>
      <w:r w:rsidRPr="002C7647">
        <w:rPr>
          <w:rFonts w:ascii="Arial Narrow" w:hAnsi="Arial Narrow"/>
          <w:spacing w:val="-4"/>
          <w:sz w:val="22"/>
          <w:szCs w:val="22"/>
        </w:rPr>
        <w:t xml:space="preserve">y  na čistopisy, konkrétne miesto dodania čistopisov a záväzok kupujúceho zaplatiť kúpnu cenu, ako je dohodnutá v tejto </w:t>
      </w:r>
      <w:r w:rsidR="00092812">
        <w:rPr>
          <w:rFonts w:ascii="Arial Narrow" w:hAnsi="Arial Narrow"/>
          <w:spacing w:val="-4"/>
          <w:sz w:val="22"/>
          <w:szCs w:val="22"/>
        </w:rPr>
        <w:t>dohod</w:t>
      </w:r>
      <w:r w:rsidRPr="002C7647">
        <w:rPr>
          <w:rFonts w:ascii="Arial Narrow" w:hAnsi="Arial Narrow"/>
          <w:spacing w:val="-4"/>
          <w:sz w:val="22"/>
          <w:szCs w:val="22"/>
        </w:rPr>
        <w:t xml:space="preserve">e. V ostatných veciach týkajúcich sa práv a povinností zmluvných strán, neupravených v realizačnej zmluve, sa budú uplatňovať dojednania podľa tejto </w:t>
      </w:r>
      <w:r w:rsidR="00092812">
        <w:rPr>
          <w:rFonts w:ascii="Arial Narrow" w:hAnsi="Arial Narrow"/>
          <w:spacing w:val="-4"/>
          <w:sz w:val="22"/>
          <w:szCs w:val="22"/>
        </w:rPr>
        <w:t>dohod</w:t>
      </w:r>
      <w:r w:rsidRPr="002C7647">
        <w:rPr>
          <w:rFonts w:ascii="Arial Narrow" w:hAnsi="Arial Narrow"/>
          <w:spacing w:val="-4"/>
          <w:sz w:val="22"/>
          <w:szCs w:val="22"/>
        </w:rPr>
        <w:t>y</w:t>
      </w:r>
      <w:r w:rsidRPr="002C7647">
        <w:rPr>
          <w:rFonts w:ascii="Arial Narrow" w:hAnsi="Arial Narrow"/>
          <w:bCs/>
          <w:sz w:val="22"/>
          <w:szCs w:val="22"/>
        </w:rPr>
        <w:t xml:space="preserve">. Súčasťou realizačnej zmluvy môže byť aj špecifikácia plnenia pre predávajúceho obsahujúce presné požiadavky na plnenie v súlade s touto </w:t>
      </w:r>
      <w:r w:rsidR="00092812">
        <w:rPr>
          <w:rFonts w:ascii="Arial Narrow" w:hAnsi="Arial Narrow"/>
          <w:bCs/>
          <w:sz w:val="22"/>
          <w:szCs w:val="22"/>
        </w:rPr>
        <w:t>dohod</w:t>
      </w:r>
      <w:r w:rsidRPr="002C7647">
        <w:rPr>
          <w:rFonts w:ascii="Arial Narrow" w:hAnsi="Arial Narrow"/>
          <w:bCs/>
          <w:sz w:val="22"/>
          <w:szCs w:val="22"/>
        </w:rPr>
        <w:t xml:space="preserve">ou. </w:t>
      </w:r>
    </w:p>
    <w:p w14:paraId="2CC96208" w14:textId="73DE248F" w:rsidR="002B227D" w:rsidRDefault="002B227D" w:rsidP="0034592B">
      <w:pPr>
        <w:widowControl w:val="0"/>
        <w:numPr>
          <w:ilvl w:val="0"/>
          <w:numId w:val="68"/>
        </w:numPr>
        <w:shd w:val="clear" w:color="auto" w:fill="FFFFFF"/>
        <w:tabs>
          <w:tab w:val="clear" w:pos="2160"/>
          <w:tab w:val="clear" w:pos="2880"/>
          <w:tab w:val="clear" w:pos="4500"/>
        </w:tabs>
        <w:autoSpaceDE w:val="0"/>
        <w:autoSpaceDN w:val="0"/>
        <w:adjustRightInd w:val="0"/>
        <w:ind w:left="0"/>
        <w:jc w:val="both"/>
        <w:rPr>
          <w:rFonts w:ascii="Arial Narrow" w:hAnsi="Arial Narrow"/>
          <w:bCs/>
          <w:sz w:val="22"/>
          <w:szCs w:val="22"/>
        </w:rPr>
      </w:pPr>
      <w:r w:rsidRPr="002C7647">
        <w:rPr>
          <w:rFonts w:ascii="Arial Narrow" w:hAnsi="Arial Narrow"/>
          <w:bCs/>
          <w:sz w:val="22"/>
          <w:szCs w:val="22"/>
        </w:rPr>
        <w:t xml:space="preserve">Zmluvné strany sa dohodli, že realizačné zmluvy uzatvárané na základe tejto </w:t>
      </w:r>
      <w:r w:rsidR="00092812">
        <w:rPr>
          <w:rFonts w:ascii="Arial Narrow" w:hAnsi="Arial Narrow"/>
          <w:bCs/>
          <w:sz w:val="22"/>
          <w:szCs w:val="22"/>
        </w:rPr>
        <w:t>dohod</w:t>
      </w:r>
      <w:r w:rsidRPr="002C7647">
        <w:rPr>
          <w:rFonts w:ascii="Arial Narrow" w:hAnsi="Arial Narrow"/>
          <w:bCs/>
          <w:sz w:val="22"/>
          <w:szCs w:val="22"/>
        </w:rPr>
        <w:t xml:space="preserve">y budú zodpovedať </w:t>
      </w:r>
      <w:r w:rsidRPr="002C7647">
        <w:rPr>
          <w:rFonts w:ascii="Arial Narrow" w:hAnsi="Arial Narrow"/>
          <w:bCs/>
          <w:sz w:val="22"/>
          <w:szCs w:val="22"/>
        </w:rPr>
        <w:lastRenderedPageBreak/>
        <w:t xml:space="preserve">podmienkam dohodnutým v tejto </w:t>
      </w:r>
      <w:r w:rsidR="00092812">
        <w:rPr>
          <w:rFonts w:ascii="Arial Narrow" w:hAnsi="Arial Narrow"/>
          <w:bCs/>
          <w:sz w:val="22"/>
          <w:szCs w:val="22"/>
        </w:rPr>
        <w:t>dohod</w:t>
      </w:r>
      <w:r w:rsidRPr="002C7647">
        <w:rPr>
          <w:rFonts w:ascii="Arial Narrow" w:hAnsi="Arial Narrow"/>
          <w:bCs/>
          <w:sz w:val="22"/>
          <w:szCs w:val="22"/>
        </w:rPr>
        <w:t xml:space="preserve">e, najmä s ohľadom na maximálne jednotkové ceny a práva a povinnosti dohodnuté v tejto </w:t>
      </w:r>
      <w:r w:rsidR="00092812">
        <w:rPr>
          <w:rFonts w:ascii="Arial Narrow" w:hAnsi="Arial Narrow"/>
          <w:bCs/>
          <w:sz w:val="22"/>
          <w:szCs w:val="22"/>
        </w:rPr>
        <w:t>dohod</w:t>
      </w:r>
      <w:r w:rsidRPr="002C7647">
        <w:rPr>
          <w:rFonts w:ascii="Arial Narrow" w:hAnsi="Arial Narrow"/>
          <w:bCs/>
          <w:sz w:val="22"/>
          <w:szCs w:val="22"/>
        </w:rPr>
        <w:t xml:space="preserve">e. </w:t>
      </w:r>
    </w:p>
    <w:p w14:paraId="44C29F2D" w14:textId="2C2D708B" w:rsidR="00A93361" w:rsidRDefault="00A93361" w:rsidP="00A93361">
      <w:pPr>
        <w:widowControl w:val="0"/>
        <w:numPr>
          <w:ilvl w:val="0"/>
          <w:numId w:val="68"/>
        </w:numPr>
        <w:shd w:val="clear" w:color="auto" w:fill="FFFFFF"/>
        <w:tabs>
          <w:tab w:val="clear" w:pos="2160"/>
          <w:tab w:val="clear" w:pos="2880"/>
          <w:tab w:val="clear" w:pos="4500"/>
        </w:tabs>
        <w:autoSpaceDE w:val="0"/>
        <w:autoSpaceDN w:val="0"/>
        <w:adjustRightInd w:val="0"/>
        <w:ind w:left="0"/>
        <w:jc w:val="both"/>
        <w:rPr>
          <w:rFonts w:ascii="Arial Narrow" w:hAnsi="Arial Narrow"/>
          <w:bCs/>
          <w:sz w:val="22"/>
          <w:szCs w:val="22"/>
        </w:rPr>
      </w:pPr>
      <w:r w:rsidRPr="008D3095">
        <w:rPr>
          <w:rFonts w:ascii="Arial Narrow" w:eastAsiaTheme="minorHAnsi" w:hAnsi="Arial Narrow" w:cs="Calibri"/>
          <w:sz w:val="22"/>
          <w:szCs w:val="22"/>
          <w:lang w:eastAsia="en-US"/>
        </w:rPr>
        <w:t xml:space="preserve">Predávajúci je oprávnený odmietnuť uzatvorenie realizačnej zmluvy len vtedy, ak by kupujúcim navrhované podmienky neboli v súlade s touto </w:t>
      </w:r>
      <w:r w:rsidR="00092812">
        <w:rPr>
          <w:rFonts w:ascii="Arial Narrow" w:eastAsiaTheme="minorHAnsi" w:hAnsi="Arial Narrow" w:cs="Calibri"/>
          <w:sz w:val="22"/>
          <w:szCs w:val="22"/>
          <w:lang w:eastAsia="en-US"/>
        </w:rPr>
        <w:t>dohod</w:t>
      </w:r>
      <w:r w:rsidRPr="008D3095">
        <w:rPr>
          <w:rFonts w:ascii="Arial Narrow" w:eastAsiaTheme="minorHAnsi" w:hAnsi="Arial Narrow" w:cs="Calibri"/>
          <w:sz w:val="22"/>
          <w:szCs w:val="22"/>
          <w:lang w:eastAsia="en-US"/>
        </w:rPr>
        <w:t>ou.</w:t>
      </w:r>
    </w:p>
    <w:p w14:paraId="79616C1E" w14:textId="77777777" w:rsidR="00EB3EFA" w:rsidRDefault="00EB3EFA" w:rsidP="007122F3">
      <w:pPr>
        <w:keepNext/>
        <w:keepLines/>
        <w:shd w:val="clear" w:color="auto" w:fill="FFFFFF"/>
        <w:ind w:right="108"/>
        <w:rPr>
          <w:rFonts w:ascii="Arial Narrow" w:hAnsi="Arial Narrow"/>
          <w:b/>
          <w:bCs/>
          <w:sz w:val="22"/>
          <w:szCs w:val="22"/>
        </w:rPr>
      </w:pPr>
    </w:p>
    <w:p w14:paraId="297DB4E2"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Článok XXI</w:t>
      </w:r>
    </w:p>
    <w:p w14:paraId="569110DA" w14:textId="53D69EB6" w:rsidR="00EB3EFA" w:rsidRDefault="002B227D" w:rsidP="002B227D">
      <w:pPr>
        <w:keepNext/>
        <w:keepLines/>
        <w:shd w:val="clear" w:color="auto" w:fill="FFFFFF"/>
        <w:tabs>
          <w:tab w:val="clear" w:pos="4500"/>
          <w:tab w:val="center" w:pos="4482"/>
          <w:tab w:val="left" w:pos="6528"/>
        </w:tabs>
        <w:ind w:right="108"/>
        <w:jc w:val="center"/>
        <w:rPr>
          <w:rFonts w:ascii="Arial Narrow" w:hAnsi="Arial Narrow"/>
          <w:b/>
          <w:bCs/>
          <w:sz w:val="22"/>
          <w:szCs w:val="22"/>
        </w:rPr>
      </w:pPr>
      <w:r>
        <w:rPr>
          <w:rFonts w:ascii="Arial Narrow" w:hAnsi="Arial Narrow"/>
          <w:b/>
          <w:bCs/>
          <w:sz w:val="22"/>
          <w:szCs w:val="22"/>
        </w:rPr>
        <w:t xml:space="preserve">Doba trvania </w:t>
      </w:r>
      <w:r w:rsidR="00092812">
        <w:rPr>
          <w:rFonts w:ascii="Arial Narrow" w:hAnsi="Arial Narrow"/>
          <w:b/>
          <w:bCs/>
          <w:sz w:val="22"/>
          <w:szCs w:val="22"/>
        </w:rPr>
        <w:t>dohod</w:t>
      </w:r>
      <w:r>
        <w:rPr>
          <w:rFonts w:ascii="Arial Narrow" w:hAnsi="Arial Narrow"/>
          <w:b/>
          <w:bCs/>
          <w:sz w:val="22"/>
          <w:szCs w:val="22"/>
        </w:rPr>
        <w:t>y a </w:t>
      </w:r>
      <w:r w:rsidR="00092812">
        <w:rPr>
          <w:rFonts w:ascii="Arial Narrow" w:hAnsi="Arial Narrow"/>
          <w:b/>
          <w:bCs/>
          <w:sz w:val="22"/>
          <w:szCs w:val="22"/>
        </w:rPr>
        <w:t>s</w:t>
      </w:r>
      <w:r>
        <w:rPr>
          <w:rFonts w:ascii="Arial Narrow" w:hAnsi="Arial Narrow"/>
          <w:b/>
          <w:bCs/>
          <w:sz w:val="22"/>
          <w:szCs w:val="22"/>
        </w:rPr>
        <w:t xml:space="preserve">končenie </w:t>
      </w:r>
      <w:r w:rsidR="00092812">
        <w:rPr>
          <w:rFonts w:ascii="Arial Narrow" w:hAnsi="Arial Narrow"/>
          <w:b/>
          <w:bCs/>
          <w:sz w:val="22"/>
          <w:szCs w:val="22"/>
        </w:rPr>
        <w:t>dohody</w:t>
      </w:r>
      <w:r>
        <w:rPr>
          <w:rFonts w:ascii="Arial Narrow" w:hAnsi="Arial Narrow"/>
          <w:b/>
          <w:bCs/>
          <w:sz w:val="22"/>
          <w:szCs w:val="22"/>
        </w:rPr>
        <w:t xml:space="preserve"> a realizačnej zmluvy</w:t>
      </w:r>
    </w:p>
    <w:p w14:paraId="1640515E" w14:textId="77777777" w:rsidR="00EB3EFA" w:rsidRDefault="00EB3EFA">
      <w:pPr>
        <w:keepNext/>
        <w:keepLines/>
        <w:shd w:val="clear" w:color="auto" w:fill="FFFFFF"/>
        <w:ind w:right="108"/>
        <w:jc w:val="center"/>
        <w:rPr>
          <w:rFonts w:ascii="Arial Narrow" w:hAnsi="Arial Narrow"/>
          <w:b/>
          <w:bCs/>
          <w:sz w:val="22"/>
          <w:szCs w:val="22"/>
        </w:rPr>
      </w:pPr>
    </w:p>
    <w:p w14:paraId="3C7E3247" w14:textId="16B4AC19" w:rsidR="00092812" w:rsidRDefault="00E94F2C" w:rsidP="00511237">
      <w:pPr>
        <w:widowControl w:val="0"/>
        <w:numPr>
          <w:ilvl w:val="0"/>
          <w:numId w:val="99"/>
        </w:numPr>
        <w:shd w:val="clear" w:color="auto" w:fill="FFFFFF"/>
        <w:tabs>
          <w:tab w:val="clear" w:pos="360"/>
          <w:tab w:val="clear" w:pos="2160"/>
          <w:tab w:val="clear" w:pos="2880"/>
          <w:tab w:val="clear" w:pos="4500"/>
          <w:tab w:val="left" w:pos="0"/>
        </w:tabs>
        <w:autoSpaceDE w:val="0"/>
        <w:autoSpaceDN w:val="0"/>
        <w:adjustRightInd w:val="0"/>
        <w:ind w:left="0" w:hanging="284"/>
        <w:jc w:val="both"/>
        <w:rPr>
          <w:rFonts w:ascii="Arial Narrow" w:hAnsi="Arial Narrow"/>
          <w:bCs/>
          <w:sz w:val="22"/>
          <w:szCs w:val="22"/>
        </w:rPr>
      </w:pPr>
      <w:r w:rsidRPr="002C7647">
        <w:rPr>
          <w:rFonts w:ascii="Arial Narrow" w:hAnsi="Arial Narrow"/>
          <w:bCs/>
          <w:sz w:val="22"/>
          <w:szCs w:val="22"/>
        </w:rPr>
        <w:t xml:space="preserve">Táto </w:t>
      </w:r>
      <w:r w:rsidR="00092812">
        <w:rPr>
          <w:rFonts w:ascii="Arial Narrow" w:hAnsi="Arial Narrow"/>
          <w:bCs/>
          <w:sz w:val="22"/>
          <w:szCs w:val="22"/>
        </w:rPr>
        <w:t xml:space="preserve">dohoda </w:t>
      </w:r>
      <w:r w:rsidRPr="002C7647">
        <w:rPr>
          <w:rFonts w:ascii="Arial Narrow" w:hAnsi="Arial Narrow"/>
          <w:bCs/>
          <w:sz w:val="22"/>
          <w:szCs w:val="22"/>
        </w:rPr>
        <w:t xml:space="preserve">sa uzatvára na dobu </w:t>
      </w:r>
      <w:r w:rsidRPr="00DD04F6">
        <w:rPr>
          <w:rFonts w:ascii="Arial Narrow" w:hAnsi="Arial Narrow"/>
          <w:bCs/>
          <w:sz w:val="22"/>
          <w:szCs w:val="22"/>
        </w:rPr>
        <w:t xml:space="preserve">určitú, na </w:t>
      </w:r>
      <w:r w:rsidR="00BA5400">
        <w:rPr>
          <w:rFonts w:ascii="Arial Narrow" w:hAnsi="Arial Narrow"/>
          <w:bCs/>
          <w:sz w:val="22"/>
          <w:szCs w:val="22"/>
        </w:rPr>
        <w:t>84</w:t>
      </w:r>
      <w:r w:rsidR="00A93361" w:rsidRPr="00DD04F6">
        <w:rPr>
          <w:rFonts w:ascii="Arial Narrow" w:hAnsi="Arial Narrow"/>
          <w:bCs/>
          <w:sz w:val="22"/>
          <w:szCs w:val="22"/>
        </w:rPr>
        <w:t xml:space="preserve"> </w:t>
      </w:r>
      <w:r w:rsidRPr="00DD04F6">
        <w:rPr>
          <w:rFonts w:ascii="Arial Narrow" w:hAnsi="Arial Narrow"/>
          <w:bCs/>
          <w:sz w:val="22"/>
          <w:szCs w:val="22"/>
        </w:rPr>
        <w:t xml:space="preserve">mesiacov </w:t>
      </w:r>
      <w:r w:rsidR="00A93361" w:rsidRPr="002C7647">
        <w:rPr>
          <w:rFonts w:ascii="Arial Narrow" w:hAnsi="Arial Narrow"/>
          <w:bCs/>
          <w:sz w:val="22"/>
          <w:szCs w:val="22"/>
        </w:rPr>
        <w:t>odo dňa nadobudnutia jej účinnosti</w:t>
      </w:r>
      <w:r w:rsidR="00A93361" w:rsidRPr="00DD04F6">
        <w:rPr>
          <w:rFonts w:ascii="Arial Narrow" w:hAnsi="Arial Narrow"/>
          <w:bCs/>
          <w:sz w:val="22"/>
          <w:szCs w:val="22"/>
        </w:rPr>
        <w:t xml:space="preserve"> </w:t>
      </w:r>
      <w:r w:rsidR="00B92AEC" w:rsidRPr="00DD04F6">
        <w:rPr>
          <w:rFonts w:ascii="Arial Narrow" w:hAnsi="Arial Narrow"/>
          <w:bCs/>
          <w:sz w:val="22"/>
          <w:szCs w:val="22"/>
        </w:rPr>
        <w:t xml:space="preserve">alebo do vyčerpania výšky finančného </w:t>
      </w:r>
      <w:r w:rsidR="00B92AEC">
        <w:rPr>
          <w:rFonts w:ascii="Arial Narrow" w:hAnsi="Arial Narrow"/>
          <w:bCs/>
          <w:sz w:val="22"/>
          <w:szCs w:val="22"/>
        </w:rPr>
        <w:t xml:space="preserve">limitu </w:t>
      </w:r>
      <w:r w:rsidR="00A93361">
        <w:rPr>
          <w:rFonts w:ascii="Arial Narrow" w:hAnsi="Arial Narrow"/>
          <w:bCs/>
          <w:sz w:val="22"/>
          <w:szCs w:val="22"/>
        </w:rPr>
        <w:t xml:space="preserve">podľa </w:t>
      </w:r>
      <w:r w:rsidR="00E504D9">
        <w:rPr>
          <w:rFonts w:ascii="Arial Narrow" w:hAnsi="Arial Narrow"/>
          <w:bCs/>
          <w:sz w:val="22"/>
          <w:szCs w:val="22"/>
        </w:rPr>
        <w:t>P</w:t>
      </w:r>
      <w:r w:rsidR="00A93361">
        <w:rPr>
          <w:rFonts w:ascii="Arial Narrow" w:hAnsi="Arial Narrow"/>
          <w:bCs/>
          <w:sz w:val="22"/>
          <w:szCs w:val="22"/>
        </w:rPr>
        <w:t xml:space="preserve">rílohy č. </w:t>
      </w:r>
      <w:r w:rsidR="00E504D9">
        <w:rPr>
          <w:rFonts w:ascii="Arial Narrow" w:hAnsi="Arial Narrow"/>
          <w:bCs/>
          <w:sz w:val="22"/>
          <w:szCs w:val="22"/>
        </w:rPr>
        <w:t>2</w:t>
      </w:r>
      <w:r w:rsidR="00A93361">
        <w:rPr>
          <w:rFonts w:ascii="Arial Narrow" w:hAnsi="Arial Narrow"/>
          <w:bCs/>
          <w:sz w:val="22"/>
          <w:szCs w:val="22"/>
        </w:rPr>
        <w:t xml:space="preserve"> tejto</w:t>
      </w:r>
      <w:r w:rsidR="003C4A17">
        <w:rPr>
          <w:rFonts w:ascii="Arial Narrow" w:hAnsi="Arial Narrow"/>
          <w:bCs/>
          <w:sz w:val="22"/>
          <w:szCs w:val="22"/>
        </w:rPr>
        <w:t xml:space="preserve"> </w:t>
      </w:r>
      <w:r w:rsidR="00092812">
        <w:rPr>
          <w:rFonts w:ascii="Arial Narrow" w:hAnsi="Arial Narrow"/>
          <w:bCs/>
          <w:sz w:val="22"/>
          <w:szCs w:val="22"/>
        </w:rPr>
        <w:t>dohody</w:t>
      </w:r>
      <w:r w:rsidR="00A93361">
        <w:rPr>
          <w:rFonts w:ascii="Arial Narrow" w:hAnsi="Arial Narrow"/>
          <w:bCs/>
          <w:sz w:val="22"/>
          <w:szCs w:val="22"/>
        </w:rPr>
        <w:t>, podľa toho, ktorá skutočnosť nastane skôr</w:t>
      </w:r>
      <w:r w:rsidR="00A93361" w:rsidRPr="002C7647">
        <w:rPr>
          <w:rFonts w:ascii="Arial Narrow" w:hAnsi="Arial Narrow"/>
          <w:bCs/>
          <w:sz w:val="22"/>
          <w:szCs w:val="22"/>
        </w:rPr>
        <w:t>.</w:t>
      </w:r>
    </w:p>
    <w:p w14:paraId="505BB14C" w14:textId="77777777" w:rsidR="00092812" w:rsidRDefault="00092812" w:rsidP="00511237">
      <w:pPr>
        <w:widowControl w:val="0"/>
        <w:numPr>
          <w:ilvl w:val="0"/>
          <w:numId w:val="99"/>
        </w:numPr>
        <w:shd w:val="clear" w:color="auto" w:fill="FFFFFF"/>
        <w:tabs>
          <w:tab w:val="clear" w:pos="360"/>
          <w:tab w:val="clear" w:pos="2160"/>
          <w:tab w:val="clear" w:pos="2880"/>
          <w:tab w:val="clear" w:pos="4500"/>
          <w:tab w:val="left" w:pos="0"/>
        </w:tabs>
        <w:autoSpaceDE w:val="0"/>
        <w:autoSpaceDN w:val="0"/>
        <w:adjustRightInd w:val="0"/>
        <w:ind w:left="0" w:hanging="284"/>
        <w:jc w:val="both"/>
        <w:rPr>
          <w:rFonts w:ascii="Arial Narrow" w:hAnsi="Arial Narrow"/>
          <w:bCs/>
          <w:sz w:val="22"/>
          <w:szCs w:val="22"/>
        </w:rPr>
      </w:pPr>
      <w:r>
        <w:rPr>
          <w:rFonts w:ascii="Arial Narrow" w:hAnsi="Arial Narrow"/>
          <w:bCs/>
          <w:sz w:val="22"/>
          <w:szCs w:val="22"/>
        </w:rPr>
        <w:t>Túto dohodu je možné skončiť:</w:t>
      </w:r>
    </w:p>
    <w:p w14:paraId="68AD92D7" w14:textId="50DFBE4E" w:rsidR="00092812" w:rsidRDefault="00EB3DEF" w:rsidP="003C4A17">
      <w:pPr>
        <w:widowControl w:val="0"/>
        <w:shd w:val="clear" w:color="auto" w:fill="FFFFFF"/>
        <w:tabs>
          <w:tab w:val="clear" w:pos="2160"/>
          <w:tab w:val="clear" w:pos="2880"/>
          <w:tab w:val="clear" w:pos="4500"/>
          <w:tab w:val="left" w:pos="0"/>
        </w:tabs>
        <w:autoSpaceDE w:val="0"/>
        <w:autoSpaceDN w:val="0"/>
        <w:adjustRightInd w:val="0"/>
        <w:jc w:val="both"/>
        <w:rPr>
          <w:rFonts w:ascii="Arial Narrow" w:hAnsi="Arial Narrow"/>
          <w:bCs/>
          <w:sz w:val="22"/>
          <w:szCs w:val="22"/>
        </w:rPr>
      </w:pPr>
      <w:r>
        <w:rPr>
          <w:rFonts w:ascii="Arial Narrow" w:hAnsi="Arial Narrow"/>
          <w:bCs/>
          <w:sz w:val="22"/>
          <w:szCs w:val="22"/>
        </w:rPr>
        <w:t xml:space="preserve">a) </w:t>
      </w:r>
      <w:r w:rsidR="00092812">
        <w:rPr>
          <w:rFonts w:ascii="Arial Narrow" w:hAnsi="Arial Narrow"/>
          <w:bCs/>
          <w:sz w:val="22"/>
          <w:szCs w:val="22"/>
        </w:rPr>
        <w:t>písomnou dohodou,</w:t>
      </w:r>
    </w:p>
    <w:p w14:paraId="65E720F6" w14:textId="73DF3821" w:rsidR="00092812" w:rsidRDefault="00EB3DEF" w:rsidP="003C4A17">
      <w:pPr>
        <w:widowControl w:val="0"/>
        <w:shd w:val="clear" w:color="auto" w:fill="FFFFFF"/>
        <w:tabs>
          <w:tab w:val="clear" w:pos="2160"/>
          <w:tab w:val="clear" w:pos="2880"/>
          <w:tab w:val="clear" w:pos="4500"/>
          <w:tab w:val="left" w:pos="0"/>
        </w:tabs>
        <w:autoSpaceDE w:val="0"/>
        <w:autoSpaceDN w:val="0"/>
        <w:adjustRightInd w:val="0"/>
        <w:jc w:val="both"/>
        <w:rPr>
          <w:rFonts w:ascii="Arial Narrow" w:hAnsi="Arial Narrow"/>
          <w:bCs/>
          <w:sz w:val="22"/>
          <w:szCs w:val="22"/>
        </w:rPr>
      </w:pPr>
      <w:r>
        <w:rPr>
          <w:rFonts w:ascii="Arial Narrow" w:hAnsi="Arial Narrow"/>
          <w:bCs/>
          <w:sz w:val="22"/>
          <w:szCs w:val="22"/>
        </w:rPr>
        <w:t xml:space="preserve">b) </w:t>
      </w:r>
      <w:r w:rsidR="00092812">
        <w:rPr>
          <w:rFonts w:ascii="Arial Narrow" w:hAnsi="Arial Narrow"/>
          <w:bCs/>
          <w:sz w:val="22"/>
          <w:szCs w:val="22"/>
        </w:rPr>
        <w:t>písomným odstúpením,</w:t>
      </w:r>
    </w:p>
    <w:p w14:paraId="6EE87BEB" w14:textId="2C3B09D5" w:rsidR="00E94F2C" w:rsidRPr="00A93361" w:rsidRDefault="00EB3DEF" w:rsidP="003C4A17">
      <w:pPr>
        <w:widowControl w:val="0"/>
        <w:shd w:val="clear" w:color="auto" w:fill="FFFFFF"/>
        <w:tabs>
          <w:tab w:val="clear" w:pos="2160"/>
          <w:tab w:val="clear" w:pos="2880"/>
          <w:tab w:val="clear" w:pos="4500"/>
          <w:tab w:val="left" w:pos="0"/>
        </w:tabs>
        <w:autoSpaceDE w:val="0"/>
        <w:autoSpaceDN w:val="0"/>
        <w:adjustRightInd w:val="0"/>
        <w:jc w:val="both"/>
        <w:rPr>
          <w:rFonts w:ascii="Arial Narrow" w:hAnsi="Arial Narrow"/>
          <w:bCs/>
          <w:sz w:val="22"/>
          <w:szCs w:val="22"/>
        </w:rPr>
      </w:pPr>
      <w:r>
        <w:rPr>
          <w:rFonts w:ascii="Arial Narrow" w:hAnsi="Arial Narrow"/>
          <w:bCs/>
          <w:sz w:val="22"/>
          <w:szCs w:val="22"/>
        </w:rPr>
        <w:t xml:space="preserve">c) </w:t>
      </w:r>
      <w:r w:rsidR="00092812">
        <w:rPr>
          <w:rFonts w:ascii="Arial Narrow" w:hAnsi="Arial Narrow"/>
          <w:bCs/>
          <w:sz w:val="22"/>
          <w:szCs w:val="22"/>
        </w:rPr>
        <w:t>písomnou výpoveďou.</w:t>
      </w:r>
    </w:p>
    <w:p w14:paraId="67E6DE8E" w14:textId="6FF5068B" w:rsidR="00E94F2C" w:rsidRPr="002C7647" w:rsidRDefault="00E94F2C" w:rsidP="00511237">
      <w:pPr>
        <w:widowControl w:val="0"/>
        <w:numPr>
          <w:ilvl w:val="0"/>
          <w:numId w:val="99"/>
        </w:numPr>
        <w:shd w:val="clear" w:color="auto" w:fill="FFFFFF"/>
        <w:tabs>
          <w:tab w:val="clear" w:pos="360"/>
          <w:tab w:val="clear" w:pos="2160"/>
          <w:tab w:val="clear" w:pos="2880"/>
          <w:tab w:val="clear" w:pos="4500"/>
          <w:tab w:val="left" w:pos="0"/>
        </w:tabs>
        <w:autoSpaceDE w:val="0"/>
        <w:autoSpaceDN w:val="0"/>
        <w:adjustRightInd w:val="0"/>
        <w:ind w:left="0" w:hanging="284"/>
        <w:jc w:val="both"/>
        <w:rPr>
          <w:rFonts w:ascii="Arial Narrow" w:hAnsi="Arial Narrow"/>
          <w:sz w:val="22"/>
          <w:szCs w:val="22"/>
        </w:rPr>
      </w:pPr>
      <w:r w:rsidRPr="002C7647">
        <w:rPr>
          <w:rFonts w:ascii="Arial Narrow" w:hAnsi="Arial Narrow"/>
          <w:sz w:val="22"/>
          <w:szCs w:val="22"/>
        </w:rPr>
        <w:t xml:space="preserve">Kupujúci je oprávnený </w:t>
      </w:r>
      <w:r w:rsidR="00092812">
        <w:rPr>
          <w:rFonts w:ascii="Arial Narrow" w:hAnsi="Arial Narrow"/>
          <w:sz w:val="22"/>
          <w:szCs w:val="22"/>
        </w:rPr>
        <w:t xml:space="preserve">písomne </w:t>
      </w:r>
      <w:r w:rsidRPr="002C7647">
        <w:rPr>
          <w:rFonts w:ascii="Arial Narrow" w:hAnsi="Arial Narrow"/>
          <w:sz w:val="22"/>
          <w:szCs w:val="22"/>
        </w:rPr>
        <w:t xml:space="preserve">odstúpiť od tejto </w:t>
      </w:r>
      <w:r w:rsidR="00092812">
        <w:rPr>
          <w:rFonts w:ascii="Arial Narrow" w:hAnsi="Arial Narrow"/>
          <w:sz w:val="22"/>
          <w:szCs w:val="22"/>
        </w:rPr>
        <w:t>dohod</w:t>
      </w:r>
      <w:r w:rsidRPr="002C7647">
        <w:rPr>
          <w:rFonts w:ascii="Arial Narrow" w:hAnsi="Arial Narrow"/>
          <w:sz w:val="22"/>
          <w:szCs w:val="22"/>
        </w:rPr>
        <w:t xml:space="preserve">y alebo realizačnej zmluvy, okrem prípadov uvedených iných ustanoveniach tejto zmluvy alebo v realizačnej zmluve, aj ak </w:t>
      </w:r>
    </w:p>
    <w:p w14:paraId="1EF4D4EA" w14:textId="77777777" w:rsidR="00E94F2C" w:rsidRPr="002C7647" w:rsidRDefault="00E94F2C" w:rsidP="00511237">
      <w:pPr>
        <w:pStyle w:val="Odsekzoznamu"/>
        <w:numPr>
          <w:ilvl w:val="0"/>
          <w:numId w:val="100"/>
        </w:numPr>
        <w:tabs>
          <w:tab w:val="clear" w:pos="2160"/>
          <w:tab w:val="clear" w:pos="2880"/>
          <w:tab w:val="clear" w:pos="4500"/>
          <w:tab w:val="left" w:pos="0"/>
          <w:tab w:val="left" w:pos="432"/>
        </w:tabs>
        <w:ind w:hanging="720"/>
        <w:contextualSpacing/>
        <w:jc w:val="both"/>
        <w:rPr>
          <w:rFonts w:ascii="Arial Narrow" w:hAnsi="Arial Narrow"/>
          <w:sz w:val="22"/>
          <w:szCs w:val="22"/>
        </w:rPr>
      </w:pPr>
      <w:r w:rsidRPr="002C7647">
        <w:rPr>
          <w:rFonts w:ascii="Arial Narrow" w:hAnsi="Arial Narrow"/>
          <w:sz w:val="22"/>
          <w:szCs w:val="22"/>
        </w:rPr>
        <w:t>proti predávajúcemu začalo konkurzné konanie alebo reštrukturalizácia,</w:t>
      </w:r>
    </w:p>
    <w:p w14:paraId="3198DAFE" w14:textId="77777777" w:rsidR="00E94F2C" w:rsidRPr="002C7647" w:rsidRDefault="00E94F2C" w:rsidP="00511237">
      <w:pPr>
        <w:pStyle w:val="Odsekzoznamu"/>
        <w:numPr>
          <w:ilvl w:val="0"/>
          <w:numId w:val="100"/>
        </w:numPr>
        <w:tabs>
          <w:tab w:val="clear" w:pos="2160"/>
          <w:tab w:val="clear" w:pos="2880"/>
          <w:tab w:val="clear" w:pos="4500"/>
          <w:tab w:val="left" w:pos="0"/>
          <w:tab w:val="left" w:pos="432"/>
        </w:tabs>
        <w:ind w:hanging="720"/>
        <w:contextualSpacing/>
        <w:jc w:val="both"/>
        <w:rPr>
          <w:rFonts w:ascii="Arial Narrow" w:hAnsi="Arial Narrow"/>
          <w:sz w:val="22"/>
          <w:szCs w:val="22"/>
        </w:rPr>
      </w:pPr>
      <w:r w:rsidRPr="002C7647">
        <w:rPr>
          <w:rFonts w:ascii="Arial Narrow" w:hAnsi="Arial Narrow"/>
          <w:sz w:val="22"/>
          <w:szCs w:val="22"/>
        </w:rPr>
        <w:t xml:space="preserve">predávajúci vstúpil do likvidácie, </w:t>
      </w:r>
    </w:p>
    <w:p w14:paraId="50160EC6" w14:textId="77777777" w:rsidR="00882755" w:rsidRPr="00DC09EC" w:rsidRDefault="00882755" w:rsidP="00511237">
      <w:pPr>
        <w:pStyle w:val="Odsekzoznamu"/>
        <w:numPr>
          <w:ilvl w:val="0"/>
          <w:numId w:val="100"/>
        </w:numPr>
        <w:tabs>
          <w:tab w:val="clear" w:pos="2160"/>
          <w:tab w:val="clear" w:pos="2880"/>
          <w:tab w:val="clear" w:pos="4500"/>
          <w:tab w:val="left" w:pos="0"/>
          <w:tab w:val="left" w:pos="432"/>
        </w:tabs>
        <w:ind w:left="426" w:hanging="426"/>
        <w:contextualSpacing/>
        <w:jc w:val="both"/>
        <w:rPr>
          <w:rFonts w:ascii="Arial Narrow" w:hAnsi="Arial Narrow"/>
          <w:sz w:val="22"/>
          <w:szCs w:val="22"/>
        </w:rPr>
      </w:pPr>
      <w:r w:rsidRPr="00DC09EC">
        <w:rPr>
          <w:rFonts w:ascii="Arial Narrow" w:hAnsi="Arial Narrow"/>
          <w:sz w:val="22"/>
          <w:szCs w:val="22"/>
        </w:rPr>
        <w:t xml:space="preserve">v čase jej uzavretia existoval dôvod na vylúčenie </w:t>
      </w:r>
      <w:r w:rsidR="00E1294D">
        <w:rPr>
          <w:rFonts w:ascii="Arial Narrow" w:hAnsi="Arial Narrow"/>
          <w:sz w:val="22"/>
          <w:szCs w:val="22"/>
        </w:rPr>
        <w:t>p</w:t>
      </w:r>
      <w:r>
        <w:rPr>
          <w:rFonts w:ascii="Arial Narrow" w:hAnsi="Arial Narrow"/>
          <w:sz w:val="22"/>
          <w:szCs w:val="22"/>
        </w:rPr>
        <w:t>redávajúceho</w:t>
      </w:r>
      <w:r w:rsidRPr="00DC09EC">
        <w:rPr>
          <w:rFonts w:ascii="Arial Narrow" w:hAnsi="Arial Narrow"/>
          <w:sz w:val="22"/>
          <w:szCs w:val="22"/>
        </w:rPr>
        <w:t xml:space="preserve"> pre nesplnené podmienky podľa § 32  ods. 1 písm. a) zákona 343/2015 Z.</w:t>
      </w:r>
      <w:r>
        <w:rPr>
          <w:rFonts w:ascii="Arial Narrow" w:hAnsi="Arial Narrow"/>
          <w:sz w:val="22"/>
          <w:szCs w:val="22"/>
        </w:rPr>
        <w:t xml:space="preserve"> </w:t>
      </w:r>
      <w:r w:rsidRPr="00DC09EC">
        <w:rPr>
          <w:rFonts w:ascii="Arial Narrow" w:hAnsi="Arial Narrow"/>
          <w:sz w:val="22"/>
          <w:szCs w:val="22"/>
        </w:rPr>
        <w:t>z.</w:t>
      </w:r>
    </w:p>
    <w:p w14:paraId="7941AD39" w14:textId="77777777" w:rsidR="00882755" w:rsidRDefault="00882755" w:rsidP="00511237">
      <w:pPr>
        <w:pStyle w:val="Odsekzoznamu"/>
        <w:numPr>
          <w:ilvl w:val="0"/>
          <w:numId w:val="100"/>
        </w:numPr>
        <w:tabs>
          <w:tab w:val="clear" w:pos="2160"/>
          <w:tab w:val="clear" w:pos="2880"/>
          <w:tab w:val="clear" w:pos="4500"/>
          <w:tab w:val="left" w:pos="0"/>
          <w:tab w:val="left" w:pos="432"/>
        </w:tabs>
        <w:ind w:left="426" w:hanging="426"/>
        <w:contextualSpacing/>
        <w:jc w:val="both"/>
        <w:rPr>
          <w:rFonts w:ascii="Arial Narrow" w:hAnsi="Arial Narrow"/>
          <w:sz w:val="22"/>
          <w:szCs w:val="22"/>
        </w:rPr>
      </w:pPr>
      <w:r w:rsidRPr="009416FF">
        <w:rPr>
          <w:rFonts w:ascii="Arial Narrow" w:hAnsi="Arial Narrow"/>
          <w:sz w:val="22"/>
          <w:szCs w:val="22"/>
        </w:rPr>
        <w:t xml:space="preserve">táto nemala byť uzavretá s </w:t>
      </w:r>
      <w:r w:rsidR="00E1294D">
        <w:rPr>
          <w:rFonts w:ascii="Arial Narrow" w:hAnsi="Arial Narrow"/>
          <w:sz w:val="22"/>
          <w:szCs w:val="22"/>
        </w:rPr>
        <w:t>p</w:t>
      </w:r>
      <w:r w:rsidRPr="009416FF">
        <w:rPr>
          <w:rFonts w:ascii="Arial Narrow" w:hAnsi="Arial Narrow"/>
          <w:sz w:val="22"/>
          <w:szCs w:val="22"/>
        </w:rPr>
        <w:t>redávajúcim v súvislosti so závažným porušením povinnosti vyplývajúcej z právne záväzného aktu Európskej únie,</w:t>
      </w:r>
      <w:r w:rsidRPr="009416FF">
        <w:rPr>
          <w:rStyle w:val="apple-converted-space"/>
          <w:rFonts w:ascii="Arial Narrow" w:hAnsi="Arial Narrow"/>
          <w:sz w:val="22"/>
          <w:szCs w:val="22"/>
        </w:rPr>
        <w:t> </w:t>
      </w:r>
      <w:r w:rsidRPr="009416FF">
        <w:rPr>
          <w:rFonts w:ascii="Arial Narrow" w:hAnsi="Arial Narrow"/>
          <w:sz w:val="22"/>
          <w:szCs w:val="22"/>
        </w:rPr>
        <w:t>o ktorom rozhodol Súdny dvor Európskej únie v súlade so Zmluvou o fungovaní Európskej únie.</w:t>
      </w:r>
    </w:p>
    <w:p w14:paraId="679F681A" w14:textId="77777777" w:rsidR="00882755" w:rsidRDefault="00E1294D" w:rsidP="00511237">
      <w:pPr>
        <w:pStyle w:val="Odsekzoznamu"/>
        <w:numPr>
          <w:ilvl w:val="0"/>
          <w:numId w:val="100"/>
        </w:numPr>
        <w:tabs>
          <w:tab w:val="clear" w:pos="2160"/>
          <w:tab w:val="clear" w:pos="2880"/>
          <w:tab w:val="clear" w:pos="4500"/>
          <w:tab w:val="left" w:pos="0"/>
          <w:tab w:val="left" w:pos="432"/>
        </w:tabs>
        <w:ind w:left="426" w:hanging="426"/>
        <w:contextualSpacing/>
        <w:jc w:val="both"/>
        <w:rPr>
          <w:rFonts w:ascii="Arial Narrow" w:hAnsi="Arial Narrow"/>
          <w:sz w:val="22"/>
          <w:szCs w:val="22"/>
        </w:rPr>
      </w:pPr>
      <w:r>
        <w:rPr>
          <w:rFonts w:ascii="Arial Narrow" w:hAnsi="Arial Narrow"/>
          <w:sz w:val="22"/>
          <w:szCs w:val="22"/>
        </w:rPr>
        <w:t>p</w:t>
      </w:r>
      <w:r w:rsidR="00882755">
        <w:rPr>
          <w:rFonts w:ascii="Arial Narrow" w:hAnsi="Arial Narrow"/>
          <w:sz w:val="22"/>
          <w:szCs w:val="22"/>
        </w:rPr>
        <w:t xml:space="preserve">redávajúci </w:t>
      </w:r>
      <w:r w:rsidR="00882755" w:rsidRPr="007461E7">
        <w:rPr>
          <w:rFonts w:ascii="Arial Narrow" w:hAnsi="Arial Narrow"/>
          <w:sz w:val="22"/>
          <w:szCs w:val="22"/>
        </w:rPr>
        <w:t xml:space="preserve">nebol v čase </w:t>
      </w:r>
      <w:r w:rsidR="00882755">
        <w:rPr>
          <w:rFonts w:ascii="Arial Narrow" w:hAnsi="Arial Narrow"/>
          <w:sz w:val="22"/>
          <w:szCs w:val="22"/>
        </w:rPr>
        <w:t>v jej uzatvorenia</w:t>
      </w:r>
      <w:r w:rsidR="00882755" w:rsidRPr="007461E7">
        <w:rPr>
          <w:rFonts w:ascii="Arial Narrow" w:hAnsi="Arial Narrow"/>
          <w:sz w:val="22"/>
          <w:szCs w:val="22"/>
        </w:rPr>
        <w:t xml:space="preserve"> zapísaný v registri partnerov verejného sektora alebo ak bol vymazaný z registra partnerov verejného sektora.</w:t>
      </w:r>
    </w:p>
    <w:p w14:paraId="6969AC26" w14:textId="2608FE5B" w:rsidR="00882755" w:rsidRDefault="00882755" w:rsidP="007122F3">
      <w:pPr>
        <w:pStyle w:val="Odsekzoznamu"/>
        <w:numPr>
          <w:ilvl w:val="0"/>
          <w:numId w:val="100"/>
        </w:numPr>
        <w:tabs>
          <w:tab w:val="clear" w:pos="2160"/>
          <w:tab w:val="clear" w:pos="2880"/>
          <w:tab w:val="clear" w:pos="4500"/>
          <w:tab w:val="left" w:pos="0"/>
          <w:tab w:val="left" w:pos="432"/>
        </w:tabs>
        <w:ind w:left="426" w:hanging="426"/>
        <w:contextualSpacing/>
        <w:jc w:val="both"/>
        <w:rPr>
          <w:rFonts w:ascii="Arial Narrow" w:hAnsi="Arial Narrow"/>
          <w:sz w:val="22"/>
          <w:szCs w:val="22"/>
        </w:rPr>
      </w:pPr>
      <w:r w:rsidRPr="002C7647">
        <w:rPr>
          <w:rFonts w:ascii="Arial Narrow" w:hAnsi="Arial Narrow"/>
          <w:sz w:val="22"/>
          <w:szCs w:val="22"/>
        </w:rPr>
        <w:t xml:space="preserve">predávajúci koná v rozpore s touto </w:t>
      </w:r>
      <w:r w:rsidR="00092812">
        <w:rPr>
          <w:rFonts w:ascii="Arial Narrow" w:hAnsi="Arial Narrow"/>
          <w:sz w:val="22"/>
          <w:szCs w:val="22"/>
        </w:rPr>
        <w:t>dohodo</w:t>
      </w:r>
      <w:r w:rsidRPr="002C7647">
        <w:rPr>
          <w:rFonts w:ascii="Arial Narrow" w:hAnsi="Arial Narrow"/>
          <w:sz w:val="22"/>
          <w:szCs w:val="22"/>
        </w:rPr>
        <w:t>u, realizačnou zmluvou alebo všeobecne záväznými právnymi predpismi</w:t>
      </w:r>
      <w:r w:rsidR="00092812">
        <w:rPr>
          <w:rFonts w:ascii="Arial Narrow" w:hAnsi="Arial Narrow"/>
          <w:sz w:val="22"/>
          <w:szCs w:val="22"/>
        </w:rPr>
        <w:t xml:space="preserve"> platnými na území SR</w:t>
      </w:r>
      <w:r w:rsidRPr="002C7647">
        <w:rPr>
          <w:rFonts w:ascii="Arial Narrow" w:hAnsi="Arial Narrow"/>
          <w:sz w:val="22"/>
          <w:szCs w:val="22"/>
        </w:rPr>
        <w:t xml:space="preserve"> a na písomnú výzvu kupujúceho toto konanie a jeho následky v určenej  primeranej lehote neodstráni.</w:t>
      </w:r>
    </w:p>
    <w:p w14:paraId="09DC8229" w14:textId="47FCA2D8" w:rsidR="00EB3DEF" w:rsidRPr="00EB3DEF" w:rsidRDefault="00EB3DEF" w:rsidP="00EB3DEF">
      <w:pPr>
        <w:pStyle w:val="Odsekzoznamu"/>
        <w:numPr>
          <w:ilvl w:val="0"/>
          <w:numId w:val="99"/>
        </w:numPr>
        <w:tabs>
          <w:tab w:val="clear" w:pos="2160"/>
          <w:tab w:val="clear" w:pos="2880"/>
          <w:tab w:val="clear" w:pos="4500"/>
          <w:tab w:val="left" w:pos="0"/>
          <w:tab w:val="left" w:pos="432"/>
        </w:tabs>
        <w:contextualSpacing/>
        <w:jc w:val="both"/>
        <w:rPr>
          <w:rFonts w:ascii="Arial Narrow" w:hAnsi="Arial Narrow"/>
          <w:sz w:val="22"/>
          <w:szCs w:val="22"/>
        </w:rPr>
      </w:pPr>
      <w:r w:rsidRPr="00EB3DEF">
        <w:rPr>
          <w:rFonts w:ascii="Arial Narrow" w:hAnsi="Arial Narrow"/>
          <w:sz w:val="22"/>
          <w:szCs w:val="22"/>
        </w:rPr>
        <w:t>Predávajúci je oprávnený písomne odstúpiť od tejto dohody, ak:</w:t>
      </w:r>
    </w:p>
    <w:p w14:paraId="3A592AC0" w14:textId="16168CBD" w:rsidR="00EB3DEF" w:rsidRPr="00EB3DEF" w:rsidRDefault="00EB3DEF" w:rsidP="00EB3DEF">
      <w:pPr>
        <w:pStyle w:val="Odsekzoznamu"/>
        <w:numPr>
          <w:ilvl w:val="1"/>
          <w:numId w:val="69"/>
        </w:numPr>
        <w:tabs>
          <w:tab w:val="clear" w:pos="2160"/>
          <w:tab w:val="clear" w:pos="2880"/>
          <w:tab w:val="clear" w:pos="4500"/>
          <w:tab w:val="left" w:pos="0"/>
          <w:tab w:val="left" w:pos="432"/>
        </w:tabs>
        <w:contextualSpacing/>
        <w:jc w:val="both"/>
        <w:rPr>
          <w:rFonts w:ascii="Arial Narrow" w:hAnsi="Arial Narrow"/>
          <w:sz w:val="22"/>
          <w:szCs w:val="22"/>
        </w:rPr>
      </w:pPr>
      <w:r w:rsidRPr="00EB3DEF">
        <w:rPr>
          <w:rFonts w:ascii="Arial Narrow" w:hAnsi="Arial Narrow"/>
          <w:sz w:val="22"/>
          <w:szCs w:val="22"/>
        </w:rPr>
        <w:t>kupujúci neuhradí faktúru za predmet dohody ani šesťdesiat (60) dní po lehote jej splatnosti</w:t>
      </w:r>
      <w:r w:rsidR="009C0AC4">
        <w:rPr>
          <w:rFonts w:ascii="Arial Narrow" w:hAnsi="Arial Narrow"/>
          <w:sz w:val="22"/>
          <w:szCs w:val="22"/>
        </w:rPr>
        <w:t xml:space="preserve"> v súlade s čl. IX. ods. 11 tejto dohody</w:t>
      </w:r>
      <w:r w:rsidRPr="00EB3DEF">
        <w:rPr>
          <w:rFonts w:ascii="Arial Narrow" w:hAnsi="Arial Narrow"/>
          <w:sz w:val="22"/>
          <w:szCs w:val="22"/>
        </w:rPr>
        <w:t>,</w:t>
      </w:r>
    </w:p>
    <w:p w14:paraId="15FE0D91" w14:textId="4212A646" w:rsidR="00E94F2C" w:rsidRPr="002C7647" w:rsidRDefault="00E94F2C" w:rsidP="00511237">
      <w:pPr>
        <w:widowControl w:val="0"/>
        <w:numPr>
          <w:ilvl w:val="0"/>
          <w:numId w:val="99"/>
        </w:numPr>
        <w:shd w:val="clear" w:color="auto" w:fill="FFFFFF"/>
        <w:tabs>
          <w:tab w:val="clear" w:pos="360"/>
          <w:tab w:val="clear" w:pos="2160"/>
          <w:tab w:val="clear" w:pos="2880"/>
          <w:tab w:val="clear" w:pos="4500"/>
          <w:tab w:val="left" w:pos="0"/>
        </w:tabs>
        <w:autoSpaceDE w:val="0"/>
        <w:autoSpaceDN w:val="0"/>
        <w:adjustRightInd w:val="0"/>
        <w:ind w:left="0" w:hanging="284"/>
        <w:jc w:val="both"/>
        <w:rPr>
          <w:rFonts w:ascii="Arial Narrow" w:hAnsi="Arial Narrow"/>
          <w:sz w:val="22"/>
          <w:szCs w:val="22"/>
        </w:rPr>
      </w:pPr>
      <w:r w:rsidRPr="002C7647">
        <w:rPr>
          <w:rFonts w:ascii="Arial Narrow" w:hAnsi="Arial Narrow"/>
          <w:sz w:val="22"/>
          <w:szCs w:val="22"/>
        </w:rPr>
        <w:t xml:space="preserve">Odstúpenie od </w:t>
      </w:r>
      <w:r w:rsidR="00092812">
        <w:rPr>
          <w:rFonts w:ascii="Arial Narrow" w:hAnsi="Arial Narrow"/>
          <w:sz w:val="22"/>
          <w:szCs w:val="22"/>
        </w:rPr>
        <w:t>dohod</w:t>
      </w:r>
      <w:r w:rsidRPr="002C7647">
        <w:rPr>
          <w:rFonts w:ascii="Arial Narrow" w:hAnsi="Arial Narrow"/>
          <w:sz w:val="22"/>
          <w:szCs w:val="22"/>
        </w:rPr>
        <w:t xml:space="preserve">y alebo realizačnej zmluvy musí mať písomnú formu, musí sa v ňom uviesť dôvod odstúpenia  a  musí  byť  doručené druhej zmluvnej strane. Účinky odstúpenia nastanú dňom, keď prejav vôle o odstúpení bude doručený druhej zmluvnej strane. </w:t>
      </w:r>
    </w:p>
    <w:p w14:paraId="4E5B2C65" w14:textId="259D356B" w:rsidR="00EB3EFA" w:rsidRPr="00DC6CC8" w:rsidRDefault="00E94F2C" w:rsidP="00511237">
      <w:pPr>
        <w:widowControl w:val="0"/>
        <w:numPr>
          <w:ilvl w:val="0"/>
          <w:numId w:val="99"/>
        </w:numPr>
        <w:shd w:val="clear" w:color="auto" w:fill="FFFFFF"/>
        <w:tabs>
          <w:tab w:val="clear" w:pos="360"/>
          <w:tab w:val="clear" w:pos="2160"/>
          <w:tab w:val="clear" w:pos="2880"/>
          <w:tab w:val="clear" w:pos="4500"/>
          <w:tab w:val="left" w:pos="0"/>
        </w:tabs>
        <w:autoSpaceDE w:val="0"/>
        <w:autoSpaceDN w:val="0"/>
        <w:adjustRightInd w:val="0"/>
        <w:ind w:left="0" w:hanging="284"/>
        <w:jc w:val="both"/>
        <w:rPr>
          <w:rFonts w:ascii="Arial Narrow" w:hAnsi="Arial Narrow"/>
          <w:bCs/>
          <w:i/>
          <w:color w:val="FF0000"/>
          <w:sz w:val="22"/>
          <w:szCs w:val="22"/>
        </w:rPr>
      </w:pPr>
      <w:r w:rsidRPr="002C7647">
        <w:rPr>
          <w:rFonts w:ascii="Arial Narrow" w:hAnsi="Arial Narrow"/>
          <w:sz w:val="22"/>
          <w:szCs w:val="22"/>
        </w:rPr>
        <w:t xml:space="preserve">Túto </w:t>
      </w:r>
      <w:r w:rsidR="00092812">
        <w:rPr>
          <w:rFonts w:ascii="Arial Narrow" w:hAnsi="Arial Narrow"/>
          <w:sz w:val="22"/>
          <w:szCs w:val="22"/>
        </w:rPr>
        <w:t>dohod</w:t>
      </w:r>
      <w:r w:rsidRPr="002C7647">
        <w:rPr>
          <w:rFonts w:ascii="Arial Narrow" w:hAnsi="Arial Narrow"/>
          <w:sz w:val="22"/>
          <w:szCs w:val="22"/>
        </w:rPr>
        <w:t xml:space="preserve">u môže </w:t>
      </w:r>
      <w:r w:rsidR="00092812">
        <w:rPr>
          <w:rFonts w:ascii="Arial Narrow" w:hAnsi="Arial Narrow"/>
          <w:sz w:val="22"/>
          <w:szCs w:val="22"/>
        </w:rPr>
        <w:t xml:space="preserve">kupujúci </w:t>
      </w:r>
      <w:r w:rsidRPr="002C7647">
        <w:rPr>
          <w:rFonts w:ascii="Arial Narrow" w:hAnsi="Arial Narrow"/>
          <w:sz w:val="22"/>
          <w:szCs w:val="22"/>
        </w:rPr>
        <w:t xml:space="preserve">písomne vypovedať </w:t>
      </w:r>
      <w:r w:rsidR="00EB3DEF">
        <w:rPr>
          <w:rFonts w:ascii="Arial Narrow" w:hAnsi="Arial Narrow"/>
          <w:sz w:val="22"/>
          <w:szCs w:val="22"/>
        </w:rPr>
        <w:t xml:space="preserve">aj </w:t>
      </w:r>
      <w:r w:rsidRPr="002C7647">
        <w:rPr>
          <w:rFonts w:ascii="Arial Narrow" w:hAnsi="Arial Narrow"/>
          <w:sz w:val="22"/>
          <w:szCs w:val="22"/>
        </w:rPr>
        <w:t>bez udania dôvodu s</w:t>
      </w:r>
      <w:r>
        <w:rPr>
          <w:rFonts w:ascii="Arial Narrow" w:hAnsi="Arial Narrow"/>
          <w:sz w:val="22"/>
          <w:szCs w:val="22"/>
        </w:rPr>
        <w:t xml:space="preserve"> dvojmesačnou </w:t>
      </w:r>
      <w:r w:rsidR="00092812">
        <w:rPr>
          <w:rFonts w:ascii="Arial Narrow" w:hAnsi="Arial Narrow"/>
          <w:sz w:val="22"/>
          <w:szCs w:val="22"/>
        </w:rPr>
        <w:t xml:space="preserve">(2) </w:t>
      </w:r>
      <w:r w:rsidRPr="002C7647">
        <w:rPr>
          <w:rFonts w:ascii="Arial Narrow" w:hAnsi="Arial Narrow"/>
          <w:sz w:val="22"/>
          <w:szCs w:val="22"/>
        </w:rPr>
        <w:t xml:space="preserve">výpovednou lehotou. Výpovedná lehota začína plynúť prvým dňom mesiaca nasledujúceho po mesiaci, v ktorom bola písomná výpoveď doručená </w:t>
      </w:r>
      <w:r w:rsidR="00092812">
        <w:rPr>
          <w:rFonts w:ascii="Arial Narrow" w:hAnsi="Arial Narrow"/>
          <w:sz w:val="22"/>
          <w:szCs w:val="22"/>
        </w:rPr>
        <w:t>predávajúcemu.</w:t>
      </w:r>
    </w:p>
    <w:p w14:paraId="1AC30BCA" w14:textId="77777777" w:rsidR="00EB3EFA" w:rsidRDefault="00EB3EFA">
      <w:pPr>
        <w:keepNext/>
        <w:keepLines/>
        <w:shd w:val="clear" w:color="auto" w:fill="FFFFFF"/>
        <w:ind w:right="108"/>
        <w:jc w:val="center"/>
        <w:rPr>
          <w:rFonts w:ascii="Arial Narrow" w:hAnsi="Arial Narrow"/>
          <w:b/>
          <w:bCs/>
          <w:sz w:val="22"/>
          <w:szCs w:val="22"/>
        </w:rPr>
      </w:pPr>
    </w:p>
    <w:p w14:paraId="47A809D7" w14:textId="77777777" w:rsidR="00EB3EFA" w:rsidRDefault="00E809F0">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Článok XXIII</w:t>
      </w:r>
    </w:p>
    <w:p w14:paraId="148E658F" w14:textId="77777777" w:rsidR="002B227D" w:rsidRDefault="002B227D" w:rsidP="002B227D">
      <w:pPr>
        <w:keepNext/>
        <w:keepLines/>
        <w:shd w:val="clear" w:color="auto" w:fill="FFFFFF"/>
        <w:ind w:right="108"/>
        <w:jc w:val="center"/>
        <w:rPr>
          <w:rFonts w:ascii="Arial Narrow" w:hAnsi="Arial Narrow"/>
          <w:b/>
          <w:bCs/>
          <w:sz w:val="22"/>
          <w:szCs w:val="22"/>
        </w:rPr>
      </w:pPr>
      <w:r>
        <w:rPr>
          <w:rFonts w:ascii="Arial Narrow" w:hAnsi="Arial Narrow"/>
          <w:b/>
          <w:bCs/>
          <w:sz w:val="22"/>
          <w:szCs w:val="22"/>
        </w:rPr>
        <w:t>Záverečné ustanovenia</w:t>
      </w:r>
    </w:p>
    <w:p w14:paraId="35DADA5E" w14:textId="77777777" w:rsidR="002B227D" w:rsidRDefault="002B227D" w:rsidP="002B227D">
      <w:pPr>
        <w:keepNext/>
        <w:keepLines/>
        <w:shd w:val="clear" w:color="auto" w:fill="FFFFFF"/>
        <w:ind w:right="108"/>
        <w:jc w:val="center"/>
        <w:rPr>
          <w:rFonts w:ascii="Arial Narrow" w:hAnsi="Arial Narrow"/>
          <w:b/>
          <w:bCs/>
          <w:sz w:val="22"/>
          <w:szCs w:val="22"/>
        </w:rPr>
      </w:pPr>
    </w:p>
    <w:p w14:paraId="27F82390" w14:textId="1B17097D" w:rsidR="002B227D" w:rsidRDefault="002B227D" w:rsidP="0034592B">
      <w:pPr>
        <w:widowControl w:val="0"/>
        <w:numPr>
          <w:ilvl w:val="0"/>
          <w:numId w:val="8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Táto </w:t>
      </w:r>
      <w:r w:rsidR="003C4A17">
        <w:rPr>
          <w:rFonts w:ascii="Arial Narrow" w:hAnsi="Arial Narrow"/>
          <w:spacing w:val="-4"/>
          <w:sz w:val="22"/>
          <w:szCs w:val="22"/>
        </w:rPr>
        <w:t>dohod</w:t>
      </w:r>
      <w:r>
        <w:rPr>
          <w:rFonts w:ascii="Arial Narrow" w:hAnsi="Arial Narrow"/>
          <w:spacing w:val="-4"/>
          <w:sz w:val="22"/>
          <w:szCs w:val="22"/>
        </w:rPr>
        <w:t>a nadobúda platnosť  dňom jej podpisu obidvoma zmluvnými stranami a účinnosť dňom nasledujúcim po dni jej zverejnenia v Centrálnom registri zmlúv podľa osobitného zákona. Zmluvu zverejní kupujúci.</w:t>
      </w:r>
    </w:p>
    <w:p w14:paraId="757915DD" w14:textId="5DD3BC0D" w:rsidR="002B227D" w:rsidRDefault="002B227D" w:rsidP="0034592B">
      <w:pPr>
        <w:widowControl w:val="0"/>
        <w:numPr>
          <w:ilvl w:val="0"/>
          <w:numId w:val="8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Vzájomné vzťahy zmluvných strán, vrátane dohody o právomoci všeobecných súdov Slovenskej republiky podľa        čl. XVII. tejto zmluvy, sa riadia</w:t>
      </w:r>
      <w:r w:rsidR="003C4A17">
        <w:rPr>
          <w:rFonts w:ascii="Arial Narrow" w:hAnsi="Arial Narrow"/>
          <w:spacing w:val="-4"/>
          <w:sz w:val="22"/>
          <w:szCs w:val="22"/>
        </w:rPr>
        <w:t xml:space="preserve"> Obchodným zákonníkom a ostatnými všeobecne záväznými právnymi predpismi platnými na území </w:t>
      </w:r>
      <w:r>
        <w:rPr>
          <w:rFonts w:ascii="Arial Narrow" w:hAnsi="Arial Narrow"/>
          <w:spacing w:val="-4"/>
          <w:sz w:val="22"/>
          <w:szCs w:val="22"/>
        </w:rPr>
        <w:t xml:space="preserve"> Slovenskej republiky. </w:t>
      </w:r>
    </w:p>
    <w:p w14:paraId="4148B539" w14:textId="5F703D22" w:rsidR="002B227D" w:rsidRDefault="002B227D" w:rsidP="0034592B">
      <w:pPr>
        <w:widowControl w:val="0"/>
        <w:numPr>
          <w:ilvl w:val="0"/>
          <w:numId w:val="8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Práva a povinnosti zmluvných strán, ktoré nie sú výslovne upravené v tejto </w:t>
      </w:r>
      <w:r w:rsidR="00EB3DEF">
        <w:rPr>
          <w:rFonts w:ascii="Arial Narrow" w:hAnsi="Arial Narrow"/>
          <w:spacing w:val="-4"/>
          <w:sz w:val="22"/>
          <w:szCs w:val="22"/>
        </w:rPr>
        <w:t>dohod</w:t>
      </w:r>
      <w:r>
        <w:rPr>
          <w:rFonts w:ascii="Arial Narrow" w:hAnsi="Arial Narrow"/>
          <w:spacing w:val="-4"/>
          <w:sz w:val="22"/>
          <w:szCs w:val="22"/>
        </w:rPr>
        <w:t xml:space="preserve">e, sa riadia príslušnými ustanoveniami Obchodného zákonníka a iných všeobecne záväzných právnych predpisov platných </w:t>
      </w:r>
      <w:r w:rsidR="00EB3DEF">
        <w:rPr>
          <w:rFonts w:ascii="Arial Narrow" w:hAnsi="Arial Narrow"/>
          <w:spacing w:val="-4"/>
          <w:sz w:val="22"/>
          <w:szCs w:val="22"/>
        </w:rPr>
        <w:t>na území</w:t>
      </w:r>
      <w:r>
        <w:rPr>
          <w:rFonts w:ascii="Arial Narrow" w:hAnsi="Arial Narrow"/>
          <w:spacing w:val="-4"/>
          <w:sz w:val="22"/>
          <w:szCs w:val="22"/>
        </w:rPr>
        <w:t> Slovenskej republik</w:t>
      </w:r>
      <w:r w:rsidR="00EB3DEF">
        <w:rPr>
          <w:rFonts w:ascii="Arial Narrow" w:hAnsi="Arial Narrow"/>
          <w:spacing w:val="-4"/>
          <w:sz w:val="22"/>
          <w:szCs w:val="22"/>
        </w:rPr>
        <w:t>y</w:t>
      </w:r>
      <w:r>
        <w:rPr>
          <w:rFonts w:ascii="Arial Narrow" w:hAnsi="Arial Narrow"/>
          <w:spacing w:val="-4"/>
          <w:sz w:val="22"/>
          <w:szCs w:val="22"/>
        </w:rPr>
        <w:t xml:space="preserve">. </w:t>
      </w:r>
    </w:p>
    <w:p w14:paraId="1D5D21F4" w14:textId="6D48AEF5" w:rsidR="002B227D" w:rsidRDefault="002B227D" w:rsidP="0034592B">
      <w:pPr>
        <w:widowControl w:val="0"/>
        <w:numPr>
          <w:ilvl w:val="0"/>
          <w:numId w:val="8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Všetky zmeny a doplnky tejto </w:t>
      </w:r>
      <w:r w:rsidR="00EB3DEF">
        <w:rPr>
          <w:rFonts w:ascii="Arial Narrow" w:hAnsi="Arial Narrow"/>
          <w:spacing w:val="-4"/>
          <w:sz w:val="22"/>
          <w:szCs w:val="22"/>
        </w:rPr>
        <w:t>dohod</w:t>
      </w:r>
      <w:r>
        <w:rPr>
          <w:rFonts w:ascii="Arial Narrow" w:hAnsi="Arial Narrow"/>
          <w:spacing w:val="-4"/>
          <w:sz w:val="22"/>
          <w:szCs w:val="22"/>
        </w:rPr>
        <w:t>y musia byť uskutočnené len formou očíslovaných</w:t>
      </w:r>
      <w:r w:rsidR="00EB3DEF">
        <w:rPr>
          <w:rFonts w:ascii="Arial Narrow" w:hAnsi="Arial Narrow"/>
          <w:spacing w:val="-4"/>
          <w:sz w:val="22"/>
          <w:szCs w:val="22"/>
        </w:rPr>
        <w:t>,</w:t>
      </w:r>
      <w:r>
        <w:rPr>
          <w:rFonts w:ascii="Arial Narrow" w:hAnsi="Arial Narrow"/>
          <w:spacing w:val="-4"/>
          <w:sz w:val="22"/>
          <w:szCs w:val="22"/>
        </w:rPr>
        <w:t xml:space="preserve"> písomných dodatkov a musia byť podpísané obidvoma zmluvnými stranami. Takto podpísané dodatky sa stávajú neoddeliteľnou súčasťou tejto </w:t>
      </w:r>
      <w:r w:rsidR="00EB3DEF">
        <w:rPr>
          <w:rFonts w:ascii="Arial Narrow" w:hAnsi="Arial Narrow"/>
          <w:spacing w:val="-4"/>
          <w:sz w:val="22"/>
          <w:szCs w:val="22"/>
        </w:rPr>
        <w:t>dohod</w:t>
      </w:r>
      <w:r>
        <w:rPr>
          <w:rFonts w:ascii="Arial Narrow" w:hAnsi="Arial Narrow"/>
          <w:spacing w:val="-4"/>
          <w:sz w:val="22"/>
          <w:szCs w:val="22"/>
        </w:rPr>
        <w:t>y.</w:t>
      </w:r>
    </w:p>
    <w:p w14:paraId="18EC43BE" w14:textId="186CDA54" w:rsidR="002B227D" w:rsidRDefault="002B227D" w:rsidP="0034592B">
      <w:pPr>
        <w:widowControl w:val="0"/>
        <w:numPr>
          <w:ilvl w:val="0"/>
          <w:numId w:val="88"/>
        </w:numPr>
        <w:shd w:val="clear" w:color="auto" w:fill="FFFFFF"/>
        <w:tabs>
          <w:tab w:val="clear" w:pos="2160"/>
          <w:tab w:val="clear" w:pos="2880"/>
          <w:tab w:val="clear" w:pos="4500"/>
        </w:tabs>
        <w:autoSpaceDE w:val="0"/>
        <w:autoSpaceDN w:val="0"/>
        <w:adjustRightInd w:val="0"/>
        <w:ind w:left="0"/>
        <w:jc w:val="both"/>
        <w:rPr>
          <w:rFonts w:ascii="Arial Narrow" w:hAnsi="Arial Narrow"/>
          <w:b/>
          <w:bCs/>
          <w:sz w:val="22"/>
          <w:szCs w:val="22"/>
        </w:rPr>
      </w:pPr>
      <w:r>
        <w:rPr>
          <w:rFonts w:ascii="Arial Narrow" w:hAnsi="Arial Narrow"/>
          <w:spacing w:val="-4"/>
          <w:sz w:val="22"/>
          <w:szCs w:val="22"/>
        </w:rPr>
        <w:t xml:space="preserve">Táto </w:t>
      </w:r>
      <w:r w:rsidR="00EB3DEF">
        <w:rPr>
          <w:rFonts w:ascii="Arial Narrow" w:hAnsi="Arial Narrow"/>
          <w:spacing w:val="-4"/>
          <w:sz w:val="22"/>
          <w:szCs w:val="22"/>
        </w:rPr>
        <w:t>dohod</w:t>
      </w:r>
      <w:r>
        <w:rPr>
          <w:rFonts w:ascii="Arial Narrow" w:hAnsi="Arial Narrow"/>
          <w:spacing w:val="-4"/>
          <w:sz w:val="22"/>
          <w:szCs w:val="22"/>
        </w:rPr>
        <w:t xml:space="preserve">a je vyhotovená v šiestich (6)  rovnopisoch s platnosťou originálu, pričom každá zmluvná  strana obdrží tri </w:t>
      </w:r>
      <w:r w:rsidRPr="00DE0B5B">
        <w:rPr>
          <w:rFonts w:ascii="Arial Narrow" w:hAnsi="Arial Narrow"/>
          <w:spacing w:val="-4"/>
          <w:sz w:val="22"/>
          <w:szCs w:val="22"/>
        </w:rPr>
        <w:t>(3)</w:t>
      </w:r>
      <w:r>
        <w:rPr>
          <w:rFonts w:ascii="Arial Narrow" w:hAnsi="Arial Narrow"/>
          <w:spacing w:val="-4"/>
          <w:sz w:val="22"/>
          <w:szCs w:val="22"/>
        </w:rPr>
        <w:t xml:space="preserve"> rovnopisy.</w:t>
      </w:r>
    </w:p>
    <w:p w14:paraId="3AEF890B" w14:textId="23007C98" w:rsidR="002B227D" w:rsidRDefault="002B227D" w:rsidP="0034592B">
      <w:pPr>
        <w:widowControl w:val="0"/>
        <w:numPr>
          <w:ilvl w:val="0"/>
          <w:numId w:val="8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Prílohami, ktoré sú neoddeliteľnou súčasťou tejto </w:t>
      </w:r>
      <w:r w:rsidR="00EB3DEF">
        <w:rPr>
          <w:rFonts w:ascii="Arial Narrow" w:hAnsi="Arial Narrow"/>
          <w:spacing w:val="-4"/>
          <w:sz w:val="22"/>
          <w:szCs w:val="22"/>
        </w:rPr>
        <w:t>dohod</w:t>
      </w:r>
      <w:r>
        <w:rPr>
          <w:rFonts w:ascii="Arial Narrow" w:hAnsi="Arial Narrow"/>
          <w:spacing w:val="-4"/>
          <w:sz w:val="22"/>
          <w:szCs w:val="22"/>
        </w:rPr>
        <w:t>y, sú</w:t>
      </w:r>
    </w:p>
    <w:p w14:paraId="12694D9B" w14:textId="77777777" w:rsidR="002B227D" w:rsidRDefault="002B227D" w:rsidP="00686026">
      <w:pPr>
        <w:widowControl w:val="0"/>
        <w:shd w:val="clear" w:color="auto" w:fill="FFFFFF"/>
        <w:tabs>
          <w:tab w:val="clear" w:pos="2160"/>
          <w:tab w:val="clear" w:pos="2880"/>
          <w:tab w:val="clear" w:pos="4500"/>
          <w:tab w:val="left" w:pos="426"/>
          <w:tab w:val="left" w:pos="1418"/>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Príloha č. 1:</w:t>
      </w:r>
      <w:r w:rsidR="006B455F">
        <w:rPr>
          <w:rFonts w:ascii="Arial Narrow" w:hAnsi="Arial Narrow"/>
          <w:spacing w:val="-4"/>
          <w:sz w:val="22"/>
          <w:szCs w:val="22"/>
        </w:rPr>
        <w:tab/>
      </w:r>
      <w:r>
        <w:rPr>
          <w:rFonts w:ascii="Arial Narrow" w:hAnsi="Arial Narrow"/>
          <w:spacing w:val="-4"/>
          <w:sz w:val="22"/>
          <w:szCs w:val="22"/>
        </w:rPr>
        <w:t>Akosť a vyhotovenie čistopisov,</w:t>
      </w:r>
      <w:r w:rsidR="0021687B">
        <w:rPr>
          <w:rFonts w:ascii="Arial Narrow" w:hAnsi="Arial Narrow"/>
          <w:spacing w:val="-4"/>
          <w:sz w:val="22"/>
          <w:szCs w:val="22"/>
        </w:rPr>
        <w:t xml:space="preserve"> </w:t>
      </w:r>
      <w:r w:rsidR="0055031E">
        <w:rPr>
          <w:rFonts w:ascii="Arial Narrow" w:hAnsi="Arial Narrow"/>
          <w:spacing w:val="-4"/>
          <w:sz w:val="22"/>
          <w:szCs w:val="22"/>
        </w:rPr>
        <w:t>(</w:t>
      </w:r>
      <w:r w:rsidR="0021687B">
        <w:rPr>
          <w:rFonts w:ascii="Arial Narrow" w:hAnsi="Arial Narrow"/>
          <w:spacing w:val="-4"/>
          <w:sz w:val="22"/>
          <w:szCs w:val="22"/>
        </w:rPr>
        <w:t xml:space="preserve">Opis predmetu zákazky uvedený v prílohe č. 1 súťažných </w:t>
      </w:r>
      <w:r w:rsidR="006B455F">
        <w:rPr>
          <w:rFonts w:ascii="Arial Narrow" w:hAnsi="Arial Narrow"/>
          <w:spacing w:val="-4"/>
          <w:sz w:val="22"/>
          <w:szCs w:val="22"/>
        </w:rPr>
        <w:br/>
      </w:r>
      <w:r w:rsidR="006B455F">
        <w:rPr>
          <w:rFonts w:ascii="Arial Narrow" w:hAnsi="Arial Narrow"/>
          <w:spacing w:val="-4"/>
          <w:sz w:val="22"/>
          <w:szCs w:val="22"/>
        </w:rPr>
        <w:lastRenderedPageBreak/>
        <w:tab/>
      </w:r>
      <w:r w:rsidR="006B455F">
        <w:rPr>
          <w:rFonts w:ascii="Arial Narrow" w:hAnsi="Arial Narrow"/>
          <w:spacing w:val="-4"/>
          <w:sz w:val="22"/>
          <w:szCs w:val="22"/>
        </w:rPr>
        <w:tab/>
      </w:r>
      <w:r w:rsidR="0055031E">
        <w:rPr>
          <w:rFonts w:ascii="Arial Narrow" w:hAnsi="Arial Narrow"/>
          <w:spacing w:val="-4"/>
          <w:sz w:val="22"/>
          <w:szCs w:val="22"/>
        </w:rPr>
        <w:t>podkladov)</w:t>
      </w:r>
    </w:p>
    <w:p w14:paraId="6CD2E848" w14:textId="77777777" w:rsidR="002B227D" w:rsidRDefault="002B227D" w:rsidP="00686026">
      <w:pPr>
        <w:widowControl w:val="0"/>
        <w:shd w:val="clear" w:color="auto" w:fill="FFFFFF"/>
        <w:tabs>
          <w:tab w:val="clear" w:pos="2160"/>
          <w:tab w:val="clear" w:pos="2880"/>
          <w:tab w:val="clear" w:pos="4500"/>
          <w:tab w:val="left" w:pos="360"/>
          <w:tab w:val="left" w:pos="72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Príloha č. </w:t>
      </w:r>
      <w:r w:rsidR="00511237">
        <w:rPr>
          <w:rFonts w:ascii="Arial Narrow" w:hAnsi="Arial Narrow"/>
          <w:spacing w:val="-4"/>
          <w:sz w:val="22"/>
          <w:szCs w:val="22"/>
        </w:rPr>
        <w:t>2</w:t>
      </w:r>
      <w:r>
        <w:rPr>
          <w:rFonts w:ascii="Arial Narrow" w:hAnsi="Arial Narrow"/>
          <w:spacing w:val="-4"/>
          <w:sz w:val="22"/>
          <w:szCs w:val="22"/>
        </w:rPr>
        <w:t xml:space="preserve">: </w:t>
      </w:r>
      <w:r w:rsidR="006B455F">
        <w:rPr>
          <w:rFonts w:ascii="Arial Narrow" w:hAnsi="Arial Narrow"/>
          <w:spacing w:val="-4"/>
          <w:sz w:val="22"/>
          <w:szCs w:val="22"/>
        </w:rPr>
        <w:tab/>
      </w:r>
      <w:r w:rsidR="006C1434">
        <w:rPr>
          <w:rFonts w:ascii="Arial Narrow" w:hAnsi="Arial Narrow"/>
          <w:spacing w:val="-4"/>
          <w:sz w:val="22"/>
          <w:szCs w:val="22"/>
        </w:rPr>
        <w:t>Štrukt</w:t>
      </w:r>
      <w:r w:rsidR="00A93361">
        <w:rPr>
          <w:rFonts w:ascii="Arial Narrow" w:hAnsi="Arial Narrow"/>
          <w:spacing w:val="-4"/>
          <w:sz w:val="22"/>
          <w:szCs w:val="22"/>
        </w:rPr>
        <w:t>ú</w:t>
      </w:r>
      <w:r w:rsidR="006C1434">
        <w:rPr>
          <w:rFonts w:ascii="Arial Narrow" w:hAnsi="Arial Narrow"/>
          <w:spacing w:val="-4"/>
          <w:sz w:val="22"/>
          <w:szCs w:val="22"/>
        </w:rPr>
        <w:t xml:space="preserve">rovaný rozpočet  ceny </w:t>
      </w:r>
    </w:p>
    <w:p w14:paraId="7225FC1A" w14:textId="77777777" w:rsidR="00BA5400" w:rsidRDefault="00BA5400" w:rsidP="00686026">
      <w:pPr>
        <w:widowControl w:val="0"/>
        <w:shd w:val="clear" w:color="auto" w:fill="FFFFFF"/>
        <w:tabs>
          <w:tab w:val="clear" w:pos="2160"/>
          <w:tab w:val="clear" w:pos="2880"/>
          <w:tab w:val="clear" w:pos="4500"/>
          <w:tab w:val="left" w:pos="360"/>
          <w:tab w:val="left" w:pos="72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 xml:space="preserve">Príloha č. </w:t>
      </w:r>
      <w:r w:rsidR="00511237">
        <w:rPr>
          <w:rFonts w:ascii="Arial Narrow" w:hAnsi="Arial Narrow"/>
          <w:spacing w:val="-4"/>
          <w:sz w:val="22"/>
          <w:szCs w:val="22"/>
        </w:rPr>
        <w:t>3</w:t>
      </w:r>
      <w:r>
        <w:rPr>
          <w:rFonts w:ascii="Arial Narrow" w:hAnsi="Arial Narrow"/>
          <w:spacing w:val="-4"/>
          <w:sz w:val="22"/>
          <w:szCs w:val="22"/>
        </w:rPr>
        <w:t>:   Zoznam dodávateľov</w:t>
      </w:r>
    </w:p>
    <w:p w14:paraId="36456BA7" w14:textId="77777777" w:rsidR="00686026" w:rsidRDefault="00686026" w:rsidP="00686026">
      <w:pPr>
        <w:widowControl w:val="0"/>
        <w:shd w:val="clear" w:color="auto" w:fill="FFFFFF"/>
        <w:tabs>
          <w:tab w:val="clear" w:pos="2160"/>
          <w:tab w:val="clear" w:pos="2880"/>
          <w:tab w:val="clear" w:pos="4500"/>
          <w:tab w:val="left" w:pos="360"/>
          <w:tab w:val="left" w:pos="720"/>
        </w:tabs>
        <w:autoSpaceDE w:val="0"/>
        <w:autoSpaceDN w:val="0"/>
        <w:adjustRightInd w:val="0"/>
        <w:ind w:left="295"/>
        <w:jc w:val="both"/>
        <w:rPr>
          <w:rFonts w:ascii="Arial Narrow" w:hAnsi="Arial Narrow"/>
          <w:spacing w:val="-4"/>
          <w:sz w:val="22"/>
          <w:szCs w:val="22"/>
        </w:rPr>
      </w:pPr>
      <w:r>
        <w:rPr>
          <w:rFonts w:ascii="Arial Narrow" w:hAnsi="Arial Narrow"/>
          <w:spacing w:val="-4"/>
          <w:sz w:val="22"/>
          <w:szCs w:val="22"/>
        </w:rPr>
        <w:t>Príloha č. 4:   D</w:t>
      </w:r>
      <w:r>
        <w:rPr>
          <w:rFonts w:ascii="Arial Narrow" w:hAnsi="Arial Narrow"/>
          <w:sz w:val="22"/>
          <w:szCs w:val="22"/>
        </w:rPr>
        <w:t>oklad previerky o priemyselnej bezpečnosti</w:t>
      </w:r>
    </w:p>
    <w:p w14:paraId="203FC966" w14:textId="69637604" w:rsidR="00EB3EFA" w:rsidRPr="002B227D" w:rsidRDefault="002B227D" w:rsidP="0034592B">
      <w:pPr>
        <w:widowControl w:val="0"/>
        <w:numPr>
          <w:ilvl w:val="0"/>
          <w:numId w:val="88"/>
        </w:numPr>
        <w:shd w:val="clear" w:color="auto" w:fill="FFFFFF"/>
        <w:tabs>
          <w:tab w:val="clear" w:pos="2160"/>
          <w:tab w:val="clear" w:pos="2880"/>
          <w:tab w:val="clear" w:pos="4500"/>
        </w:tabs>
        <w:autoSpaceDE w:val="0"/>
        <w:autoSpaceDN w:val="0"/>
        <w:adjustRightInd w:val="0"/>
        <w:ind w:left="0"/>
        <w:jc w:val="both"/>
        <w:rPr>
          <w:rFonts w:ascii="Arial Narrow" w:hAnsi="Arial Narrow"/>
          <w:spacing w:val="-4"/>
          <w:sz w:val="22"/>
          <w:szCs w:val="22"/>
        </w:rPr>
      </w:pPr>
      <w:r>
        <w:rPr>
          <w:rFonts w:ascii="Arial Narrow" w:hAnsi="Arial Narrow"/>
          <w:spacing w:val="-4"/>
          <w:sz w:val="22"/>
          <w:szCs w:val="22"/>
        </w:rPr>
        <w:t xml:space="preserve">Zmluvné strany vyhlasujú, že si túto </w:t>
      </w:r>
      <w:r w:rsidR="00EB3DEF">
        <w:rPr>
          <w:rFonts w:ascii="Arial Narrow" w:hAnsi="Arial Narrow"/>
          <w:spacing w:val="-4"/>
          <w:sz w:val="22"/>
          <w:szCs w:val="22"/>
        </w:rPr>
        <w:t>dohod</w:t>
      </w:r>
      <w:r>
        <w:rPr>
          <w:rFonts w:ascii="Arial Narrow" w:hAnsi="Arial Narrow"/>
          <w:spacing w:val="-4"/>
          <w:sz w:val="22"/>
          <w:szCs w:val="22"/>
        </w:rPr>
        <w:t xml:space="preserve">u pred jej podpisom prečítali, jej obsahu porozumeli a na potvrdenie toho, že  </w:t>
      </w:r>
      <w:r w:rsidRPr="002B227D">
        <w:rPr>
          <w:rFonts w:ascii="Arial Narrow" w:hAnsi="Arial Narrow"/>
          <w:spacing w:val="-4"/>
          <w:sz w:val="22"/>
          <w:szCs w:val="22"/>
        </w:rPr>
        <w:t xml:space="preserve"> obsah tejto </w:t>
      </w:r>
      <w:r w:rsidR="00EB3DEF">
        <w:rPr>
          <w:rFonts w:ascii="Arial Narrow" w:hAnsi="Arial Narrow"/>
          <w:spacing w:val="-4"/>
          <w:sz w:val="22"/>
          <w:szCs w:val="22"/>
        </w:rPr>
        <w:t>dohod</w:t>
      </w:r>
      <w:r w:rsidRPr="002B227D">
        <w:rPr>
          <w:rFonts w:ascii="Arial Narrow" w:hAnsi="Arial Narrow"/>
          <w:spacing w:val="-4"/>
          <w:sz w:val="22"/>
          <w:szCs w:val="22"/>
        </w:rPr>
        <w:t>y zodpovedá ich skutočnej a slobodnej vôli, ju vlastnoručne podpísali</w:t>
      </w:r>
      <w:r w:rsidR="00E809F0" w:rsidRPr="002B227D">
        <w:rPr>
          <w:rFonts w:ascii="Arial Narrow" w:hAnsi="Arial Narrow"/>
          <w:spacing w:val="-4"/>
          <w:sz w:val="22"/>
          <w:szCs w:val="22"/>
        </w:rPr>
        <w:t>.</w:t>
      </w:r>
    </w:p>
    <w:p w14:paraId="4A1E1ED4" w14:textId="77777777" w:rsidR="00EB3EFA" w:rsidRDefault="00E809F0">
      <w:pPr>
        <w:jc w:val="both"/>
        <w:rPr>
          <w:rFonts w:ascii="Arial Narrow" w:hAnsi="Arial Narrow"/>
          <w:sz w:val="22"/>
          <w:szCs w:val="22"/>
        </w:rPr>
      </w:pPr>
      <w:r>
        <w:rPr>
          <w:rFonts w:ascii="Arial Narrow" w:hAnsi="Arial Narrow"/>
          <w:sz w:val="22"/>
          <w:szCs w:val="22"/>
        </w:rPr>
        <w:t xml:space="preserve">            </w:t>
      </w:r>
    </w:p>
    <w:p w14:paraId="00917D84" w14:textId="77777777" w:rsidR="00EB3EFA" w:rsidRDefault="00EB3EFA">
      <w:pPr>
        <w:shd w:val="clear" w:color="auto" w:fill="FFFFFF"/>
        <w:jc w:val="both"/>
        <w:rPr>
          <w:rFonts w:ascii="Arial Narrow" w:hAnsi="Arial Narrow"/>
          <w:sz w:val="22"/>
          <w:szCs w:val="22"/>
        </w:rPr>
      </w:pPr>
    </w:p>
    <w:tbl>
      <w:tblPr>
        <w:tblW w:w="0" w:type="auto"/>
        <w:tblLook w:val="0000" w:firstRow="0" w:lastRow="0" w:firstColumn="0" w:lastColumn="0" w:noHBand="0" w:noVBand="0"/>
      </w:tblPr>
      <w:tblGrid>
        <w:gridCol w:w="4644"/>
        <w:gridCol w:w="4644"/>
      </w:tblGrid>
      <w:tr w:rsidR="00EB3EFA" w14:paraId="5E1CCE3B" w14:textId="77777777">
        <w:tc>
          <w:tcPr>
            <w:tcW w:w="4644" w:type="dxa"/>
          </w:tcPr>
          <w:p w14:paraId="6888E3E7" w14:textId="77777777" w:rsidR="00EB3EFA" w:rsidRDefault="00E809F0">
            <w:pPr>
              <w:pStyle w:val="Zarkazkladnhotextu"/>
              <w:rPr>
                <w:rFonts w:ascii="Arial Narrow" w:hAnsi="Arial Narrow"/>
                <w:b/>
                <w:sz w:val="22"/>
                <w:szCs w:val="22"/>
              </w:rPr>
            </w:pPr>
            <w:r>
              <w:rPr>
                <w:rFonts w:ascii="Arial Narrow" w:hAnsi="Arial Narrow"/>
                <w:b/>
                <w:sz w:val="22"/>
                <w:szCs w:val="22"/>
              </w:rPr>
              <w:t>Kupujúci:</w:t>
            </w:r>
          </w:p>
          <w:p w14:paraId="669C028A" w14:textId="77777777" w:rsidR="00EB3EFA" w:rsidRDefault="00EB3EFA">
            <w:pPr>
              <w:pStyle w:val="Zarkazkladnhotextu"/>
              <w:rPr>
                <w:rFonts w:ascii="Arial Narrow" w:hAnsi="Arial Narrow"/>
                <w:sz w:val="22"/>
                <w:szCs w:val="22"/>
              </w:rPr>
            </w:pPr>
          </w:p>
          <w:p w14:paraId="0A1A4379" w14:textId="77777777" w:rsidR="00EB3EFA" w:rsidRDefault="00E809F0">
            <w:pPr>
              <w:pStyle w:val="Zarkazkladnhotextu"/>
              <w:rPr>
                <w:rFonts w:ascii="Arial Narrow" w:hAnsi="Arial Narrow"/>
                <w:sz w:val="22"/>
                <w:szCs w:val="22"/>
              </w:rPr>
            </w:pPr>
            <w:r>
              <w:rPr>
                <w:rFonts w:ascii="Arial Narrow" w:hAnsi="Arial Narrow"/>
                <w:sz w:val="22"/>
                <w:szCs w:val="22"/>
              </w:rPr>
              <w:t>Podpis:</w:t>
            </w:r>
            <w:r>
              <w:rPr>
                <w:rFonts w:ascii="Arial Narrow" w:hAnsi="Arial Narrow"/>
                <w:sz w:val="22"/>
                <w:szCs w:val="22"/>
              </w:rPr>
              <w:tab/>
              <w:t>_________________</w:t>
            </w:r>
          </w:p>
          <w:p w14:paraId="2C9B3C8B" w14:textId="77777777" w:rsidR="00EB3EFA" w:rsidRDefault="00EB3EFA">
            <w:pPr>
              <w:pStyle w:val="Zarkazkladnhotextu"/>
              <w:rPr>
                <w:rFonts w:ascii="Arial Narrow" w:hAnsi="Arial Narrow"/>
                <w:sz w:val="22"/>
                <w:szCs w:val="22"/>
              </w:rPr>
            </w:pPr>
          </w:p>
          <w:p w14:paraId="5A6E7431" w14:textId="77777777" w:rsidR="00EB3EFA" w:rsidRDefault="00E809F0">
            <w:pPr>
              <w:pStyle w:val="Zarkazkladnhotextu"/>
              <w:rPr>
                <w:rFonts w:ascii="Arial Narrow" w:hAnsi="Arial Narrow"/>
                <w:sz w:val="22"/>
                <w:szCs w:val="22"/>
              </w:rPr>
            </w:pPr>
            <w:r>
              <w:rPr>
                <w:rFonts w:ascii="Arial Narrow" w:hAnsi="Arial Narrow"/>
                <w:sz w:val="22"/>
                <w:szCs w:val="22"/>
              </w:rPr>
              <w:t>Meno:</w:t>
            </w:r>
            <w:r>
              <w:rPr>
                <w:rFonts w:ascii="Arial Narrow" w:hAnsi="Arial Narrow"/>
                <w:sz w:val="22"/>
                <w:szCs w:val="22"/>
              </w:rPr>
              <w:tab/>
            </w:r>
            <w:r w:rsidR="006C1434">
              <w:rPr>
                <w:rFonts w:ascii="Arial Narrow" w:hAnsi="Arial Narrow"/>
                <w:sz w:val="22"/>
                <w:szCs w:val="22"/>
              </w:rPr>
              <w:t>Mgr. Ján Lazar</w:t>
            </w:r>
            <w:r w:rsidR="00562D4D" w:rsidRPr="0022576E">
              <w:rPr>
                <w:rFonts w:ascii="Arial Narrow" w:hAnsi="Arial Narrow"/>
                <w:sz w:val="22"/>
                <w:szCs w:val="22"/>
              </w:rPr>
              <w:t>.</w:t>
            </w:r>
            <w:r>
              <w:rPr>
                <w:rFonts w:ascii="Arial Narrow" w:hAnsi="Arial Narrow"/>
                <w:sz w:val="22"/>
                <w:szCs w:val="22"/>
              </w:rPr>
              <w:tab/>
            </w:r>
          </w:p>
          <w:p w14:paraId="5A6C5184" w14:textId="77777777" w:rsidR="00EB3EFA" w:rsidRDefault="00EB3EFA">
            <w:pPr>
              <w:pStyle w:val="Zarkazkladnhotextu"/>
              <w:rPr>
                <w:rFonts w:ascii="Arial Narrow" w:hAnsi="Arial Narrow"/>
                <w:sz w:val="22"/>
                <w:szCs w:val="22"/>
              </w:rPr>
            </w:pPr>
          </w:p>
          <w:p w14:paraId="08802D5E" w14:textId="77777777" w:rsidR="00EB3EFA" w:rsidRDefault="00E809F0">
            <w:pPr>
              <w:pStyle w:val="Zarkazkladnhotextu"/>
              <w:rPr>
                <w:rFonts w:ascii="Arial Narrow" w:hAnsi="Arial Narrow"/>
                <w:sz w:val="22"/>
                <w:szCs w:val="22"/>
              </w:rPr>
            </w:pPr>
            <w:r>
              <w:rPr>
                <w:rFonts w:ascii="Arial Narrow" w:hAnsi="Arial Narrow"/>
                <w:sz w:val="22"/>
                <w:szCs w:val="22"/>
              </w:rPr>
              <w:t>Funkcia:</w:t>
            </w:r>
            <w:r>
              <w:rPr>
                <w:rFonts w:ascii="Arial Narrow" w:hAnsi="Arial Narrow"/>
                <w:sz w:val="22"/>
                <w:szCs w:val="22"/>
              </w:rPr>
              <w:tab/>
            </w:r>
            <w:r w:rsidR="00562D4D">
              <w:rPr>
                <w:rFonts w:ascii="Arial Narrow" w:hAnsi="Arial Narrow"/>
                <w:sz w:val="22"/>
                <w:szCs w:val="22"/>
              </w:rPr>
              <w:t xml:space="preserve"> </w:t>
            </w:r>
            <w:r w:rsidR="006C1434">
              <w:rPr>
                <w:rFonts w:ascii="Arial Narrow" w:hAnsi="Arial Narrow"/>
                <w:sz w:val="22"/>
                <w:szCs w:val="22"/>
              </w:rPr>
              <w:t xml:space="preserve">Štátny tajomník MV SR </w:t>
            </w:r>
          </w:p>
          <w:p w14:paraId="38591EA7" w14:textId="77777777" w:rsidR="00EB3EFA" w:rsidRDefault="00EB3EFA">
            <w:pPr>
              <w:pStyle w:val="Zarkazkladnhotextu"/>
              <w:rPr>
                <w:rFonts w:ascii="Arial Narrow" w:hAnsi="Arial Narrow"/>
                <w:sz w:val="22"/>
                <w:szCs w:val="22"/>
              </w:rPr>
            </w:pPr>
          </w:p>
          <w:p w14:paraId="4DF9CCA7" w14:textId="77777777" w:rsidR="00EB3EFA" w:rsidRDefault="00E809F0">
            <w:pPr>
              <w:pStyle w:val="Zarkazkladnhotextu"/>
              <w:rPr>
                <w:rFonts w:ascii="Arial Narrow" w:hAnsi="Arial Narrow"/>
                <w:sz w:val="22"/>
                <w:szCs w:val="22"/>
              </w:rPr>
            </w:pPr>
            <w:r>
              <w:rPr>
                <w:rFonts w:ascii="Arial Narrow" w:hAnsi="Arial Narrow"/>
                <w:sz w:val="22"/>
                <w:szCs w:val="22"/>
              </w:rPr>
              <w:t>Dátum podpisu:</w:t>
            </w:r>
          </w:p>
        </w:tc>
        <w:tc>
          <w:tcPr>
            <w:tcW w:w="4644" w:type="dxa"/>
          </w:tcPr>
          <w:p w14:paraId="032CF04C" w14:textId="77777777" w:rsidR="00EB3EFA" w:rsidRDefault="00E809F0">
            <w:pPr>
              <w:pStyle w:val="Zarkazkladnhotextu"/>
              <w:rPr>
                <w:rFonts w:ascii="Arial Narrow" w:hAnsi="Arial Narrow"/>
                <w:b/>
                <w:sz w:val="22"/>
                <w:szCs w:val="22"/>
              </w:rPr>
            </w:pPr>
            <w:r>
              <w:rPr>
                <w:rFonts w:ascii="Arial Narrow" w:hAnsi="Arial Narrow"/>
                <w:b/>
                <w:sz w:val="22"/>
                <w:szCs w:val="22"/>
              </w:rPr>
              <w:t>Predávajúci:</w:t>
            </w:r>
          </w:p>
          <w:p w14:paraId="6E0B4DFA" w14:textId="77777777" w:rsidR="00EB3EFA" w:rsidRDefault="00EB3EFA">
            <w:pPr>
              <w:pStyle w:val="Zarkazkladnhotextu"/>
              <w:rPr>
                <w:rFonts w:ascii="Arial Narrow" w:hAnsi="Arial Narrow"/>
                <w:sz w:val="22"/>
                <w:szCs w:val="22"/>
              </w:rPr>
            </w:pPr>
          </w:p>
          <w:p w14:paraId="42BB5CC5" w14:textId="77777777" w:rsidR="00EB3EFA" w:rsidRDefault="00E809F0">
            <w:pPr>
              <w:pStyle w:val="Zarkazkladnhotextu"/>
              <w:rPr>
                <w:rFonts w:ascii="Arial Narrow" w:hAnsi="Arial Narrow"/>
                <w:sz w:val="22"/>
                <w:szCs w:val="22"/>
              </w:rPr>
            </w:pPr>
            <w:r>
              <w:rPr>
                <w:rFonts w:ascii="Arial Narrow" w:hAnsi="Arial Narrow"/>
                <w:sz w:val="22"/>
                <w:szCs w:val="22"/>
              </w:rPr>
              <w:t>Podpis:</w:t>
            </w:r>
            <w:r>
              <w:rPr>
                <w:rFonts w:ascii="Arial Narrow" w:hAnsi="Arial Narrow"/>
                <w:sz w:val="22"/>
                <w:szCs w:val="22"/>
              </w:rPr>
              <w:tab/>
              <w:t>_________________</w:t>
            </w:r>
          </w:p>
          <w:p w14:paraId="28E2C02B" w14:textId="77777777" w:rsidR="00EB3EFA" w:rsidRDefault="00EB3EFA">
            <w:pPr>
              <w:pStyle w:val="Zarkazkladnhotextu"/>
              <w:rPr>
                <w:rFonts w:ascii="Arial Narrow" w:hAnsi="Arial Narrow"/>
                <w:sz w:val="22"/>
                <w:szCs w:val="22"/>
              </w:rPr>
            </w:pPr>
          </w:p>
          <w:p w14:paraId="1DF2F9DB" w14:textId="77777777" w:rsidR="00EB3EFA" w:rsidRDefault="00E809F0">
            <w:pPr>
              <w:pStyle w:val="Zarkazkladnhotextu"/>
              <w:rPr>
                <w:rFonts w:ascii="Arial Narrow" w:hAnsi="Arial Narrow"/>
                <w:sz w:val="22"/>
                <w:szCs w:val="22"/>
              </w:rPr>
            </w:pPr>
            <w:r>
              <w:rPr>
                <w:rFonts w:ascii="Arial Narrow" w:hAnsi="Arial Narrow"/>
                <w:sz w:val="22"/>
                <w:szCs w:val="22"/>
              </w:rPr>
              <w:t>Meno:</w:t>
            </w:r>
            <w:r>
              <w:rPr>
                <w:rFonts w:ascii="Arial Narrow" w:hAnsi="Arial Narrow"/>
                <w:sz w:val="22"/>
                <w:szCs w:val="22"/>
              </w:rPr>
              <w:tab/>
            </w:r>
            <w:r>
              <w:rPr>
                <w:rFonts w:ascii="Arial Narrow" w:hAnsi="Arial Narrow"/>
                <w:sz w:val="22"/>
                <w:szCs w:val="22"/>
              </w:rPr>
              <w:tab/>
            </w:r>
          </w:p>
          <w:p w14:paraId="0D67FDEF" w14:textId="77777777" w:rsidR="00EB3EFA" w:rsidRDefault="00EB3EFA">
            <w:pPr>
              <w:pStyle w:val="Zarkazkladnhotextu"/>
              <w:rPr>
                <w:rFonts w:ascii="Arial Narrow" w:hAnsi="Arial Narrow"/>
                <w:sz w:val="22"/>
                <w:szCs w:val="22"/>
              </w:rPr>
            </w:pPr>
          </w:p>
          <w:p w14:paraId="69857637" w14:textId="77777777" w:rsidR="00EB3EFA" w:rsidRDefault="00E809F0">
            <w:pPr>
              <w:pStyle w:val="Zarkazkladnhotextu"/>
              <w:rPr>
                <w:rFonts w:ascii="Arial Narrow" w:hAnsi="Arial Narrow"/>
                <w:sz w:val="22"/>
                <w:szCs w:val="22"/>
              </w:rPr>
            </w:pPr>
            <w:r>
              <w:rPr>
                <w:rFonts w:ascii="Arial Narrow" w:hAnsi="Arial Narrow"/>
                <w:sz w:val="22"/>
                <w:szCs w:val="22"/>
              </w:rPr>
              <w:t>Funkcia:</w:t>
            </w:r>
            <w:r>
              <w:rPr>
                <w:rFonts w:ascii="Arial Narrow" w:hAnsi="Arial Narrow"/>
                <w:sz w:val="22"/>
                <w:szCs w:val="22"/>
              </w:rPr>
              <w:tab/>
            </w:r>
            <w:r w:rsidR="00562D4D">
              <w:rPr>
                <w:rFonts w:ascii="Arial Narrow" w:hAnsi="Arial Narrow"/>
                <w:sz w:val="22"/>
                <w:szCs w:val="22"/>
              </w:rPr>
              <w:t xml:space="preserve"> </w:t>
            </w:r>
          </w:p>
          <w:p w14:paraId="40150541" w14:textId="77777777" w:rsidR="00EB3EFA" w:rsidRDefault="00EB3EFA">
            <w:pPr>
              <w:pStyle w:val="Zarkazkladnhotextu"/>
              <w:rPr>
                <w:rFonts w:ascii="Arial Narrow" w:hAnsi="Arial Narrow"/>
                <w:sz w:val="22"/>
                <w:szCs w:val="22"/>
              </w:rPr>
            </w:pPr>
          </w:p>
          <w:p w14:paraId="01777053" w14:textId="77777777" w:rsidR="00EB3EFA" w:rsidRDefault="00E809F0" w:rsidP="00C40C86">
            <w:pPr>
              <w:pStyle w:val="Zarkazkladnhotextu"/>
              <w:rPr>
                <w:rFonts w:ascii="Arial Narrow" w:hAnsi="Arial Narrow"/>
                <w:sz w:val="22"/>
                <w:szCs w:val="22"/>
              </w:rPr>
            </w:pPr>
            <w:r>
              <w:rPr>
                <w:rFonts w:ascii="Arial Narrow" w:hAnsi="Arial Narrow"/>
                <w:sz w:val="22"/>
                <w:szCs w:val="22"/>
              </w:rPr>
              <w:t>Dátum podpisu:</w:t>
            </w:r>
            <w:r w:rsidR="008033C1">
              <w:rPr>
                <w:rFonts w:ascii="Arial Narrow" w:hAnsi="Arial Narrow"/>
                <w:sz w:val="22"/>
                <w:szCs w:val="22"/>
              </w:rPr>
              <w:t xml:space="preserve"> </w:t>
            </w:r>
          </w:p>
        </w:tc>
      </w:tr>
    </w:tbl>
    <w:p w14:paraId="1220A27A" w14:textId="77777777" w:rsidR="00EB3EFA" w:rsidRDefault="00EB3EFA">
      <w:pPr>
        <w:jc w:val="center"/>
        <w:rPr>
          <w:rFonts w:ascii="Arial Narrow" w:hAnsi="Arial Narrow"/>
          <w:b/>
          <w:bCs/>
          <w:sz w:val="22"/>
          <w:szCs w:val="22"/>
        </w:rPr>
        <w:sectPr w:rsidR="00EB3EFA" w:rsidSect="002201C6">
          <w:headerReference w:type="default" r:id="rId8"/>
          <w:footerReference w:type="default" r:id="rId9"/>
          <w:footerReference w:type="first" r:id="rId10"/>
          <w:pgSz w:w="11906" w:h="16838"/>
          <w:pgMar w:top="1417" w:right="1417" w:bottom="1276" w:left="1417" w:header="708" w:footer="414" w:gutter="0"/>
          <w:cols w:space="708"/>
          <w:titlePg/>
          <w:docGrid w:linePitch="360"/>
        </w:sectPr>
      </w:pPr>
    </w:p>
    <w:p w14:paraId="0905D6A0" w14:textId="77777777" w:rsidR="00EB3EFA" w:rsidRDefault="00E809F0">
      <w:pPr>
        <w:jc w:val="right"/>
        <w:rPr>
          <w:rFonts w:ascii="Arial Narrow" w:hAnsi="Arial Narrow"/>
          <w:b/>
          <w:bCs/>
          <w:sz w:val="22"/>
          <w:szCs w:val="22"/>
        </w:rPr>
      </w:pPr>
      <w:r>
        <w:rPr>
          <w:rFonts w:ascii="Arial Narrow" w:hAnsi="Arial Narrow"/>
          <w:b/>
          <w:bCs/>
          <w:sz w:val="22"/>
          <w:szCs w:val="22"/>
        </w:rPr>
        <w:lastRenderedPageBreak/>
        <w:t>Príloha č. 1</w:t>
      </w:r>
    </w:p>
    <w:p w14:paraId="4007635C" w14:textId="77777777" w:rsidR="00EB3EFA" w:rsidRDefault="00EB3EFA" w:rsidP="00A234EF">
      <w:pPr>
        <w:jc w:val="right"/>
        <w:rPr>
          <w:rFonts w:ascii="Arial Narrow" w:hAnsi="Arial Narrow" w:cs="Arial"/>
          <w:smallCaps/>
          <w:sz w:val="24"/>
          <w:szCs w:val="24"/>
        </w:rPr>
      </w:pPr>
    </w:p>
    <w:sectPr w:rsidR="00EB3EFA" w:rsidSect="006F6E96">
      <w:headerReference w:type="even" r:id="rId11"/>
      <w:headerReference w:type="default" r:id="rId12"/>
      <w:headerReference w:type="first" r:id="rId13"/>
      <w:footerReference w:type="first" r:id="rId14"/>
      <w:pgSz w:w="11906" w:h="16838" w:code="9"/>
      <w:pgMar w:top="851" w:right="1466" w:bottom="851" w:left="1270" w:header="709" w:footer="888" w:gutter="170"/>
      <w:pgNumType w:chapStyle="1" w:chapSep="period"/>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F16112" w16cid:durableId="233AC6E2"/>
  <w16cid:commentId w16cid:paraId="05B3AF80" w16cid:durableId="233AC6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73420" w14:textId="77777777" w:rsidR="008421ED" w:rsidRDefault="008421ED">
      <w:r>
        <w:separator/>
      </w:r>
    </w:p>
  </w:endnote>
  <w:endnote w:type="continuationSeparator" w:id="0">
    <w:p w14:paraId="4AE617EE" w14:textId="77777777" w:rsidR="008421ED" w:rsidRDefault="00842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OpenSymbol">
    <w:charset w:val="00"/>
    <w:family w:val="auto"/>
    <w:pitch w:val="variable"/>
    <w:sig w:usb0="00000001" w:usb1="4000207B"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Garamond Book">
    <w:charset w:val="00"/>
    <w:family w:val="auto"/>
    <w:pitch w:val="variable"/>
    <w:sig w:usb0="A00002EF" w:usb1="4000207B" w:usb2="00000000" w:usb3="00000000" w:csb0="0000009F" w:csb1="00000000"/>
  </w:font>
  <w:font w:name="Lucida Grande">
    <w:charset w:val="00"/>
    <w:family w:val="auto"/>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79567"/>
      <w:docPartObj>
        <w:docPartGallery w:val="Page Numbers (Bottom of Page)"/>
        <w:docPartUnique/>
      </w:docPartObj>
    </w:sdtPr>
    <w:sdtEndPr/>
    <w:sdtContent>
      <w:p w14:paraId="7266AABF" w14:textId="22BE898B" w:rsidR="006E72EF" w:rsidRDefault="006E72EF">
        <w:pPr>
          <w:pStyle w:val="Pta"/>
          <w:jc w:val="right"/>
        </w:pPr>
        <w:r>
          <w:fldChar w:fldCharType="begin"/>
        </w:r>
        <w:r>
          <w:instrText>PAGE   \* MERGEFORMAT</w:instrText>
        </w:r>
        <w:r>
          <w:fldChar w:fldCharType="separate"/>
        </w:r>
        <w:r w:rsidR="00E60D78">
          <w:t>5</w:t>
        </w:r>
        <w:r>
          <w:fldChar w:fldCharType="end"/>
        </w:r>
      </w:p>
    </w:sdtContent>
  </w:sdt>
  <w:p w14:paraId="67B16855" w14:textId="77777777" w:rsidR="006E72EF" w:rsidRDefault="006E72EF" w:rsidP="00F0352C">
    <w:pPr>
      <w:tabs>
        <w:tab w:val="clear" w:pos="2160"/>
        <w:tab w:val="clear" w:pos="2880"/>
        <w:tab w:val="clear" w:pos="4500"/>
        <w:tab w:val="left" w:pos="713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3C177" w14:textId="77777777" w:rsidR="006E72EF" w:rsidRDefault="006E72EF">
    <w:pPr>
      <w:pStyle w:val="Pta"/>
      <w:jc w:val="right"/>
    </w:pPr>
  </w:p>
  <w:p w14:paraId="0B71B7B1" w14:textId="77777777" w:rsidR="006E72EF" w:rsidRDefault="006E72E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279685"/>
      <w:docPartObj>
        <w:docPartGallery w:val="Page Numbers (Bottom of Page)"/>
        <w:docPartUnique/>
      </w:docPartObj>
    </w:sdtPr>
    <w:sdtEndPr/>
    <w:sdtContent>
      <w:p w14:paraId="24E9D35A" w14:textId="77777777" w:rsidR="006E72EF" w:rsidRDefault="006E72EF">
        <w:pPr>
          <w:pStyle w:val="Pta"/>
          <w:jc w:val="right"/>
        </w:pPr>
        <w:r>
          <w:fldChar w:fldCharType="begin"/>
        </w:r>
        <w:r>
          <w:instrText>PAGE   \* MERGEFORMAT</w:instrText>
        </w:r>
        <w:r>
          <w:fldChar w:fldCharType="separate"/>
        </w:r>
        <w:r>
          <w:t>1</w:t>
        </w:r>
        <w:r>
          <w:fldChar w:fldCharType="end"/>
        </w:r>
      </w:p>
    </w:sdtContent>
  </w:sdt>
  <w:p w14:paraId="395DDAB2" w14:textId="77777777" w:rsidR="006E72EF" w:rsidRDefault="006E72EF" w:rsidP="00257C82">
    <w:pPr>
      <w:rPr>
        <w:rFonts w:cs="Arial"/>
        <w:color w:val="999999"/>
        <w:sz w:val="2"/>
        <w:szCs w:val="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AFF74" w14:textId="77777777" w:rsidR="008421ED" w:rsidRDefault="008421ED">
      <w:r>
        <w:separator/>
      </w:r>
    </w:p>
  </w:footnote>
  <w:footnote w:type="continuationSeparator" w:id="0">
    <w:p w14:paraId="1C9C4FE3" w14:textId="77777777" w:rsidR="008421ED" w:rsidRDefault="00842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581F0" w14:textId="77777777" w:rsidR="006E72EF" w:rsidRDefault="006E72EF" w:rsidP="00283F29">
    <w:pPr>
      <w:pStyle w:val="Hlavika"/>
    </w:pPr>
  </w:p>
  <w:p w14:paraId="3666AE67" w14:textId="77777777" w:rsidR="006E72EF" w:rsidRDefault="006E72EF" w:rsidP="00283F29">
    <w:pPr>
      <w:pStyle w:val="Hlavika"/>
    </w:pPr>
  </w:p>
  <w:p w14:paraId="1C3D7392" w14:textId="77777777" w:rsidR="006E72EF" w:rsidRPr="00283F29" w:rsidRDefault="006E72EF" w:rsidP="00283F2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48EBF" w14:textId="77777777" w:rsidR="006E72EF" w:rsidRDefault="006E72EF"/>
  <w:p w14:paraId="009510CE" w14:textId="77777777" w:rsidR="006E72EF" w:rsidRDefault="006E72EF"/>
  <w:p w14:paraId="71B25306" w14:textId="77777777" w:rsidR="006E72EF" w:rsidRDefault="006E72EF"/>
  <w:p w14:paraId="6128031E" w14:textId="77777777" w:rsidR="006E72EF" w:rsidRDefault="006E72EF"/>
  <w:p w14:paraId="570C7787" w14:textId="77777777" w:rsidR="006E72EF" w:rsidRDefault="006E72EF"/>
  <w:p w14:paraId="145269E3" w14:textId="77777777" w:rsidR="006E72EF" w:rsidRDefault="006E72EF"/>
  <w:p w14:paraId="38B4D5E6" w14:textId="77777777" w:rsidR="006E72EF" w:rsidRDefault="006E72EF"/>
  <w:p w14:paraId="0C7EA762" w14:textId="77777777" w:rsidR="006E72EF" w:rsidRDefault="006E72EF"/>
  <w:p w14:paraId="71E8115F" w14:textId="77777777" w:rsidR="006E72EF" w:rsidRDefault="006E72EF"/>
  <w:p w14:paraId="6EEF613F" w14:textId="77777777" w:rsidR="006E72EF" w:rsidRDefault="006E72EF"/>
  <w:p w14:paraId="707291EA" w14:textId="77777777" w:rsidR="006E72EF" w:rsidRDefault="006E72EF"/>
  <w:p w14:paraId="7654AABA" w14:textId="77777777" w:rsidR="006E72EF" w:rsidRDefault="006E72EF"/>
  <w:p w14:paraId="292690FE" w14:textId="77777777" w:rsidR="006E72EF" w:rsidRDefault="006E72EF"/>
  <w:p w14:paraId="479517A5" w14:textId="77777777" w:rsidR="006E72EF" w:rsidRDefault="006E72EF"/>
  <w:p w14:paraId="3DB8F7B3" w14:textId="77777777" w:rsidR="006E72EF" w:rsidRDefault="006E72EF"/>
  <w:p w14:paraId="7C0350EF" w14:textId="77777777" w:rsidR="006E72EF" w:rsidRDefault="006E72EF"/>
  <w:p w14:paraId="2644E8E5" w14:textId="77777777" w:rsidR="006E72EF" w:rsidRDefault="006E72EF"/>
  <w:p w14:paraId="3CA76DA3" w14:textId="77777777" w:rsidR="006E72EF" w:rsidRDefault="006E72EF"/>
  <w:p w14:paraId="7E25D4E3" w14:textId="77777777" w:rsidR="006E72EF" w:rsidRDefault="006E72EF"/>
  <w:p w14:paraId="0C64FE08" w14:textId="77777777" w:rsidR="006E72EF" w:rsidRDefault="006E72EF"/>
  <w:p w14:paraId="19722C3C" w14:textId="77777777" w:rsidR="006E72EF" w:rsidRDefault="006E72EF"/>
  <w:p w14:paraId="4C17BD88" w14:textId="77777777" w:rsidR="006E72EF" w:rsidRDefault="006E72EF"/>
  <w:p w14:paraId="45CEEC0A" w14:textId="77777777" w:rsidR="006E72EF" w:rsidRDefault="006E72EF"/>
  <w:p w14:paraId="2E42091C" w14:textId="77777777" w:rsidR="006E72EF" w:rsidRDefault="006E72EF"/>
  <w:p w14:paraId="366449F8" w14:textId="77777777" w:rsidR="006E72EF" w:rsidRDefault="006E72EF"/>
  <w:p w14:paraId="40767DEB" w14:textId="77777777" w:rsidR="006E72EF" w:rsidRDefault="006E72EF"/>
  <w:p w14:paraId="1CC97D82" w14:textId="77777777" w:rsidR="006E72EF" w:rsidRDefault="006E72EF"/>
  <w:p w14:paraId="78E0B598" w14:textId="77777777" w:rsidR="006E72EF" w:rsidRDefault="006E72EF"/>
  <w:p w14:paraId="5FA39276" w14:textId="77777777" w:rsidR="006E72EF" w:rsidRDefault="006E72EF"/>
  <w:p w14:paraId="213697A7" w14:textId="77777777" w:rsidR="006E72EF" w:rsidRDefault="006E72EF"/>
  <w:p w14:paraId="4664B2E4" w14:textId="77777777" w:rsidR="006E72EF" w:rsidRDefault="006E72EF"/>
  <w:p w14:paraId="202FAAC6" w14:textId="77777777" w:rsidR="006E72EF" w:rsidRDefault="006E72EF"/>
  <w:p w14:paraId="5FB72E84" w14:textId="77777777" w:rsidR="006E72EF" w:rsidRDefault="006E72EF"/>
  <w:p w14:paraId="11806DD3" w14:textId="77777777" w:rsidR="006E72EF" w:rsidRDefault="006E72EF"/>
  <w:p w14:paraId="0701F266" w14:textId="77777777" w:rsidR="006E72EF" w:rsidRDefault="006E72EF"/>
  <w:p w14:paraId="70BCF61D" w14:textId="77777777" w:rsidR="006E72EF" w:rsidRDefault="006E72EF"/>
  <w:p w14:paraId="1C3AA62E" w14:textId="77777777" w:rsidR="006E72EF" w:rsidRDefault="006E72EF"/>
  <w:p w14:paraId="1105FF11" w14:textId="77777777" w:rsidR="006E72EF" w:rsidRDefault="006E72EF"/>
  <w:p w14:paraId="2E16E62D" w14:textId="77777777" w:rsidR="006E72EF" w:rsidRDefault="006E72EF"/>
  <w:p w14:paraId="3F890C43" w14:textId="77777777" w:rsidR="006E72EF" w:rsidRDefault="006E72EF"/>
  <w:p w14:paraId="07A83DDC" w14:textId="77777777" w:rsidR="006E72EF" w:rsidRDefault="006E72EF"/>
  <w:p w14:paraId="5C59DA64" w14:textId="77777777" w:rsidR="006E72EF" w:rsidRDefault="006E72EF"/>
  <w:p w14:paraId="7E1C1461" w14:textId="77777777" w:rsidR="006E72EF" w:rsidRDefault="006E72EF"/>
  <w:p w14:paraId="1646B637" w14:textId="77777777" w:rsidR="006E72EF" w:rsidRDefault="006E72EF"/>
  <w:p w14:paraId="31C921E4" w14:textId="77777777" w:rsidR="006E72EF" w:rsidRDefault="006E72EF"/>
  <w:p w14:paraId="0C25ED5D" w14:textId="77777777" w:rsidR="006E72EF" w:rsidRDefault="006E72EF"/>
  <w:p w14:paraId="260FD1D8" w14:textId="77777777" w:rsidR="006E72EF" w:rsidRDefault="006E72EF"/>
  <w:p w14:paraId="47F202C4" w14:textId="77777777" w:rsidR="006E72EF" w:rsidRDefault="006E72EF"/>
  <w:p w14:paraId="2A60F4FE" w14:textId="77777777" w:rsidR="006E72EF" w:rsidRDefault="006E72EF"/>
  <w:p w14:paraId="64A37B4E" w14:textId="77777777" w:rsidR="006E72EF" w:rsidRDefault="006E72EF"/>
  <w:p w14:paraId="6EBE40AA" w14:textId="77777777" w:rsidR="006E72EF" w:rsidRDefault="006E72EF"/>
  <w:p w14:paraId="13C3B817" w14:textId="77777777" w:rsidR="006E72EF" w:rsidRDefault="006E72EF"/>
  <w:p w14:paraId="567A076C" w14:textId="77777777" w:rsidR="006E72EF" w:rsidRDefault="006E72EF"/>
  <w:p w14:paraId="227B9580" w14:textId="77777777" w:rsidR="006E72EF" w:rsidRDefault="006E72EF"/>
  <w:p w14:paraId="7A230C1D" w14:textId="77777777" w:rsidR="006E72EF" w:rsidRDefault="006E72EF"/>
  <w:p w14:paraId="2D94B2B7" w14:textId="77777777" w:rsidR="006E72EF" w:rsidRDefault="006E72EF"/>
  <w:p w14:paraId="3C98EBD3" w14:textId="77777777" w:rsidR="006E72EF" w:rsidRDefault="006E72EF"/>
  <w:p w14:paraId="519BD338" w14:textId="77777777" w:rsidR="006E72EF" w:rsidRDefault="006E72E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D310A" w14:textId="77777777" w:rsidR="006E72EF" w:rsidRDefault="006E72EF">
    <w:pPr>
      <w:pStyle w:val="Pta"/>
      <w:ind w:right="-82"/>
      <w:jc w:val="both"/>
      <w:rPr>
        <w:rFonts w:cs="Arial"/>
        <w:sz w:val="2"/>
        <w:szCs w:val="2"/>
        <w:highlight w:val="lightGray"/>
      </w:rPr>
    </w:pPr>
  </w:p>
  <w:p w14:paraId="776F0580" w14:textId="77777777" w:rsidR="006E72EF" w:rsidRDefault="006E72EF">
    <w:pPr>
      <w:pStyle w:val="Hlavika"/>
      <w:rPr>
        <w:color w:val="FF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21723" w14:textId="77777777" w:rsidR="006E72EF" w:rsidRDefault="006E72EF">
    <w:pPr>
      <w:pStyle w:val="Hlavika"/>
      <w:rPr>
        <w:rFonts w:cs="Arial"/>
        <w:sz w:val="10"/>
        <w:szCs w:val="10"/>
      </w:rPr>
    </w:pPr>
  </w:p>
  <w:p w14:paraId="37FE6A90" w14:textId="77777777" w:rsidR="006E72EF" w:rsidRDefault="006E72EF">
    <w:pPr>
      <w:pStyle w:val="Hlavika"/>
      <w:rPr>
        <w:rFonts w:cs="Arial"/>
        <w:sz w:val="10"/>
        <w:szCs w:val="10"/>
      </w:rPr>
    </w:pPr>
  </w:p>
  <w:p w14:paraId="364AEFC7" w14:textId="77777777" w:rsidR="006E72EF" w:rsidRDefault="006E72EF">
    <w:pPr>
      <w:pStyle w:val="Hlavika"/>
      <w:rPr>
        <w:rFonts w:cs="Arial"/>
        <w:sz w:val="10"/>
        <w:szCs w:val="10"/>
      </w:rPr>
    </w:pPr>
  </w:p>
  <w:p w14:paraId="73DD7A7C" w14:textId="77777777" w:rsidR="006E72EF" w:rsidRDefault="006E72EF">
    <w:pPr>
      <w:pStyle w:val="Hlavika"/>
      <w:rPr>
        <w:rFonts w:cs="Arial"/>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3"/>
    <w:name w:val="WW8Num4"/>
    <w:lvl w:ilvl="0">
      <w:start w:val="1"/>
      <w:numFmt w:val="bullet"/>
      <w:lvlText w:val="-"/>
      <w:lvlJc w:val="left"/>
      <w:pPr>
        <w:tabs>
          <w:tab w:val="left" w:pos="720"/>
        </w:tabs>
        <w:ind w:left="720" w:hanging="360"/>
      </w:pPr>
      <w:rPr>
        <w:rFonts w:ascii="Times New Roman" w:hAnsi="Times New Roman"/>
      </w:rPr>
    </w:lvl>
  </w:abstractNum>
  <w:abstractNum w:abstractNumId="1">
    <w:nsid w:val="00000002"/>
    <w:multiLevelType w:val="singleLevel"/>
    <w:tmpl w:val="00000008"/>
    <w:name w:val="WW8Num11"/>
    <w:lvl w:ilvl="0">
      <w:start w:val="1"/>
      <w:numFmt w:val="bullet"/>
      <w:lvlText w:val=""/>
      <w:lvlJc w:val="left"/>
      <w:pPr>
        <w:tabs>
          <w:tab w:val="left" w:pos="360"/>
        </w:tabs>
        <w:ind w:left="360" w:hanging="360"/>
      </w:pPr>
      <w:rPr>
        <w:rFonts w:ascii="Symbol" w:hAnsi="Symbol"/>
      </w:rPr>
    </w:lvl>
  </w:abstractNum>
  <w:abstractNum w:abstractNumId="2">
    <w:nsid w:val="00000003"/>
    <w:multiLevelType w:val="singleLevel"/>
    <w:tmpl w:val="0000000B"/>
    <w:name w:val="WW8Num16"/>
    <w:lvl w:ilvl="0">
      <w:start w:val="1"/>
      <w:numFmt w:val="lowerLetter"/>
      <w:lvlText w:val="%1)"/>
      <w:lvlJc w:val="left"/>
      <w:pPr>
        <w:tabs>
          <w:tab w:val="left" w:pos="720"/>
        </w:tabs>
        <w:ind w:left="720" w:hanging="360"/>
      </w:pPr>
      <w:rPr>
        <w:rFonts w:cs="Times New Roman"/>
      </w:rPr>
    </w:lvl>
  </w:abstractNum>
  <w:abstractNum w:abstractNumId="3">
    <w:nsid w:val="00000004"/>
    <w:multiLevelType w:val="multilevel"/>
    <w:tmpl w:val="2504748C"/>
    <w:name w:val="WW8Num19"/>
    <w:lvl w:ilvl="0">
      <w:start w:val="1"/>
      <w:numFmt w:val="upperRoman"/>
      <w:lvlText w:val="%1."/>
      <w:lvlJc w:val="right"/>
      <w:pPr>
        <w:tabs>
          <w:tab w:val="left" w:pos="1260"/>
        </w:tabs>
        <w:ind w:left="1260" w:hanging="720"/>
      </w:pPr>
      <w:rPr>
        <w:rFonts w:ascii="Times New Roman" w:eastAsia="Times New Roman" w:hAnsi="Times New Roman" w:cs="Times New Roman"/>
        <w:i w:val="0"/>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
    <w:nsid w:val="00000005"/>
    <w:multiLevelType w:val="multilevel"/>
    <w:tmpl w:val="0000000F"/>
    <w:name w:val="WW8Num21"/>
    <w:lvl w:ilvl="0">
      <w:start w:val="1"/>
      <w:numFmt w:val="bullet"/>
      <w:lvlText w:val=""/>
      <w:lvlJc w:val="left"/>
      <w:pPr>
        <w:tabs>
          <w:tab w:val="left" w:pos="720"/>
        </w:tabs>
        <w:ind w:left="720" w:hanging="360"/>
      </w:pPr>
      <w:rPr>
        <w:rFonts w:ascii="Wingdings 2" w:hAnsi="Wingdings 2" w:cs="Arial"/>
      </w:rPr>
    </w:lvl>
    <w:lvl w:ilvl="1">
      <w:start w:val="1"/>
      <w:numFmt w:val="bullet"/>
      <w:lvlText w:val="◦"/>
      <w:lvlJc w:val="left"/>
      <w:pPr>
        <w:tabs>
          <w:tab w:val="left" w:pos="1080"/>
        </w:tabs>
        <w:ind w:left="1080" w:hanging="360"/>
      </w:pPr>
      <w:rPr>
        <w:rFonts w:ascii="OpenSymbol" w:hAnsi="OpenSymbol" w:cs="Courier New"/>
      </w:rPr>
    </w:lvl>
    <w:lvl w:ilvl="2">
      <w:start w:val="1"/>
      <w:numFmt w:val="bullet"/>
      <w:lvlText w:val="▪"/>
      <w:lvlJc w:val="left"/>
      <w:pPr>
        <w:tabs>
          <w:tab w:val="left" w:pos="1440"/>
        </w:tabs>
        <w:ind w:left="1440" w:hanging="360"/>
      </w:pPr>
      <w:rPr>
        <w:rFonts w:ascii="OpenSymbol" w:hAnsi="OpenSymbol" w:cs="Courier New"/>
      </w:rPr>
    </w:lvl>
    <w:lvl w:ilvl="3">
      <w:start w:val="1"/>
      <w:numFmt w:val="bullet"/>
      <w:lvlText w:val=""/>
      <w:lvlJc w:val="left"/>
      <w:pPr>
        <w:tabs>
          <w:tab w:val="left" w:pos="1800"/>
        </w:tabs>
        <w:ind w:left="1800" w:hanging="360"/>
      </w:pPr>
      <w:rPr>
        <w:rFonts w:ascii="Wingdings 2" w:hAnsi="Wingdings 2" w:cs="Arial"/>
      </w:rPr>
    </w:lvl>
    <w:lvl w:ilvl="4">
      <w:start w:val="1"/>
      <w:numFmt w:val="bullet"/>
      <w:lvlText w:val="◦"/>
      <w:lvlJc w:val="left"/>
      <w:pPr>
        <w:tabs>
          <w:tab w:val="left" w:pos="2160"/>
        </w:tabs>
        <w:ind w:left="2160" w:hanging="360"/>
      </w:pPr>
      <w:rPr>
        <w:rFonts w:ascii="OpenSymbol" w:hAnsi="OpenSymbol" w:cs="Courier New"/>
      </w:rPr>
    </w:lvl>
    <w:lvl w:ilvl="5">
      <w:start w:val="1"/>
      <w:numFmt w:val="bullet"/>
      <w:lvlText w:val="▪"/>
      <w:lvlJc w:val="left"/>
      <w:pPr>
        <w:tabs>
          <w:tab w:val="left" w:pos="2520"/>
        </w:tabs>
        <w:ind w:left="2520" w:hanging="360"/>
      </w:pPr>
      <w:rPr>
        <w:rFonts w:ascii="OpenSymbol" w:hAnsi="OpenSymbol" w:cs="Courier New"/>
      </w:rPr>
    </w:lvl>
    <w:lvl w:ilvl="6">
      <w:start w:val="1"/>
      <w:numFmt w:val="bullet"/>
      <w:lvlText w:val=""/>
      <w:lvlJc w:val="left"/>
      <w:pPr>
        <w:tabs>
          <w:tab w:val="left" w:pos="2880"/>
        </w:tabs>
        <w:ind w:left="2880" w:hanging="360"/>
      </w:pPr>
      <w:rPr>
        <w:rFonts w:ascii="Wingdings 2" w:hAnsi="Wingdings 2" w:cs="Arial"/>
      </w:rPr>
    </w:lvl>
    <w:lvl w:ilvl="7">
      <w:start w:val="1"/>
      <w:numFmt w:val="bullet"/>
      <w:lvlText w:val="◦"/>
      <w:lvlJc w:val="left"/>
      <w:pPr>
        <w:tabs>
          <w:tab w:val="left" w:pos="3240"/>
        </w:tabs>
        <w:ind w:left="3240" w:hanging="360"/>
      </w:pPr>
      <w:rPr>
        <w:rFonts w:ascii="OpenSymbol" w:hAnsi="OpenSymbol" w:cs="Courier New"/>
      </w:rPr>
    </w:lvl>
    <w:lvl w:ilvl="8">
      <w:start w:val="1"/>
      <w:numFmt w:val="bullet"/>
      <w:lvlText w:val="▪"/>
      <w:lvlJc w:val="left"/>
      <w:pPr>
        <w:tabs>
          <w:tab w:val="left" w:pos="3600"/>
        </w:tabs>
        <w:ind w:left="3600" w:hanging="360"/>
      </w:pPr>
      <w:rPr>
        <w:rFonts w:ascii="OpenSymbol" w:hAnsi="OpenSymbol" w:cs="Courier New"/>
      </w:rPr>
    </w:lvl>
  </w:abstractNum>
  <w:abstractNum w:abstractNumId="5">
    <w:nsid w:val="00000006"/>
    <w:multiLevelType w:val="multilevel"/>
    <w:tmpl w:val="00000014"/>
    <w:name w:val="WW8Num26"/>
    <w:lvl w:ilvl="0">
      <w:start w:val="1"/>
      <w:numFmt w:val="bullet"/>
      <w:lvlText w:val=""/>
      <w:lvlJc w:val="left"/>
      <w:pPr>
        <w:tabs>
          <w:tab w:val="left" w:pos="720"/>
        </w:tabs>
        <w:ind w:left="720" w:hanging="360"/>
      </w:pPr>
      <w:rPr>
        <w:rFonts w:ascii="Wingdings 2" w:hAnsi="Wingdings 2"/>
        <w:b/>
        <w:u w:val="none"/>
      </w:rPr>
    </w:lvl>
    <w:lvl w:ilvl="1">
      <w:start w:val="1"/>
      <w:numFmt w:val="bullet"/>
      <w:lvlText w:val="◦"/>
      <w:lvlJc w:val="left"/>
      <w:pPr>
        <w:tabs>
          <w:tab w:val="left" w:pos="1080"/>
        </w:tabs>
        <w:ind w:left="1080" w:hanging="360"/>
      </w:pPr>
      <w:rPr>
        <w:rFonts w:ascii="OpenSymbol" w:hAnsi="OpenSymbol" w:cs="OpenSymbol"/>
      </w:rPr>
    </w:lvl>
    <w:lvl w:ilvl="2">
      <w:start w:val="1"/>
      <w:numFmt w:val="bullet"/>
      <w:lvlText w:val="▪"/>
      <w:lvlJc w:val="left"/>
      <w:pPr>
        <w:tabs>
          <w:tab w:val="left" w:pos="1440"/>
        </w:tabs>
        <w:ind w:left="1440" w:hanging="360"/>
      </w:pPr>
      <w:rPr>
        <w:rFonts w:ascii="OpenSymbol" w:hAnsi="OpenSymbol" w:cs="OpenSymbol"/>
      </w:rPr>
    </w:lvl>
    <w:lvl w:ilvl="3">
      <w:start w:val="1"/>
      <w:numFmt w:val="bullet"/>
      <w:lvlText w:val=""/>
      <w:lvlJc w:val="left"/>
      <w:pPr>
        <w:tabs>
          <w:tab w:val="left" w:pos="1800"/>
        </w:tabs>
        <w:ind w:left="1800" w:hanging="360"/>
      </w:pPr>
      <w:rPr>
        <w:rFonts w:ascii="Wingdings 2" w:hAnsi="Wingdings 2"/>
        <w:b/>
        <w:u w:val="none"/>
      </w:rPr>
    </w:lvl>
    <w:lvl w:ilvl="4">
      <w:start w:val="1"/>
      <w:numFmt w:val="bullet"/>
      <w:lvlText w:val="◦"/>
      <w:lvlJc w:val="left"/>
      <w:pPr>
        <w:tabs>
          <w:tab w:val="left" w:pos="2160"/>
        </w:tabs>
        <w:ind w:left="2160" w:hanging="360"/>
      </w:pPr>
      <w:rPr>
        <w:rFonts w:ascii="OpenSymbol" w:hAnsi="OpenSymbol" w:cs="OpenSymbol"/>
      </w:rPr>
    </w:lvl>
    <w:lvl w:ilvl="5">
      <w:start w:val="1"/>
      <w:numFmt w:val="bullet"/>
      <w:lvlText w:val="▪"/>
      <w:lvlJc w:val="left"/>
      <w:pPr>
        <w:tabs>
          <w:tab w:val="left" w:pos="2520"/>
        </w:tabs>
        <w:ind w:left="2520" w:hanging="360"/>
      </w:pPr>
      <w:rPr>
        <w:rFonts w:ascii="OpenSymbol" w:hAnsi="OpenSymbol" w:cs="OpenSymbol"/>
      </w:rPr>
    </w:lvl>
    <w:lvl w:ilvl="6">
      <w:start w:val="1"/>
      <w:numFmt w:val="bullet"/>
      <w:lvlText w:val=""/>
      <w:lvlJc w:val="left"/>
      <w:pPr>
        <w:tabs>
          <w:tab w:val="left" w:pos="2880"/>
        </w:tabs>
        <w:ind w:left="2880" w:hanging="360"/>
      </w:pPr>
      <w:rPr>
        <w:rFonts w:ascii="Wingdings 2" w:hAnsi="Wingdings 2"/>
        <w:b/>
        <w:u w:val="none"/>
      </w:rPr>
    </w:lvl>
    <w:lvl w:ilvl="7">
      <w:start w:val="1"/>
      <w:numFmt w:val="bullet"/>
      <w:lvlText w:val="◦"/>
      <w:lvlJc w:val="left"/>
      <w:pPr>
        <w:tabs>
          <w:tab w:val="left" w:pos="3240"/>
        </w:tabs>
        <w:ind w:left="3240" w:hanging="360"/>
      </w:pPr>
      <w:rPr>
        <w:rFonts w:ascii="OpenSymbol" w:hAnsi="OpenSymbol" w:cs="OpenSymbol"/>
      </w:rPr>
    </w:lvl>
    <w:lvl w:ilvl="8">
      <w:start w:val="1"/>
      <w:numFmt w:val="bullet"/>
      <w:lvlText w:val="▪"/>
      <w:lvlJc w:val="left"/>
      <w:pPr>
        <w:tabs>
          <w:tab w:val="left" w:pos="3600"/>
        </w:tabs>
        <w:ind w:left="3600" w:hanging="360"/>
      </w:pPr>
      <w:rPr>
        <w:rFonts w:ascii="OpenSymbol" w:hAnsi="OpenSymbol" w:cs="OpenSymbol"/>
      </w:rPr>
    </w:lvl>
  </w:abstractNum>
  <w:abstractNum w:abstractNumId="6">
    <w:nsid w:val="00000007"/>
    <w:multiLevelType w:val="multilevel"/>
    <w:tmpl w:val="00000015"/>
    <w:name w:val="WW8Num27"/>
    <w:lvl w:ilvl="0">
      <w:start w:val="1"/>
      <w:numFmt w:val="bullet"/>
      <w:lvlText w:val=""/>
      <w:lvlJc w:val="left"/>
      <w:pPr>
        <w:tabs>
          <w:tab w:val="left" w:pos="720"/>
        </w:tabs>
        <w:ind w:left="720" w:hanging="360"/>
      </w:pPr>
      <w:rPr>
        <w:rFonts w:ascii="Wingdings 2" w:hAnsi="Wingdings 2" w:cs="Times New Roman"/>
        <w:b/>
        <w:color w:val="auto"/>
      </w:rPr>
    </w:lvl>
    <w:lvl w:ilvl="1">
      <w:start w:val="1"/>
      <w:numFmt w:val="bullet"/>
      <w:lvlText w:val="◦"/>
      <w:lvlJc w:val="left"/>
      <w:pPr>
        <w:tabs>
          <w:tab w:val="left" w:pos="1080"/>
        </w:tabs>
        <w:ind w:left="1080" w:hanging="360"/>
      </w:pPr>
      <w:rPr>
        <w:rFonts w:ascii="OpenSymbol" w:hAnsi="OpenSymbol" w:cs="Courier New"/>
      </w:rPr>
    </w:lvl>
    <w:lvl w:ilvl="2">
      <w:start w:val="1"/>
      <w:numFmt w:val="bullet"/>
      <w:lvlText w:val="▪"/>
      <w:lvlJc w:val="left"/>
      <w:pPr>
        <w:tabs>
          <w:tab w:val="left" w:pos="1440"/>
        </w:tabs>
        <w:ind w:left="1440" w:hanging="360"/>
      </w:pPr>
      <w:rPr>
        <w:rFonts w:ascii="OpenSymbol" w:hAnsi="OpenSymbol" w:cs="Courier New"/>
      </w:rPr>
    </w:lvl>
    <w:lvl w:ilvl="3">
      <w:start w:val="1"/>
      <w:numFmt w:val="bullet"/>
      <w:lvlText w:val=""/>
      <w:lvlJc w:val="left"/>
      <w:pPr>
        <w:tabs>
          <w:tab w:val="left" w:pos="1800"/>
        </w:tabs>
        <w:ind w:left="1800" w:hanging="360"/>
      </w:pPr>
      <w:rPr>
        <w:rFonts w:ascii="Wingdings 2" w:hAnsi="Wingdings 2" w:cs="Times New Roman"/>
        <w:b/>
        <w:color w:val="auto"/>
      </w:rPr>
    </w:lvl>
    <w:lvl w:ilvl="4">
      <w:start w:val="1"/>
      <w:numFmt w:val="bullet"/>
      <w:lvlText w:val="◦"/>
      <w:lvlJc w:val="left"/>
      <w:pPr>
        <w:tabs>
          <w:tab w:val="left" w:pos="2160"/>
        </w:tabs>
        <w:ind w:left="2160" w:hanging="360"/>
      </w:pPr>
      <w:rPr>
        <w:rFonts w:ascii="OpenSymbol" w:hAnsi="OpenSymbol" w:cs="Courier New"/>
      </w:rPr>
    </w:lvl>
    <w:lvl w:ilvl="5">
      <w:start w:val="1"/>
      <w:numFmt w:val="bullet"/>
      <w:lvlText w:val="▪"/>
      <w:lvlJc w:val="left"/>
      <w:pPr>
        <w:tabs>
          <w:tab w:val="left" w:pos="2520"/>
        </w:tabs>
        <w:ind w:left="2520" w:hanging="360"/>
      </w:pPr>
      <w:rPr>
        <w:rFonts w:ascii="OpenSymbol" w:hAnsi="OpenSymbol" w:cs="Courier New"/>
      </w:rPr>
    </w:lvl>
    <w:lvl w:ilvl="6">
      <w:start w:val="1"/>
      <w:numFmt w:val="bullet"/>
      <w:lvlText w:val=""/>
      <w:lvlJc w:val="left"/>
      <w:pPr>
        <w:tabs>
          <w:tab w:val="left" w:pos="2880"/>
        </w:tabs>
        <w:ind w:left="2880" w:hanging="360"/>
      </w:pPr>
      <w:rPr>
        <w:rFonts w:ascii="Wingdings 2" w:hAnsi="Wingdings 2" w:cs="Times New Roman"/>
        <w:b/>
        <w:color w:val="auto"/>
      </w:rPr>
    </w:lvl>
    <w:lvl w:ilvl="7">
      <w:start w:val="1"/>
      <w:numFmt w:val="bullet"/>
      <w:lvlText w:val="◦"/>
      <w:lvlJc w:val="left"/>
      <w:pPr>
        <w:tabs>
          <w:tab w:val="left" w:pos="3240"/>
        </w:tabs>
        <w:ind w:left="3240" w:hanging="360"/>
      </w:pPr>
      <w:rPr>
        <w:rFonts w:ascii="OpenSymbol" w:hAnsi="OpenSymbol" w:cs="Courier New"/>
      </w:rPr>
    </w:lvl>
    <w:lvl w:ilvl="8">
      <w:start w:val="1"/>
      <w:numFmt w:val="bullet"/>
      <w:lvlText w:val="▪"/>
      <w:lvlJc w:val="left"/>
      <w:pPr>
        <w:tabs>
          <w:tab w:val="left" w:pos="3600"/>
        </w:tabs>
        <w:ind w:left="3600" w:hanging="360"/>
      </w:pPr>
      <w:rPr>
        <w:rFonts w:ascii="OpenSymbol" w:hAnsi="OpenSymbol" w:cs="Courier New"/>
      </w:rPr>
    </w:lvl>
  </w:abstractNum>
  <w:abstractNum w:abstractNumId="7">
    <w:nsid w:val="00000008"/>
    <w:multiLevelType w:val="multilevel"/>
    <w:tmpl w:val="00000016"/>
    <w:name w:val="WW8Num22"/>
    <w:lvl w:ilvl="0">
      <w:start w:val="1"/>
      <w:numFmt w:val="bullet"/>
      <w:lvlText w:val=""/>
      <w:lvlJc w:val="left"/>
      <w:pPr>
        <w:tabs>
          <w:tab w:val="left" w:pos="720"/>
        </w:tabs>
        <w:ind w:left="720" w:hanging="360"/>
      </w:pPr>
      <w:rPr>
        <w:rFonts w:ascii="Wingdings 2" w:hAnsi="Wingdings 2"/>
        <w:b/>
      </w:rPr>
    </w:lvl>
    <w:lvl w:ilvl="1">
      <w:start w:val="1"/>
      <w:numFmt w:val="bullet"/>
      <w:lvlText w:val="◦"/>
      <w:lvlJc w:val="left"/>
      <w:pPr>
        <w:tabs>
          <w:tab w:val="left" w:pos="1080"/>
        </w:tabs>
        <w:ind w:left="1080" w:hanging="360"/>
      </w:pPr>
      <w:rPr>
        <w:rFonts w:ascii="OpenSymbol" w:hAnsi="OpenSymbol" w:cs="OpenSymbol"/>
      </w:rPr>
    </w:lvl>
    <w:lvl w:ilvl="2">
      <w:start w:val="1"/>
      <w:numFmt w:val="bullet"/>
      <w:lvlText w:val="▪"/>
      <w:lvlJc w:val="left"/>
      <w:pPr>
        <w:tabs>
          <w:tab w:val="left" w:pos="1440"/>
        </w:tabs>
        <w:ind w:left="1440" w:hanging="360"/>
      </w:pPr>
      <w:rPr>
        <w:rFonts w:ascii="OpenSymbol" w:hAnsi="OpenSymbol" w:cs="OpenSymbol"/>
      </w:rPr>
    </w:lvl>
    <w:lvl w:ilvl="3">
      <w:start w:val="1"/>
      <w:numFmt w:val="bullet"/>
      <w:lvlText w:val=""/>
      <w:lvlJc w:val="left"/>
      <w:pPr>
        <w:tabs>
          <w:tab w:val="left" w:pos="1800"/>
        </w:tabs>
        <w:ind w:left="1800" w:hanging="360"/>
      </w:pPr>
      <w:rPr>
        <w:rFonts w:ascii="Wingdings 2" w:hAnsi="Wingdings 2"/>
        <w:b/>
      </w:rPr>
    </w:lvl>
    <w:lvl w:ilvl="4">
      <w:start w:val="1"/>
      <w:numFmt w:val="bullet"/>
      <w:lvlText w:val="◦"/>
      <w:lvlJc w:val="left"/>
      <w:pPr>
        <w:tabs>
          <w:tab w:val="left" w:pos="2160"/>
        </w:tabs>
        <w:ind w:left="2160" w:hanging="360"/>
      </w:pPr>
      <w:rPr>
        <w:rFonts w:ascii="OpenSymbol" w:hAnsi="OpenSymbol" w:cs="OpenSymbol"/>
      </w:rPr>
    </w:lvl>
    <w:lvl w:ilvl="5">
      <w:start w:val="1"/>
      <w:numFmt w:val="bullet"/>
      <w:lvlText w:val="▪"/>
      <w:lvlJc w:val="left"/>
      <w:pPr>
        <w:tabs>
          <w:tab w:val="left" w:pos="2520"/>
        </w:tabs>
        <w:ind w:left="2520" w:hanging="360"/>
      </w:pPr>
      <w:rPr>
        <w:rFonts w:ascii="OpenSymbol" w:hAnsi="OpenSymbol" w:cs="OpenSymbol"/>
      </w:rPr>
    </w:lvl>
    <w:lvl w:ilvl="6">
      <w:start w:val="1"/>
      <w:numFmt w:val="bullet"/>
      <w:lvlText w:val=""/>
      <w:lvlJc w:val="left"/>
      <w:pPr>
        <w:tabs>
          <w:tab w:val="left" w:pos="2880"/>
        </w:tabs>
        <w:ind w:left="2880" w:hanging="360"/>
      </w:pPr>
      <w:rPr>
        <w:rFonts w:ascii="Wingdings 2" w:hAnsi="Wingdings 2"/>
        <w:b/>
      </w:rPr>
    </w:lvl>
    <w:lvl w:ilvl="7">
      <w:start w:val="1"/>
      <w:numFmt w:val="bullet"/>
      <w:lvlText w:val="◦"/>
      <w:lvlJc w:val="left"/>
      <w:pPr>
        <w:tabs>
          <w:tab w:val="left" w:pos="3240"/>
        </w:tabs>
        <w:ind w:left="3240" w:hanging="360"/>
      </w:pPr>
      <w:rPr>
        <w:rFonts w:ascii="OpenSymbol" w:hAnsi="OpenSymbol" w:cs="OpenSymbol"/>
      </w:rPr>
    </w:lvl>
    <w:lvl w:ilvl="8">
      <w:start w:val="1"/>
      <w:numFmt w:val="bullet"/>
      <w:lvlText w:val="▪"/>
      <w:lvlJc w:val="left"/>
      <w:pPr>
        <w:tabs>
          <w:tab w:val="left" w:pos="3600"/>
        </w:tabs>
        <w:ind w:left="3600" w:hanging="360"/>
      </w:pPr>
      <w:rPr>
        <w:rFonts w:ascii="OpenSymbol" w:hAnsi="OpenSymbol" w:cs="OpenSymbol"/>
      </w:rPr>
    </w:lvl>
  </w:abstractNum>
  <w:abstractNum w:abstractNumId="8">
    <w:nsid w:val="00000009"/>
    <w:multiLevelType w:val="multilevel"/>
    <w:tmpl w:val="00000017"/>
    <w:name w:val="WW8Num29"/>
    <w:lvl w:ilvl="0">
      <w:start w:val="1"/>
      <w:numFmt w:val="bullet"/>
      <w:lvlText w:val=""/>
      <w:lvlJc w:val="left"/>
      <w:pPr>
        <w:tabs>
          <w:tab w:val="left" w:pos="709"/>
        </w:tabs>
        <w:ind w:left="709" w:hanging="360"/>
      </w:pPr>
      <w:rPr>
        <w:rFonts w:ascii="Wingdings 2" w:hAnsi="Wingdings 2" w:cs="OpenSymbol"/>
      </w:rPr>
    </w:lvl>
    <w:lvl w:ilvl="1">
      <w:start w:val="1"/>
      <w:numFmt w:val="bullet"/>
      <w:lvlText w:val="◦"/>
      <w:lvlJc w:val="left"/>
      <w:pPr>
        <w:tabs>
          <w:tab w:val="left" w:pos="1069"/>
        </w:tabs>
        <w:ind w:left="1069" w:hanging="360"/>
      </w:pPr>
      <w:rPr>
        <w:rFonts w:ascii="OpenSymbol" w:hAnsi="OpenSymbol" w:cs="OpenSymbol"/>
      </w:rPr>
    </w:lvl>
    <w:lvl w:ilvl="2">
      <w:start w:val="1"/>
      <w:numFmt w:val="bullet"/>
      <w:lvlText w:val="▪"/>
      <w:lvlJc w:val="left"/>
      <w:pPr>
        <w:tabs>
          <w:tab w:val="left" w:pos="1429"/>
        </w:tabs>
        <w:ind w:left="1429" w:hanging="360"/>
      </w:pPr>
      <w:rPr>
        <w:rFonts w:ascii="OpenSymbol" w:hAnsi="OpenSymbol" w:cs="OpenSymbol"/>
      </w:rPr>
    </w:lvl>
    <w:lvl w:ilvl="3">
      <w:start w:val="1"/>
      <w:numFmt w:val="bullet"/>
      <w:lvlText w:val=""/>
      <w:lvlJc w:val="left"/>
      <w:pPr>
        <w:tabs>
          <w:tab w:val="left" w:pos="1789"/>
        </w:tabs>
        <w:ind w:left="1789" w:hanging="360"/>
      </w:pPr>
      <w:rPr>
        <w:rFonts w:ascii="Wingdings 2" w:hAnsi="Wingdings 2" w:cs="OpenSymbol"/>
      </w:rPr>
    </w:lvl>
    <w:lvl w:ilvl="4">
      <w:start w:val="1"/>
      <w:numFmt w:val="bullet"/>
      <w:lvlText w:val="◦"/>
      <w:lvlJc w:val="left"/>
      <w:pPr>
        <w:tabs>
          <w:tab w:val="left" w:pos="2149"/>
        </w:tabs>
        <w:ind w:left="2149" w:hanging="360"/>
      </w:pPr>
      <w:rPr>
        <w:rFonts w:ascii="OpenSymbol" w:hAnsi="OpenSymbol" w:cs="OpenSymbol"/>
      </w:rPr>
    </w:lvl>
    <w:lvl w:ilvl="5">
      <w:start w:val="1"/>
      <w:numFmt w:val="bullet"/>
      <w:lvlText w:val="▪"/>
      <w:lvlJc w:val="left"/>
      <w:pPr>
        <w:tabs>
          <w:tab w:val="left" w:pos="2509"/>
        </w:tabs>
        <w:ind w:left="2509" w:hanging="360"/>
      </w:pPr>
      <w:rPr>
        <w:rFonts w:ascii="OpenSymbol" w:hAnsi="OpenSymbol" w:cs="OpenSymbol"/>
      </w:rPr>
    </w:lvl>
    <w:lvl w:ilvl="6">
      <w:start w:val="1"/>
      <w:numFmt w:val="bullet"/>
      <w:lvlText w:val=""/>
      <w:lvlJc w:val="left"/>
      <w:pPr>
        <w:tabs>
          <w:tab w:val="left" w:pos="2869"/>
        </w:tabs>
        <w:ind w:left="2869" w:hanging="360"/>
      </w:pPr>
      <w:rPr>
        <w:rFonts w:ascii="Wingdings 2" w:hAnsi="Wingdings 2" w:cs="OpenSymbol"/>
      </w:rPr>
    </w:lvl>
    <w:lvl w:ilvl="7">
      <w:start w:val="1"/>
      <w:numFmt w:val="bullet"/>
      <w:lvlText w:val="◦"/>
      <w:lvlJc w:val="left"/>
      <w:pPr>
        <w:tabs>
          <w:tab w:val="left" w:pos="3229"/>
        </w:tabs>
        <w:ind w:left="3229" w:hanging="360"/>
      </w:pPr>
      <w:rPr>
        <w:rFonts w:ascii="OpenSymbol" w:hAnsi="OpenSymbol" w:cs="OpenSymbol"/>
      </w:rPr>
    </w:lvl>
    <w:lvl w:ilvl="8">
      <w:start w:val="1"/>
      <w:numFmt w:val="bullet"/>
      <w:lvlText w:val="▪"/>
      <w:lvlJc w:val="left"/>
      <w:pPr>
        <w:tabs>
          <w:tab w:val="left" w:pos="3589"/>
        </w:tabs>
        <w:ind w:left="3589" w:hanging="360"/>
      </w:pPr>
      <w:rPr>
        <w:rFonts w:ascii="OpenSymbol" w:hAnsi="OpenSymbol" w:cs="OpenSymbol"/>
      </w:rPr>
    </w:lvl>
  </w:abstractNum>
  <w:abstractNum w:abstractNumId="9">
    <w:nsid w:val="0000000A"/>
    <w:multiLevelType w:val="multilevel"/>
    <w:tmpl w:val="0000001F"/>
    <w:name w:val="WW8Num37"/>
    <w:lvl w:ilvl="0">
      <w:start w:val="1"/>
      <w:numFmt w:val="bullet"/>
      <w:lvlText w:val=""/>
      <w:lvlJc w:val="left"/>
      <w:pPr>
        <w:tabs>
          <w:tab w:val="left" w:pos="1068"/>
        </w:tabs>
        <w:ind w:left="1068" w:hanging="360"/>
      </w:pPr>
      <w:rPr>
        <w:rFonts w:ascii="Wingdings 2" w:hAnsi="Wingdings 2" w:cs="OpenSymbol"/>
      </w:rPr>
    </w:lvl>
    <w:lvl w:ilvl="1">
      <w:start w:val="1"/>
      <w:numFmt w:val="bullet"/>
      <w:lvlText w:val="◦"/>
      <w:lvlJc w:val="left"/>
      <w:pPr>
        <w:tabs>
          <w:tab w:val="left" w:pos="1428"/>
        </w:tabs>
        <w:ind w:left="1428" w:hanging="360"/>
      </w:pPr>
      <w:rPr>
        <w:rFonts w:ascii="OpenSymbol" w:hAnsi="OpenSymbol" w:cs="OpenSymbol"/>
      </w:rPr>
    </w:lvl>
    <w:lvl w:ilvl="2">
      <w:start w:val="1"/>
      <w:numFmt w:val="bullet"/>
      <w:lvlText w:val="▪"/>
      <w:lvlJc w:val="left"/>
      <w:pPr>
        <w:tabs>
          <w:tab w:val="left" w:pos="1788"/>
        </w:tabs>
        <w:ind w:left="1788" w:hanging="360"/>
      </w:pPr>
      <w:rPr>
        <w:rFonts w:ascii="OpenSymbol" w:hAnsi="OpenSymbol" w:cs="OpenSymbol"/>
      </w:rPr>
    </w:lvl>
    <w:lvl w:ilvl="3">
      <w:start w:val="1"/>
      <w:numFmt w:val="bullet"/>
      <w:lvlText w:val=""/>
      <w:lvlJc w:val="left"/>
      <w:pPr>
        <w:tabs>
          <w:tab w:val="left" w:pos="2148"/>
        </w:tabs>
        <w:ind w:left="2148" w:hanging="360"/>
      </w:pPr>
      <w:rPr>
        <w:rFonts w:ascii="Wingdings 2" w:hAnsi="Wingdings 2" w:cs="OpenSymbol"/>
      </w:rPr>
    </w:lvl>
    <w:lvl w:ilvl="4">
      <w:start w:val="1"/>
      <w:numFmt w:val="bullet"/>
      <w:lvlText w:val="◦"/>
      <w:lvlJc w:val="left"/>
      <w:pPr>
        <w:tabs>
          <w:tab w:val="left" w:pos="2508"/>
        </w:tabs>
        <w:ind w:left="2508" w:hanging="360"/>
      </w:pPr>
      <w:rPr>
        <w:rFonts w:ascii="OpenSymbol" w:hAnsi="OpenSymbol" w:cs="OpenSymbol"/>
      </w:rPr>
    </w:lvl>
    <w:lvl w:ilvl="5">
      <w:start w:val="1"/>
      <w:numFmt w:val="bullet"/>
      <w:lvlText w:val="▪"/>
      <w:lvlJc w:val="left"/>
      <w:pPr>
        <w:tabs>
          <w:tab w:val="left" w:pos="2868"/>
        </w:tabs>
        <w:ind w:left="2868" w:hanging="360"/>
      </w:pPr>
      <w:rPr>
        <w:rFonts w:ascii="OpenSymbol" w:hAnsi="OpenSymbol" w:cs="OpenSymbol"/>
      </w:rPr>
    </w:lvl>
    <w:lvl w:ilvl="6">
      <w:start w:val="1"/>
      <w:numFmt w:val="bullet"/>
      <w:lvlText w:val=""/>
      <w:lvlJc w:val="left"/>
      <w:pPr>
        <w:tabs>
          <w:tab w:val="left" w:pos="3228"/>
        </w:tabs>
        <w:ind w:left="3228" w:hanging="360"/>
      </w:pPr>
      <w:rPr>
        <w:rFonts w:ascii="Wingdings 2" w:hAnsi="Wingdings 2" w:cs="OpenSymbol"/>
      </w:rPr>
    </w:lvl>
    <w:lvl w:ilvl="7">
      <w:start w:val="1"/>
      <w:numFmt w:val="bullet"/>
      <w:lvlText w:val="◦"/>
      <w:lvlJc w:val="left"/>
      <w:pPr>
        <w:tabs>
          <w:tab w:val="left" w:pos="3588"/>
        </w:tabs>
        <w:ind w:left="3588" w:hanging="360"/>
      </w:pPr>
      <w:rPr>
        <w:rFonts w:ascii="OpenSymbol" w:hAnsi="OpenSymbol" w:cs="OpenSymbol"/>
      </w:rPr>
    </w:lvl>
    <w:lvl w:ilvl="8">
      <w:start w:val="1"/>
      <w:numFmt w:val="bullet"/>
      <w:lvlText w:val="▪"/>
      <w:lvlJc w:val="left"/>
      <w:pPr>
        <w:tabs>
          <w:tab w:val="left" w:pos="3948"/>
        </w:tabs>
        <w:ind w:left="3948" w:hanging="360"/>
      </w:pPr>
      <w:rPr>
        <w:rFonts w:ascii="OpenSymbol" w:hAnsi="OpenSymbol" w:cs="OpenSymbol"/>
      </w:rPr>
    </w:lvl>
  </w:abstractNum>
  <w:abstractNum w:abstractNumId="10">
    <w:nsid w:val="0000000B"/>
    <w:multiLevelType w:val="singleLevel"/>
    <w:tmpl w:val="00000022"/>
    <w:name w:val="WW8Num34"/>
    <w:lvl w:ilvl="0">
      <w:start w:val="1"/>
      <w:numFmt w:val="lowerLetter"/>
      <w:lvlText w:val="%1)"/>
      <w:lvlJc w:val="left"/>
      <w:pPr>
        <w:tabs>
          <w:tab w:val="left" w:pos="0"/>
        </w:tabs>
        <w:ind w:left="1068" w:hanging="360"/>
      </w:pPr>
    </w:lvl>
  </w:abstractNum>
  <w:abstractNum w:abstractNumId="11">
    <w:nsid w:val="0000000C"/>
    <w:multiLevelType w:val="multilevel"/>
    <w:tmpl w:val="00000024"/>
    <w:name w:val="WW8Num36"/>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2">
    <w:nsid w:val="0000000E"/>
    <w:multiLevelType w:val="hybridMultilevel"/>
    <w:tmpl w:val="AAA041F2"/>
    <w:lvl w:ilvl="0" w:tplc="046AAD16">
      <w:start w:val="1"/>
      <w:numFmt w:val="bullet"/>
      <w:lvlText w:val=""/>
      <w:lvlJc w:val="left"/>
      <w:pPr>
        <w:ind w:left="720" w:hanging="360"/>
      </w:pPr>
      <w:rPr>
        <w:rFonts w:ascii="Wingdings" w:hAnsi="Wingdings" w:hint="default"/>
      </w:rPr>
    </w:lvl>
    <w:lvl w:ilvl="1" w:tplc="9312A72C">
      <w:start w:val="1"/>
      <w:numFmt w:val="bullet"/>
      <w:lvlText w:val="o"/>
      <w:lvlJc w:val="left"/>
      <w:pPr>
        <w:ind w:left="1440" w:hanging="360"/>
      </w:pPr>
      <w:rPr>
        <w:rFonts w:ascii="Courier New" w:hAnsi="Courier New" w:hint="default"/>
      </w:rPr>
    </w:lvl>
    <w:lvl w:ilvl="2" w:tplc="E0D02974" w:tentative="1">
      <w:start w:val="1"/>
      <w:numFmt w:val="bullet"/>
      <w:lvlText w:val=""/>
      <w:lvlJc w:val="left"/>
      <w:pPr>
        <w:ind w:left="2160" w:hanging="360"/>
      </w:pPr>
      <w:rPr>
        <w:rFonts w:ascii="Wingdings" w:hAnsi="Wingdings" w:hint="default"/>
      </w:rPr>
    </w:lvl>
    <w:lvl w:ilvl="3" w:tplc="A2B2F9F0" w:tentative="1">
      <w:start w:val="1"/>
      <w:numFmt w:val="bullet"/>
      <w:lvlText w:val=""/>
      <w:lvlJc w:val="left"/>
      <w:pPr>
        <w:ind w:left="2880" w:hanging="360"/>
      </w:pPr>
      <w:rPr>
        <w:rFonts w:ascii="Symbol" w:hAnsi="Symbol" w:hint="default"/>
      </w:rPr>
    </w:lvl>
    <w:lvl w:ilvl="4" w:tplc="2D8A6858" w:tentative="1">
      <w:start w:val="1"/>
      <w:numFmt w:val="bullet"/>
      <w:lvlText w:val="o"/>
      <w:lvlJc w:val="left"/>
      <w:pPr>
        <w:ind w:left="3600" w:hanging="360"/>
      </w:pPr>
      <w:rPr>
        <w:rFonts w:ascii="Courier New" w:hAnsi="Courier New" w:hint="default"/>
      </w:rPr>
    </w:lvl>
    <w:lvl w:ilvl="5" w:tplc="8E2EE356" w:tentative="1">
      <w:start w:val="1"/>
      <w:numFmt w:val="bullet"/>
      <w:lvlText w:val=""/>
      <w:lvlJc w:val="left"/>
      <w:pPr>
        <w:ind w:left="4320" w:hanging="360"/>
      </w:pPr>
      <w:rPr>
        <w:rFonts w:ascii="Wingdings" w:hAnsi="Wingdings" w:hint="default"/>
      </w:rPr>
    </w:lvl>
    <w:lvl w:ilvl="6" w:tplc="E916A234" w:tentative="1">
      <w:start w:val="1"/>
      <w:numFmt w:val="bullet"/>
      <w:lvlText w:val=""/>
      <w:lvlJc w:val="left"/>
      <w:pPr>
        <w:ind w:left="5040" w:hanging="360"/>
      </w:pPr>
      <w:rPr>
        <w:rFonts w:ascii="Symbol" w:hAnsi="Symbol" w:hint="default"/>
      </w:rPr>
    </w:lvl>
    <w:lvl w:ilvl="7" w:tplc="1F22AC00" w:tentative="1">
      <w:start w:val="1"/>
      <w:numFmt w:val="bullet"/>
      <w:lvlText w:val="o"/>
      <w:lvlJc w:val="left"/>
      <w:pPr>
        <w:ind w:left="5760" w:hanging="360"/>
      </w:pPr>
      <w:rPr>
        <w:rFonts w:ascii="Courier New" w:hAnsi="Courier New" w:hint="default"/>
      </w:rPr>
    </w:lvl>
    <w:lvl w:ilvl="8" w:tplc="F5F20388" w:tentative="1">
      <w:start w:val="1"/>
      <w:numFmt w:val="bullet"/>
      <w:lvlText w:val=""/>
      <w:lvlJc w:val="left"/>
      <w:pPr>
        <w:ind w:left="6480" w:hanging="360"/>
      </w:pPr>
      <w:rPr>
        <w:rFonts w:ascii="Wingdings" w:hAnsi="Wingdings" w:hint="default"/>
      </w:rPr>
    </w:lvl>
  </w:abstractNum>
  <w:abstractNum w:abstractNumId="13">
    <w:nsid w:val="0000000F"/>
    <w:multiLevelType w:val="multilevel"/>
    <w:tmpl w:val="20F836A8"/>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4">
    <w:nsid w:val="00000010"/>
    <w:multiLevelType w:val="hybridMultilevel"/>
    <w:tmpl w:val="7D8254CE"/>
    <w:lvl w:ilvl="0" w:tplc="B718B232">
      <w:start w:val="1"/>
      <w:numFmt w:val="bullet"/>
      <w:lvlText w:val=""/>
      <w:lvlJc w:val="left"/>
      <w:pPr>
        <w:ind w:left="720" w:hanging="360"/>
      </w:pPr>
      <w:rPr>
        <w:rFonts w:ascii="Symbol" w:hAnsi="Symbol" w:hint="default"/>
      </w:rPr>
    </w:lvl>
    <w:lvl w:ilvl="1" w:tplc="ACF25964" w:tentative="1">
      <w:start w:val="1"/>
      <w:numFmt w:val="bullet"/>
      <w:lvlText w:val="o"/>
      <w:lvlJc w:val="left"/>
      <w:pPr>
        <w:ind w:left="1440" w:hanging="360"/>
      </w:pPr>
      <w:rPr>
        <w:rFonts w:ascii="Courier New" w:hAnsi="Courier New" w:hint="default"/>
      </w:rPr>
    </w:lvl>
    <w:lvl w:ilvl="2" w:tplc="E796FE7E" w:tentative="1">
      <w:start w:val="1"/>
      <w:numFmt w:val="bullet"/>
      <w:lvlText w:val=""/>
      <w:lvlJc w:val="left"/>
      <w:pPr>
        <w:ind w:left="2160" w:hanging="360"/>
      </w:pPr>
      <w:rPr>
        <w:rFonts w:ascii="Wingdings" w:hAnsi="Wingdings" w:hint="default"/>
      </w:rPr>
    </w:lvl>
    <w:lvl w:ilvl="3" w:tplc="F470F748" w:tentative="1">
      <w:start w:val="1"/>
      <w:numFmt w:val="bullet"/>
      <w:lvlText w:val=""/>
      <w:lvlJc w:val="left"/>
      <w:pPr>
        <w:ind w:left="2880" w:hanging="360"/>
      </w:pPr>
      <w:rPr>
        <w:rFonts w:ascii="Symbol" w:hAnsi="Symbol" w:hint="default"/>
      </w:rPr>
    </w:lvl>
    <w:lvl w:ilvl="4" w:tplc="0E2AB2E0" w:tentative="1">
      <w:start w:val="1"/>
      <w:numFmt w:val="bullet"/>
      <w:lvlText w:val="o"/>
      <w:lvlJc w:val="left"/>
      <w:pPr>
        <w:ind w:left="3600" w:hanging="360"/>
      </w:pPr>
      <w:rPr>
        <w:rFonts w:ascii="Courier New" w:hAnsi="Courier New" w:hint="default"/>
      </w:rPr>
    </w:lvl>
    <w:lvl w:ilvl="5" w:tplc="E326C67C" w:tentative="1">
      <w:start w:val="1"/>
      <w:numFmt w:val="bullet"/>
      <w:lvlText w:val=""/>
      <w:lvlJc w:val="left"/>
      <w:pPr>
        <w:ind w:left="4320" w:hanging="360"/>
      </w:pPr>
      <w:rPr>
        <w:rFonts w:ascii="Wingdings" w:hAnsi="Wingdings" w:hint="default"/>
      </w:rPr>
    </w:lvl>
    <w:lvl w:ilvl="6" w:tplc="002E55D4" w:tentative="1">
      <w:start w:val="1"/>
      <w:numFmt w:val="bullet"/>
      <w:lvlText w:val=""/>
      <w:lvlJc w:val="left"/>
      <w:pPr>
        <w:ind w:left="5040" w:hanging="360"/>
      </w:pPr>
      <w:rPr>
        <w:rFonts w:ascii="Symbol" w:hAnsi="Symbol" w:hint="default"/>
      </w:rPr>
    </w:lvl>
    <w:lvl w:ilvl="7" w:tplc="2B943ED6" w:tentative="1">
      <w:start w:val="1"/>
      <w:numFmt w:val="bullet"/>
      <w:lvlText w:val="o"/>
      <w:lvlJc w:val="left"/>
      <w:pPr>
        <w:ind w:left="5760" w:hanging="360"/>
      </w:pPr>
      <w:rPr>
        <w:rFonts w:ascii="Courier New" w:hAnsi="Courier New" w:hint="default"/>
      </w:rPr>
    </w:lvl>
    <w:lvl w:ilvl="8" w:tplc="F1CCB06C" w:tentative="1">
      <w:start w:val="1"/>
      <w:numFmt w:val="bullet"/>
      <w:lvlText w:val=""/>
      <w:lvlJc w:val="left"/>
      <w:pPr>
        <w:ind w:left="6480" w:hanging="360"/>
      </w:pPr>
      <w:rPr>
        <w:rFonts w:ascii="Wingdings" w:hAnsi="Wingdings" w:hint="default"/>
      </w:rPr>
    </w:lvl>
  </w:abstractNum>
  <w:abstractNum w:abstractNumId="15">
    <w:nsid w:val="00000011"/>
    <w:multiLevelType w:val="multilevel"/>
    <w:tmpl w:val="F436453E"/>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6">
    <w:nsid w:val="00000012"/>
    <w:multiLevelType w:val="multilevel"/>
    <w:tmpl w:val="9A3461C6"/>
    <w:lvl w:ilvl="0">
      <w:start w:val="1"/>
      <w:numFmt w:val="decimal"/>
      <w:lvlText w:val="%1."/>
      <w:lvlJc w:val="left"/>
      <w:pPr>
        <w:tabs>
          <w:tab w:val="num" w:pos="360"/>
        </w:tabs>
        <w:ind w:left="360" w:hanging="360"/>
      </w:pPr>
      <w:rPr>
        <w:rFonts w:hint="default"/>
        <w:b/>
        <w:bCs/>
        <w:i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00000013"/>
    <w:multiLevelType w:val="hybridMultilevel"/>
    <w:tmpl w:val="910CF30A"/>
    <w:lvl w:ilvl="0" w:tplc="42AC1A76">
      <w:start w:val="1"/>
      <w:numFmt w:val="bullet"/>
      <w:lvlText w:val=""/>
      <w:lvlJc w:val="left"/>
      <w:pPr>
        <w:ind w:left="720" w:hanging="360"/>
      </w:pPr>
      <w:rPr>
        <w:rFonts w:ascii="Symbol" w:hAnsi="Symbol" w:hint="default"/>
      </w:rPr>
    </w:lvl>
    <w:lvl w:ilvl="1" w:tplc="958C9010">
      <w:start w:val="1"/>
      <w:numFmt w:val="bullet"/>
      <w:lvlText w:val="o"/>
      <w:lvlJc w:val="left"/>
      <w:pPr>
        <w:ind w:left="1440" w:hanging="360"/>
      </w:pPr>
      <w:rPr>
        <w:rFonts w:ascii="Courier New" w:hAnsi="Courier New" w:hint="default"/>
      </w:rPr>
    </w:lvl>
    <w:lvl w:ilvl="2" w:tplc="5E78B598" w:tentative="1">
      <w:start w:val="1"/>
      <w:numFmt w:val="bullet"/>
      <w:lvlText w:val=""/>
      <w:lvlJc w:val="left"/>
      <w:pPr>
        <w:ind w:left="2160" w:hanging="360"/>
      </w:pPr>
      <w:rPr>
        <w:rFonts w:ascii="Wingdings" w:hAnsi="Wingdings" w:hint="default"/>
      </w:rPr>
    </w:lvl>
    <w:lvl w:ilvl="3" w:tplc="2FF4E89C" w:tentative="1">
      <w:start w:val="1"/>
      <w:numFmt w:val="bullet"/>
      <w:lvlText w:val=""/>
      <w:lvlJc w:val="left"/>
      <w:pPr>
        <w:ind w:left="2880" w:hanging="360"/>
      </w:pPr>
      <w:rPr>
        <w:rFonts w:ascii="Symbol" w:hAnsi="Symbol" w:hint="default"/>
      </w:rPr>
    </w:lvl>
    <w:lvl w:ilvl="4" w:tplc="5F62A434" w:tentative="1">
      <w:start w:val="1"/>
      <w:numFmt w:val="bullet"/>
      <w:lvlText w:val="o"/>
      <w:lvlJc w:val="left"/>
      <w:pPr>
        <w:ind w:left="3600" w:hanging="360"/>
      </w:pPr>
      <w:rPr>
        <w:rFonts w:ascii="Courier New" w:hAnsi="Courier New" w:hint="default"/>
      </w:rPr>
    </w:lvl>
    <w:lvl w:ilvl="5" w:tplc="C9E62524" w:tentative="1">
      <w:start w:val="1"/>
      <w:numFmt w:val="bullet"/>
      <w:lvlText w:val=""/>
      <w:lvlJc w:val="left"/>
      <w:pPr>
        <w:ind w:left="4320" w:hanging="360"/>
      </w:pPr>
      <w:rPr>
        <w:rFonts w:ascii="Wingdings" w:hAnsi="Wingdings" w:hint="default"/>
      </w:rPr>
    </w:lvl>
    <w:lvl w:ilvl="6" w:tplc="306640AE" w:tentative="1">
      <w:start w:val="1"/>
      <w:numFmt w:val="bullet"/>
      <w:lvlText w:val=""/>
      <w:lvlJc w:val="left"/>
      <w:pPr>
        <w:ind w:left="5040" w:hanging="360"/>
      </w:pPr>
      <w:rPr>
        <w:rFonts w:ascii="Symbol" w:hAnsi="Symbol" w:hint="default"/>
      </w:rPr>
    </w:lvl>
    <w:lvl w:ilvl="7" w:tplc="BE36C004" w:tentative="1">
      <w:start w:val="1"/>
      <w:numFmt w:val="bullet"/>
      <w:lvlText w:val="o"/>
      <w:lvlJc w:val="left"/>
      <w:pPr>
        <w:ind w:left="5760" w:hanging="360"/>
      </w:pPr>
      <w:rPr>
        <w:rFonts w:ascii="Courier New" w:hAnsi="Courier New" w:hint="default"/>
      </w:rPr>
    </w:lvl>
    <w:lvl w:ilvl="8" w:tplc="CFCAF51E" w:tentative="1">
      <w:start w:val="1"/>
      <w:numFmt w:val="bullet"/>
      <w:lvlText w:val=""/>
      <w:lvlJc w:val="left"/>
      <w:pPr>
        <w:ind w:left="6480" w:hanging="360"/>
      </w:pPr>
      <w:rPr>
        <w:rFonts w:ascii="Wingdings" w:hAnsi="Wingdings" w:hint="default"/>
      </w:rPr>
    </w:lvl>
  </w:abstractNum>
  <w:abstractNum w:abstractNumId="18">
    <w:nsid w:val="00000015"/>
    <w:multiLevelType w:val="multilevel"/>
    <w:tmpl w:val="57909572"/>
    <w:lvl w:ilvl="0">
      <w:start w:val="1"/>
      <w:numFmt w:val="decimal"/>
      <w:lvlText w:val="%1."/>
      <w:lvlJc w:val="left"/>
      <w:pPr>
        <w:tabs>
          <w:tab w:val="left" w:pos="360"/>
        </w:tabs>
        <w:ind w:left="360" w:hanging="360"/>
      </w:pPr>
      <w:rPr>
        <w:rFonts w:hint="default"/>
        <w:b/>
      </w:rPr>
    </w:lvl>
    <w:lvl w:ilvl="1">
      <w:start w:val="1"/>
      <w:numFmt w:val="decimal"/>
      <w:lvlText w:val="%1.%2."/>
      <w:lvlJc w:val="left"/>
      <w:pPr>
        <w:tabs>
          <w:tab w:val="left" w:pos="792"/>
        </w:tabs>
        <w:ind w:left="792" w:hanging="432"/>
      </w:pPr>
      <w:rPr>
        <w:rFonts w:hint="default"/>
      </w:rPr>
    </w:lvl>
    <w:lvl w:ilvl="2">
      <w:start w:val="1"/>
      <w:numFmt w:val="decimal"/>
      <w:lvlText w:val="%1.%2.%3."/>
      <w:lvlJc w:val="left"/>
      <w:pPr>
        <w:tabs>
          <w:tab w:val="left" w:pos="1440"/>
        </w:tabs>
        <w:ind w:left="1224" w:hanging="504"/>
      </w:pPr>
      <w:rPr>
        <w:rFonts w:hint="default"/>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9">
    <w:nsid w:val="00000016"/>
    <w:multiLevelType w:val="multilevel"/>
    <w:tmpl w:val="4D808A64"/>
    <w:lvl w:ilvl="0">
      <w:start w:val="2"/>
      <w:numFmt w:val="decimal"/>
      <w:lvlText w:val="%1"/>
      <w:lvlJc w:val="left"/>
      <w:pPr>
        <w:ind w:left="928" w:hanging="360"/>
      </w:pPr>
      <w:rPr>
        <w:rFonts w:hint="default"/>
      </w:rPr>
    </w:lvl>
    <w:lvl w:ilvl="1">
      <w:start w:val="1"/>
      <w:numFmt w:val="decimal"/>
      <w:lvlText w:val="%1.%2"/>
      <w:lvlJc w:val="left"/>
      <w:pPr>
        <w:ind w:left="2345" w:hanging="360"/>
      </w:pPr>
      <w:rPr>
        <w:rFonts w:hint="default"/>
      </w:rPr>
    </w:lvl>
    <w:lvl w:ilvl="2">
      <w:start w:val="2"/>
      <w:numFmt w:val="decimal"/>
      <w:lvlText w:val="%1.%2.1"/>
      <w:lvlJc w:val="left"/>
      <w:pPr>
        <w:ind w:left="1571" w:hanging="720"/>
      </w:pPr>
      <w:rPr>
        <w:rFonts w:hint="default"/>
        <w:b w:val="0"/>
        <w:color w:val="auto"/>
        <w:sz w:val="22"/>
        <w:szCs w:val="22"/>
      </w:rPr>
    </w:lvl>
    <w:lvl w:ilvl="3">
      <w:start w:val="1"/>
      <w:numFmt w:val="decimal"/>
      <w:lvlText w:val="%1.%2.%3.%4"/>
      <w:lvlJc w:val="left"/>
      <w:pPr>
        <w:ind w:left="9793"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nsid w:val="00000017"/>
    <w:multiLevelType w:val="hybridMultilevel"/>
    <w:tmpl w:val="9F003F38"/>
    <w:lvl w:ilvl="0" w:tplc="F4983602">
      <w:start w:val="1"/>
      <w:numFmt w:val="bullet"/>
      <w:lvlText w:val=""/>
      <w:lvlJc w:val="left"/>
      <w:pPr>
        <w:ind w:left="720" w:hanging="360"/>
      </w:pPr>
      <w:rPr>
        <w:rFonts w:ascii="Symbol" w:hAnsi="Symbol" w:hint="default"/>
      </w:rPr>
    </w:lvl>
    <w:lvl w:ilvl="1" w:tplc="6E0C43E2">
      <w:start w:val="1"/>
      <w:numFmt w:val="bullet"/>
      <w:lvlText w:val="o"/>
      <w:lvlJc w:val="left"/>
      <w:pPr>
        <w:ind w:left="1440" w:hanging="360"/>
      </w:pPr>
      <w:rPr>
        <w:rFonts w:ascii="Courier New" w:hAnsi="Courier New" w:hint="default"/>
      </w:rPr>
    </w:lvl>
    <w:lvl w:ilvl="2" w:tplc="B26C8C24" w:tentative="1">
      <w:start w:val="1"/>
      <w:numFmt w:val="bullet"/>
      <w:lvlText w:val=""/>
      <w:lvlJc w:val="left"/>
      <w:pPr>
        <w:ind w:left="2160" w:hanging="360"/>
      </w:pPr>
      <w:rPr>
        <w:rFonts w:ascii="Wingdings" w:hAnsi="Wingdings" w:hint="default"/>
      </w:rPr>
    </w:lvl>
    <w:lvl w:ilvl="3" w:tplc="CE04F2F8" w:tentative="1">
      <w:start w:val="1"/>
      <w:numFmt w:val="bullet"/>
      <w:lvlText w:val=""/>
      <w:lvlJc w:val="left"/>
      <w:pPr>
        <w:ind w:left="2880" w:hanging="360"/>
      </w:pPr>
      <w:rPr>
        <w:rFonts w:ascii="Symbol" w:hAnsi="Symbol" w:hint="default"/>
      </w:rPr>
    </w:lvl>
    <w:lvl w:ilvl="4" w:tplc="CB540DAC" w:tentative="1">
      <w:start w:val="1"/>
      <w:numFmt w:val="bullet"/>
      <w:lvlText w:val="o"/>
      <w:lvlJc w:val="left"/>
      <w:pPr>
        <w:ind w:left="3600" w:hanging="360"/>
      </w:pPr>
      <w:rPr>
        <w:rFonts w:ascii="Courier New" w:hAnsi="Courier New" w:hint="default"/>
      </w:rPr>
    </w:lvl>
    <w:lvl w:ilvl="5" w:tplc="EC1ED048" w:tentative="1">
      <w:start w:val="1"/>
      <w:numFmt w:val="bullet"/>
      <w:lvlText w:val=""/>
      <w:lvlJc w:val="left"/>
      <w:pPr>
        <w:ind w:left="4320" w:hanging="360"/>
      </w:pPr>
      <w:rPr>
        <w:rFonts w:ascii="Wingdings" w:hAnsi="Wingdings" w:hint="default"/>
      </w:rPr>
    </w:lvl>
    <w:lvl w:ilvl="6" w:tplc="E8409388" w:tentative="1">
      <w:start w:val="1"/>
      <w:numFmt w:val="bullet"/>
      <w:lvlText w:val=""/>
      <w:lvlJc w:val="left"/>
      <w:pPr>
        <w:ind w:left="5040" w:hanging="360"/>
      </w:pPr>
      <w:rPr>
        <w:rFonts w:ascii="Symbol" w:hAnsi="Symbol" w:hint="default"/>
      </w:rPr>
    </w:lvl>
    <w:lvl w:ilvl="7" w:tplc="2F8A10E6" w:tentative="1">
      <w:start w:val="1"/>
      <w:numFmt w:val="bullet"/>
      <w:lvlText w:val="o"/>
      <w:lvlJc w:val="left"/>
      <w:pPr>
        <w:ind w:left="5760" w:hanging="360"/>
      </w:pPr>
      <w:rPr>
        <w:rFonts w:ascii="Courier New" w:hAnsi="Courier New" w:hint="default"/>
      </w:rPr>
    </w:lvl>
    <w:lvl w:ilvl="8" w:tplc="8C24EB94" w:tentative="1">
      <w:start w:val="1"/>
      <w:numFmt w:val="bullet"/>
      <w:lvlText w:val=""/>
      <w:lvlJc w:val="left"/>
      <w:pPr>
        <w:ind w:left="6480" w:hanging="360"/>
      </w:pPr>
      <w:rPr>
        <w:rFonts w:ascii="Wingdings" w:hAnsi="Wingdings" w:hint="default"/>
      </w:rPr>
    </w:lvl>
  </w:abstractNum>
  <w:abstractNum w:abstractNumId="21">
    <w:nsid w:val="00000019"/>
    <w:multiLevelType w:val="multilevel"/>
    <w:tmpl w:val="141A9A74"/>
    <w:lvl w:ilvl="0">
      <w:start w:val="4"/>
      <w:numFmt w:val="decimal"/>
      <w:lvlText w:val="%1."/>
      <w:lvlJc w:val="left"/>
      <w:pPr>
        <w:tabs>
          <w:tab w:val="left" w:pos="360"/>
        </w:tabs>
        <w:ind w:left="360" w:hanging="360"/>
      </w:pPr>
      <w:rPr>
        <w:rFonts w:hint="default"/>
      </w:rPr>
    </w:lvl>
    <w:lvl w:ilvl="1">
      <w:start w:val="1"/>
      <w:numFmt w:val="decimal"/>
      <w:lvlText w:val="12.%2."/>
      <w:lvlJc w:val="left"/>
      <w:pPr>
        <w:tabs>
          <w:tab w:val="left" w:pos="986"/>
        </w:tabs>
        <w:ind w:left="986" w:hanging="360"/>
      </w:pPr>
      <w:rPr>
        <w:rFonts w:hint="default"/>
      </w:rPr>
    </w:lvl>
    <w:lvl w:ilvl="2">
      <w:start w:val="1"/>
      <w:numFmt w:val="decimal"/>
      <w:lvlText w:val="%1.%2.%3."/>
      <w:lvlJc w:val="left"/>
      <w:pPr>
        <w:tabs>
          <w:tab w:val="left" w:pos="1972"/>
        </w:tabs>
        <w:ind w:left="1972" w:hanging="720"/>
      </w:pPr>
      <w:rPr>
        <w:rFonts w:hint="default"/>
      </w:rPr>
    </w:lvl>
    <w:lvl w:ilvl="3">
      <w:start w:val="1"/>
      <w:numFmt w:val="decimal"/>
      <w:lvlText w:val="%1.%2.%3.%4."/>
      <w:lvlJc w:val="left"/>
      <w:pPr>
        <w:tabs>
          <w:tab w:val="left" w:pos="2598"/>
        </w:tabs>
        <w:ind w:left="2598" w:hanging="720"/>
      </w:pPr>
      <w:rPr>
        <w:rFonts w:hint="default"/>
      </w:rPr>
    </w:lvl>
    <w:lvl w:ilvl="4">
      <w:start w:val="1"/>
      <w:numFmt w:val="decimal"/>
      <w:lvlText w:val="%1.%2.%3.%4.%5."/>
      <w:lvlJc w:val="left"/>
      <w:pPr>
        <w:tabs>
          <w:tab w:val="left" w:pos="3584"/>
        </w:tabs>
        <w:ind w:left="3584" w:hanging="1080"/>
      </w:pPr>
      <w:rPr>
        <w:rFonts w:hint="default"/>
      </w:rPr>
    </w:lvl>
    <w:lvl w:ilvl="5">
      <w:start w:val="1"/>
      <w:numFmt w:val="decimal"/>
      <w:lvlText w:val="%1.%2.%3.%4.%5.%6."/>
      <w:lvlJc w:val="left"/>
      <w:pPr>
        <w:tabs>
          <w:tab w:val="left" w:pos="4210"/>
        </w:tabs>
        <w:ind w:left="4210" w:hanging="1080"/>
      </w:pPr>
      <w:rPr>
        <w:rFonts w:hint="default"/>
      </w:rPr>
    </w:lvl>
    <w:lvl w:ilvl="6">
      <w:start w:val="1"/>
      <w:numFmt w:val="decimal"/>
      <w:lvlText w:val="%1.%2.%3.%4.%5.%6.%7."/>
      <w:lvlJc w:val="left"/>
      <w:pPr>
        <w:tabs>
          <w:tab w:val="left" w:pos="5196"/>
        </w:tabs>
        <w:ind w:left="5196" w:hanging="1440"/>
      </w:pPr>
      <w:rPr>
        <w:rFonts w:hint="default"/>
      </w:rPr>
    </w:lvl>
    <w:lvl w:ilvl="7">
      <w:start w:val="1"/>
      <w:numFmt w:val="decimal"/>
      <w:lvlText w:val="%1.%2.%3.%4.%5.%6.%7.%8."/>
      <w:lvlJc w:val="left"/>
      <w:pPr>
        <w:tabs>
          <w:tab w:val="left" w:pos="5822"/>
        </w:tabs>
        <w:ind w:left="5822" w:hanging="1440"/>
      </w:pPr>
      <w:rPr>
        <w:rFonts w:hint="default"/>
      </w:rPr>
    </w:lvl>
    <w:lvl w:ilvl="8">
      <w:start w:val="1"/>
      <w:numFmt w:val="decimal"/>
      <w:lvlText w:val="%1.%2.%3.%4.%5.%6.%7.%8.%9."/>
      <w:lvlJc w:val="left"/>
      <w:pPr>
        <w:tabs>
          <w:tab w:val="left" w:pos="6808"/>
        </w:tabs>
        <w:ind w:left="6808" w:hanging="1800"/>
      </w:pPr>
      <w:rPr>
        <w:rFonts w:hint="default"/>
      </w:rPr>
    </w:lvl>
  </w:abstractNum>
  <w:abstractNum w:abstractNumId="22">
    <w:nsid w:val="0000001C"/>
    <w:multiLevelType w:val="hybridMultilevel"/>
    <w:tmpl w:val="3572AB58"/>
    <w:lvl w:ilvl="0" w:tplc="763A3130">
      <w:start w:val="1"/>
      <w:numFmt w:val="bullet"/>
      <w:lvlText w:val=""/>
      <w:lvlJc w:val="left"/>
      <w:pPr>
        <w:ind w:left="2138" w:hanging="360"/>
      </w:pPr>
      <w:rPr>
        <w:rFonts w:ascii="Symbol" w:hAnsi="Symbol" w:hint="default"/>
        <w:color w:val="auto"/>
      </w:rPr>
    </w:lvl>
    <w:lvl w:ilvl="1" w:tplc="7CCE6422">
      <w:start w:val="1"/>
      <w:numFmt w:val="bullet"/>
      <w:lvlText w:val="o"/>
      <w:lvlJc w:val="left"/>
      <w:pPr>
        <w:ind w:left="2858" w:hanging="360"/>
      </w:pPr>
      <w:rPr>
        <w:rFonts w:ascii="Courier New" w:hAnsi="Courier New" w:hint="default"/>
      </w:rPr>
    </w:lvl>
    <w:lvl w:ilvl="2" w:tplc="DD7C73FA">
      <w:start w:val="1"/>
      <w:numFmt w:val="bullet"/>
      <w:lvlText w:val="-"/>
      <w:lvlJc w:val="left"/>
      <w:pPr>
        <w:ind w:left="3578" w:hanging="360"/>
      </w:pPr>
      <w:rPr>
        <w:rFonts w:ascii="Cambria" w:eastAsiaTheme="minorEastAsia" w:hAnsi="Cambria" w:cstheme="minorBidi" w:hint="default"/>
      </w:rPr>
    </w:lvl>
    <w:lvl w:ilvl="3" w:tplc="AA808C62" w:tentative="1">
      <w:start w:val="1"/>
      <w:numFmt w:val="bullet"/>
      <w:lvlText w:val=""/>
      <w:lvlJc w:val="left"/>
      <w:pPr>
        <w:ind w:left="4298" w:hanging="360"/>
      </w:pPr>
      <w:rPr>
        <w:rFonts w:ascii="Symbol" w:hAnsi="Symbol" w:hint="default"/>
      </w:rPr>
    </w:lvl>
    <w:lvl w:ilvl="4" w:tplc="0FF2238A" w:tentative="1">
      <w:start w:val="1"/>
      <w:numFmt w:val="bullet"/>
      <w:lvlText w:val="o"/>
      <w:lvlJc w:val="left"/>
      <w:pPr>
        <w:ind w:left="5018" w:hanging="360"/>
      </w:pPr>
      <w:rPr>
        <w:rFonts w:ascii="Courier New" w:hAnsi="Courier New" w:hint="default"/>
      </w:rPr>
    </w:lvl>
    <w:lvl w:ilvl="5" w:tplc="D814189A" w:tentative="1">
      <w:start w:val="1"/>
      <w:numFmt w:val="bullet"/>
      <w:lvlText w:val=""/>
      <w:lvlJc w:val="left"/>
      <w:pPr>
        <w:ind w:left="5738" w:hanging="360"/>
      </w:pPr>
      <w:rPr>
        <w:rFonts w:ascii="Wingdings" w:hAnsi="Wingdings" w:hint="default"/>
      </w:rPr>
    </w:lvl>
    <w:lvl w:ilvl="6" w:tplc="0D7A81CC" w:tentative="1">
      <w:start w:val="1"/>
      <w:numFmt w:val="bullet"/>
      <w:lvlText w:val=""/>
      <w:lvlJc w:val="left"/>
      <w:pPr>
        <w:ind w:left="6458" w:hanging="360"/>
      </w:pPr>
      <w:rPr>
        <w:rFonts w:ascii="Symbol" w:hAnsi="Symbol" w:hint="default"/>
      </w:rPr>
    </w:lvl>
    <w:lvl w:ilvl="7" w:tplc="09988F5C" w:tentative="1">
      <w:start w:val="1"/>
      <w:numFmt w:val="bullet"/>
      <w:lvlText w:val="o"/>
      <w:lvlJc w:val="left"/>
      <w:pPr>
        <w:ind w:left="7178" w:hanging="360"/>
      </w:pPr>
      <w:rPr>
        <w:rFonts w:ascii="Courier New" w:hAnsi="Courier New" w:hint="default"/>
      </w:rPr>
    </w:lvl>
    <w:lvl w:ilvl="8" w:tplc="311ED1C6" w:tentative="1">
      <w:start w:val="1"/>
      <w:numFmt w:val="bullet"/>
      <w:lvlText w:val=""/>
      <w:lvlJc w:val="left"/>
      <w:pPr>
        <w:ind w:left="7898" w:hanging="360"/>
      </w:pPr>
      <w:rPr>
        <w:rFonts w:ascii="Wingdings" w:hAnsi="Wingdings" w:hint="default"/>
      </w:rPr>
    </w:lvl>
  </w:abstractNum>
  <w:abstractNum w:abstractNumId="23">
    <w:nsid w:val="0000001D"/>
    <w:multiLevelType w:val="hybridMultilevel"/>
    <w:tmpl w:val="C0D8A2DA"/>
    <w:lvl w:ilvl="0" w:tplc="D6BA2942">
      <w:start w:val="1"/>
      <w:numFmt w:val="bullet"/>
      <w:lvlText w:val=""/>
      <w:lvlJc w:val="left"/>
      <w:pPr>
        <w:ind w:left="720" w:hanging="360"/>
      </w:pPr>
      <w:rPr>
        <w:rFonts w:ascii="Symbol" w:hAnsi="Symbol" w:hint="default"/>
      </w:rPr>
    </w:lvl>
    <w:lvl w:ilvl="1" w:tplc="2D3E0382" w:tentative="1">
      <w:start w:val="1"/>
      <w:numFmt w:val="bullet"/>
      <w:lvlText w:val="o"/>
      <w:lvlJc w:val="left"/>
      <w:pPr>
        <w:ind w:left="1440" w:hanging="360"/>
      </w:pPr>
      <w:rPr>
        <w:rFonts w:ascii="Courier New" w:hAnsi="Courier New" w:cs="Courier New" w:hint="default"/>
      </w:rPr>
    </w:lvl>
    <w:lvl w:ilvl="2" w:tplc="EFC8517E" w:tentative="1">
      <w:start w:val="1"/>
      <w:numFmt w:val="bullet"/>
      <w:lvlText w:val=""/>
      <w:lvlJc w:val="left"/>
      <w:pPr>
        <w:ind w:left="2160" w:hanging="360"/>
      </w:pPr>
      <w:rPr>
        <w:rFonts w:ascii="Wingdings" w:hAnsi="Wingdings" w:hint="default"/>
      </w:rPr>
    </w:lvl>
    <w:lvl w:ilvl="3" w:tplc="D4DEF360" w:tentative="1">
      <w:start w:val="1"/>
      <w:numFmt w:val="bullet"/>
      <w:lvlText w:val=""/>
      <w:lvlJc w:val="left"/>
      <w:pPr>
        <w:ind w:left="2880" w:hanging="360"/>
      </w:pPr>
      <w:rPr>
        <w:rFonts w:ascii="Symbol" w:hAnsi="Symbol" w:hint="default"/>
      </w:rPr>
    </w:lvl>
    <w:lvl w:ilvl="4" w:tplc="41A60A4A" w:tentative="1">
      <w:start w:val="1"/>
      <w:numFmt w:val="bullet"/>
      <w:lvlText w:val="o"/>
      <w:lvlJc w:val="left"/>
      <w:pPr>
        <w:ind w:left="3600" w:hanging="360"/>
      </w:pPr>
      <w:rPr>
        <w:rFonts w:ascii="Courier New" w:hAnsi="Courier New" w:cs="Courier New" w:hint="default"/>
      </w:rPr>
    </w:lvl>
    <w:lvl w:ilvl="5" w:tplc="29B0A144" w:tentative="1">
      <w:start w:val="1"/>
      <w:numFmt w:val="bullet"/>
      <w:lvlText w:val=""/>
      <w:lvlJc w:val="left"/>
      <w:pPr>
        <w:ind w:left="4320" w:hanging="360"/>
      </w:pPr>
      <w:rPr>
        <w:rFonts w:ascii="Wingdings" w:hAnsi="Wingdings" w:hint="default"/>
      </w:rPr>
    </w:lvl>
    <w:lvl w:ilvl="6" w:tplc="43A0CD34" w:tentative="1">
      <w:start w:val="1"/>
      <w:numFmt w:val="bullet"/>
      <w:lvlText w:val=""/>
      <w:lvlJc w:val="left"/>
      <w:pPr>
        <w:ind w:left="5040" w:hanging="360"/>
      </w:pPr>
      <w:rPr>
        <w:rFonts w:ascii="Symbol" w:hAnsi="Symbol" w:hint="default"/>
      </w:rPr>
    </w:lvl>
    <w:lvl w:ilvl="7" w:tplc="CCEC2376" w:tentative="1">
      <w:start w:val="1"/>
      <w:numFmt w:val="bullet"/>
      <w:lvlText w:val="o"/>
      <w:lvlJc w:val="left"/>
      <w:pPr>
        <w:ind w:left="5760" w:hanging="360"/>
      </w:pPr>
      <w:rPr>
        <w:rFonts w:ascii="Courier New" w:hAnsi="Courier New" w:cs="Courier New" w:hint="default"/>
      </w:rPr>
    </w:lvl>
    <w:lvl w:ilvl="8" w:tplc="D166B384" w:tentative="1">
      <w:start w:val="1"/>
      <w:numFmt w:val="bullet"/>
      <w:lvlText w:val=""/>
      <w:lvlJc w:val="left"/>
      <w:pPr>
        <w:ind w:left="6480" w:hanging="360"/>
      </w:pPr>
      <w:rPr>
        <w:rFonts w:ascii="Wingdings" w:hAnsi="Wingdings" w:hint="default"/>
      </w:rPr>
    </w:lvl>
  </w:abstractNum>
  <w:abstractNum w:abstractNumId="24">
    <w:nsid w:val="0000001E"/>
    <w:multiLevelType w:val="hybridMultilevel"/>
    <w:tmpl w:val="71101660"/>
    <w:lvl w:ilvl="0" w:tplc="B1848F9C">
      <w:start w:val="1"/>
      <w:numFmt w:val="lowerLetter"/>
      <w:lvlText w:val="%1)"/>
      <w:lvlJc w:val="left"/>
      <w:pPr>
        <w:tabs>
          <w:tab w:val="left" w:pos="1028"/>
        </w:tabs>
        <w:ind w:left="1028" w:hanging="360"/>
      </w:pPr>
      <w:rPr>
        <w:rFonts w:hint="default"/>
      </w:rPr>
    </w:lvl>
    <w:lvl w:ilvl="1" w:tplc="F9E2E7B4">
      <w:start w:val="1"/>
      <w:numFmt w:val="decimal"/>
      <w:lvlText w:val="%2"/>
      <w:lvlJc w:val="left"/>
      <w:pPr>
        <w:tabs>
          <w:tab w:val="left" w:pos="1748"/>
        </w:tabs>
        <w:ind w:left="1748" w:hanging="360"/>
      </w:pPr>
      <w:rPr>
        <w:rFonts w:hint="default"/>
      </w:rPr>
    </w:lvl>
    <w:lvl w:ilvl="2" w:tplc="A6D014B6">
      <w:start w:val="13"/>
      <w:numFmt w:val="decimal"/>
      <w:lvlText w:val="%3."/>
      <w:lvlJc w:val="left"/>
      <w:pPr>
        <w:tabs>
          <w:tab w:val="left" w:pos="2648"/>
        </w:tabs>
        <w:ind w:left="2648" w:hanging="360"/>
      </w:pPr>
      <w:rPr>
        <w:rFonts w:hint="default"/>
      </w:rPr>
    </w:lvl>
    <w:lvl w:ilvl="3" w:tplc="F8D6EB22">
      <w:start w:val="1"/>
      <w:numFmt w:val="decimal"/>
      <w:lvlText w:val="%4."/>
      <w:lvlJc w:val="left"/>
      <w:pPr>
        <w:tabs>
          <w:tab w:val="left" w:pos="3188"/>
        </w:tabs>
        <w:ind w:left="3188" w:hanging="360"/>
      </w:pPr>
    </w:lvl>
    <w:lvl w:ilvl="4" w:tplc="1270C7C2">
      <w:start w:val="1"/>
      <w:numFmt w:val="lowerLetter"/>
      <w:lvlText w:val="%5."/>
      <w:lvlJc w:val="left"/>
      <w:pPr>
        <w:tabs>
          <w:tab w:val="left" w:pos="3908"/>
        </w:tabs>
        <w:ind w:left="3908" w:hanging="360"/>
      </w:pPr>
    </w:lvl>
    <w:lvl w:ilvl="5" w:tplc="1862B8C8">
      <w:start w:val="1"/>
      <w:numFmt w:val="lowerRoman"/>
      <w:lvlText w:val="%6."/>
      <w:lvlJc w:val="right"/>
      <w:pPr>
        <w:tabs>
          <w:tab w:val="left" w:pos="4628"/>
        </w:tabs>
        <w:ind w:left="4628" w:hanging="180"/>
      </w:pPr>
    </w:lvl>
    <w:lvl w:ilvl="6" w:tplc="87F68A5E">
      <w:start w:val="1"/>
      <w:numFmt w:val="decimal"/>
      <w:lvlText w:val="%7."/>
      <w:lvlJc w:val="left"/>
      <w:pPr>
        <w:tabs>
          <w:tab w:val="left" w:pos="5348"/>
        </w:tabs>
        <w:ind w:left="5348" w:hanging="360"/>
      </w:pPr>
    </w:lvl>
    <w:lvl w:ilvl="7" w:tplc="D1FA052E">
      <w:start w:val="1"/>
      <w:numFmt w:val="lowerLetter"/>
      <w:lvlText w:val="%8."/>
      <w:lvlJc w:val="left"/>
      <w:pPr>
        <w:tabs>
          <w:tab w:val="left" w:pos="6068"/>
        </w:tabs>
        <w:ind w:left="6068" w:hanging="360"/>
      </w:pPr>
    </w:lvl>
    <w:lvl w:ilvl="8" w:tplc="FE9669BA">
      <w:start w:val="1"/>
      <w:numFmt w:val="lowerRoman"/>
      <w:lvlText w:val="%9."/>
      <w:lvlJc w:val="right"/>
      <w:pPr>
        <w:tabs>
          <w:tab w:val="left" w:pos="6788"/>
        </w:tabs>
        <w:ind w:left="6788" w:hanging="180"/>
      </w:pPr>
    </w:lvl>
  </w:abstractNum>
  <w:abstractNum w:abstractNumId="25">
    <w:nsid w:val="0000001F"/>
    <w:multiLevelType w:val="hybridMultilevel"/>
    <w:tmpl w:val="3AF67F2C"/>
    <w:lvl w:ilvl="0" w:tplc="E7F43AD2">
      <w:start w:val="1"/>
      <w:numFmt w:val="bullet"/>
      <w:lvlText w:val=""/>
      <w:lvlJc w:val="left"/>
      <w:pPr>
        <w:ind w:left="1854" w:hanging="360"/>
      </w:pPr>
      <w:rPr>
        <w:rFonts w:ascii="Symbol" w:hAnsi="Symbol" w:hint="default"/>
      </w:rPr>
    </w:lvl>
    <w:lvl w:ilvl="1" w:tplc="1B90BCF2" w:tentative="1">
      <w:start w:val="1"/>
      <w:numFmt w:val="bullet"/>
      <w:lvlText w:val="o"/>
      <w:lvlJc w:val="left"/>
      <w:pPr>
        <w:ind w:left="2574" w:hanging="360"/>
      </w:pPr>
      <w:rPr>
        <w:rFonts w:ascii="Courier New" w:hAnsi="Courier New" w:cs="Courier New" w:hint="default"/>
      </w:rPr>
    </w:lvl>
    <w:lvl w:ilvl="2" w:tplc="21EE3172" w:tentative="1">
      <w:start w:val="1"/>
      <w:numFmt w:val="bullet"/>
      <w:lvlText w:val=""/>
      <w:lvlJc w:val="left"/>
      <w:pPr>
        <w:ind w:left="3294" w:hanging="360"/>
      </w:pPr>
      <w:rPr>
        <w:rFonts w:ascii="Wingdings" w:hAnsi="Wingdings" w:hint="default"/>
      </w:rPr>
    </w:lvl>
    <w:lvl w:ilvl="3" w:tplc="5CDCF534" w:tentative="1">
      <w:start w:val="1"/>
      <w:numFmt w:val="bullet"/>
      <w:lvlText w:val=""/>
      <w:lvlJc w:val="left"/>
      <w:pPr>
        <w:ind w:left="4014" w:hanging="360"/>
      </w:pPr>
      <w:rPr>
        <w:rFonts w:ascii="Symbol" w:hAnsi="Symbol" w:hint="default"/>
      </w:rPr>
    </w:lvl>
    <w:lvl w:ilvl="4" w:tplc="8C6EF06C" w:tentative="1">
      <w:start w:val="1"/>
      <w:numFmt w:val="bullet"/>
      <w:lvlText w:val="o"/>
      <w:lvlJc w:val="left"/>
      <w:pPr>
        <w:ind w:left="4734" w:hanging="360"/>
      </w:pPr>
      <w:rPr>
        <w:rFonts w:ascii="Courier New" w:hAnsi="Courier New" w:cs="Courier New" w:hint="default"/>
      </w:rPr>
    </w:lvl>
    <w:lvl w:ilvl="5" w:tplc="1C9E4BFE" w:tentative="1">
      <w:start w:val="1"/>
      <w:numFmt w:val="bullet"/>
      <w:lvlText w:val=""/>
      <w:lvlJc w:val="left"/>
      <w:pPr>
        <w:ind w:left="5454" w:hanging="360"/>
      </w:pPr>
      <w:rPr>
        <w:rFonts w:ascii="Wingdings" w:hAnsi="Wingdings" w:hint="default"/>
      </w:rPr>
    </w:lvl>
    <w:lvl w:ilvl="6" w:tplc="D55CCE5C" w:tentative="1">
      <w:start w:val="1"/>
      <w:numFmt w:val="bullet"/>
      <w:lvlText w:val=""/>
      <w:lvlJc w:val="left"/>
      <w:pPr>
        <w:ind w:left="6174" w:hanging="360"/>
      </w:pPr>
      <w:rPr>
        <w:rFonts w:ascii="Symbol" w:hAnsi="Symbol" w:hint="default"/>
      </w:rPr>
    </w:lvl>
    <w:lvl w:ilvl="7" w:tplc="244E3988" w:tentative="1">
      <w:start w:val="1"/>
      <w:numFmt w:val="bullet"/>
      <w:lvlText w:val="o"/>
      <w:lvlJc w:val="left"/>
      <w:pPr>
        <w:ind w:left="6894" w:hanging="360"/>
      </w:pPr>
      <w:rPr>
        <w:rFonts w:ascii="Courier New" w:hAnsi="Courier New" w:cs="Courier New" w:hint="default"/>
      </w:rPr>
    </w:lvl>
    <w:lvl w:ilvl="8" w:tplc="7CF8B00C" w:tentative="1">
      <w:start w:val="1"/>
      <w:numFmt w:val="bullet"/>
      <w:lvlText w:val=""/>
      <w:lvlJc w:val="left"/>
      <w:pPr>
        <w:ind w:left="7614" w:hanging="360"/>
      </w:pPr>
      <w:rPr>
        <w:rFonts w:ascii="Wingdings" w:hAnsi="Wingdings" w:hint="default"/>
      </w:rPr>
    </w:lvl>
  </w:abstractNum>
  <w:abstractNum w:abstractNumId="26">
    <w:nsid w:val="00000020"/>
    <w:multiLevelType w:val="multilevel"/>
    <w:tmpl w:val="72048C28"/>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27">
    <w:nsid w:val="00000021"/>
    <w:multiLevelType w:val="hybridMultilevel"/>
    <w:tmpl w:val="3D400918"/>
    <w:lvl w:ilvl="0" w:tplc="B6E64404">
      <w:start w:val="1"/>
      <w:numFmt w:val="bullet"/>
      <w:lvlText w:val=""/>
      <w:lvlJc w:val="left"/>
      <w:pPr>
        <w:ind w:left="2421" w:hanging="360"/>
      </w:pPr>
      <w:rPr>
        <w:rFonts w:ascii="Symbol" w:hAnsi="Symbol" w:hint="default"/>
      </w:rPr>
    </w:lvl>
    <w:lvl w:ilvl="1" w:tplc="A7060AE0" w:tentative="1">
      <w:start w:val="1"/>
      <w:numFmt w:val="bullet"/>
      <w:lvlText w:val="o"/>
      <w:lvlJc w:val="left"/>
      <w:pPr>
        <w:ind w:left="3141" w:hanging="360"/>
      </w:pPr>
      <w:rPr>
        <w:rFonts w:ascii="Courier New" w:hAnsi="Courier New" w:cs="Courier New" w:hint="default"/>
      </w:rPr>
    </w:lvl>
    <w:lvl w:ilvl="2" w:tplc="8BE2E202" w:tentative="1">
      <w:start w:val="1"/>
      <w:numFmt w:val="bullet"/>
      <w:lvlText w:val=""/>
      <w:lvlJc w:val="left"/>
      <w:pPr>
        <w:ind w:left="3861" w:hanging="360"/>
      </w:pPr>
      <w:rPr>
        <w:rFonts w:ascii="Wingdings" w:hAnsi="Wingdings" w:hint="default"/>
      </w:rPr>
    </w:lvl>
    <w:lvl w:ilvl="3" w:tplc="1DD611BE" w:tentative="1">
      <w:start w:val="1"/>
      <w:numFmt w:val="bullet"/>
      <w:lvlText w:val=""/>
      <w:lvlJc w:val="left"/>
      <w:pPr>
        <w:ind w:left="4581" w:hanging="360"/>
      </w:pPr>
      <w:rPr>
        <w:rFonts w:ascii="Symbol" w:hAnsi="Symbol" w:hint="default"/>
      </w:rPr>
    </w:lvl>
    <w:lvl w:ilvl="4" w:tplc="0F50D596" w:tentative="1">
      <w:start w:val="1"/>
      <w:numFmt w:val="bullet"/>
      <w:lvlText w:val="o"/>
      <w:lvlJc w:val="left"/>
      <w:pPr>
        <w:ind w:left="5301" w:hanging="360"/>
      </w:pPr>
      <w:rPr>
        <w:rFonts w:ascii="Courier New" w:hAnsi="Courier New" w:cs="Courier New" w:hint="default"/>
      </w:rPr>
    </w:lvl>
    <w:lvl w:ilvl="5" w:tplc="80CEE6FA" w:tentative="1">
      <w:start w:val="1"/>
      <w:numFmt w:val="bullet"/>
      <w:lvlText w:val=""/>
      <w:lvlJc w:val="left"/>
      <w:pPr>
        <w:ind w:left="6021" w:hanging="360"/>
      </w:pPr>
      <w:rPr>
        <w:rFonts w:ascii="Wingdings" w:hAnsi="Wingdings" w:hint="default"/>
      </w:rPr>
    </w:lvl>
    <w:lvl w:ilvl="6" w:tplc="B594A580" w:tentative="1">
      <w:start w:val="1"/>
      <w:numFmt w:val="bullet"/>
      <w:lvlText w:val=""/>
      <w:lvlJc w:val="left"/>
      <w:pPr>
        <w:ind w:left="6741" w:hanging="360"/>
      </w:pPr>
      <w:rPr>
        <w:rFonts w:ascii="Symbol" w:hAnsi="Symbol" w:hint="default"/>
      </w:rPr>
    </w:lvl>
    <w:lvl w:ilvl="7" w:tplc="8CB44D80" w:tentative="1">
      <w:start w:val="1"/>
      <w:numFmt w:val="bullet"/>
      <w:lvlText w:val="o"/>
      <w:lvlJc w:val="left"/>
      <w:pPr>
        <w:ind w:left="7461" w:hanging="360"/>
      </w:pPr>
      <w:rPr>
        <w:rFonts w:ascii="Courier New" w:hAnsi="Courier New" w:cs="Courier New" w:hint="default"/>
      </w:rPr>
    </w:lvl>
    <w:lvl w:ilvl="8" w:tplc="753AACFA" w:tentative="1">
      <w:start w:val="1"/>
      <w:numFmt w:val="bullet"/>
      <w:lvlText w:val=""/>
      <w:lvlJc w:val="left"/>
      <w:pPr>
        <w:ind w:left="8181" w:hanging="360"/>
      </w:pPr>
      <w:rPr>
        <w:rFonts w:ascii="Wingdings" w:hAnsi="Wingdings" w:hint="default"/>
      </w:rPr>
    </w:lvl>
  </w:abstractNum>
  <w:abstractNum w:abstractNumId="28">
    <w:nsid w:val="00000022"/>
    <w:multiLevelType w:val="hybridMultilevel"/>
    <w:tmpl w:val="20FE30C2"/>
    <w:name w:val="WW8Num163"/>
    <w:lvl w:ilvl="0" w:tplc="6D189BC2">
      <w:start w:val="1"/>
      <w:numFmt w:val="lowerLetter"/>
      <w:lvlText w:val="%1)"/>
      <w:lvlJc w:val="left"/>
      <w:pPr>
        <w:tabs>
          <w:tab w:val="left" w:pos="720"/>
        </w:tabs>
        <w:ind w:left="720" w:hanging="360"/>
      </w:pPr>
      <w:rPr>
        <w:rFonts w:cs="Times New Roman" w:hint="default"/>
      </w:rPr>
    </w:lvl>
    <w:lvl w:ilvl="1" w:tplc="DF2C411E" w:tentative="1">
      <w:start w:val="1"/>
      <w:numFmt w:val="lowerLetter"/>
      <w:lvlText w:val="%2."/>
      <w:lvlJc w:val="left"/>
      <w:pPr>
        <w:ind w:left="1440" w:hanging="360"/>
      </w:pPr>
    </w:lvl>
    <w:lvl w:ilvl="2" w:tplc="A432C446" w:tentative="1">
      <w:start w:val="1"/>
      <w:numFmt w:val="lowerRoman"/>
      <w:lvlText w:val="%3."/>
      <w:lvlJc w:val="right"/>
      <w:pPr>
        <w:ind w:left="2160" w:hanging="180"/>
      </w:pPr>
    </w:lvl>
    <w:lvl w:ilvl="3" w:tplc="3DF2F51C" w:tentative="1">
      <w:start w:val="1"/>
      <w:numFmt w:val="decimal"/>
      <w:lvlText w:val="%4."/>
      <w:lvlJc w:val="left"/>
      <w:pPr>
        <w:ind w:left="2880" w:hanging="360"/>
      </w:pPr>
    </w:lvl>
    <w:lvl w:ilvl="4" w:tplc="F1F61F5E" w:tentative="1">
      <w:start w:val="1"/>
      <w:numFmt w:val="lowerLetter"/>
      <w:lvlText w:val="%5."/>
      <w:lvlJc w:val="left"/>
      <w:pPr>
        <w:ind w:left="3600" w:hanging="360"/>
      </w:pPr>
    </w:lvl>
    <w:lvl w:ilvl="5" w:tplc="C85ACCD6" w:tentative="1">
      <w:start w:val="1"/>
      <w:numFmt w:val="lowerRoman"/>
      <w:lvlText w:val="%6."/>
      <w:lvlJc w:val="right"/>
      <w:pPr>
        <w:ind w:left="4320" w:hanging="180"/>
      </w:pPr>
    </w:lvl>
    <w:lvl w:ilvl="6" w:tplc="E9E82EB6" w:tentative="1">
      <w:start w:val="1"/>
      <w:numFmt w:val="decimal"/>
      <w:lvlText w:val="%7."/>
      <w:lvlJc w:val="left"/>
      <w:pPr>
        <w:ind w:left="5040" w:hanging="360"/>
      </w:pPr>
    </w:lvl>
    <w:lvl w:ilvl="7" w:tplc="83747FD0" w:tentative="1">
      <w:start w:val="1"/>
      <w:numFmt w:val="lowerLetter"/>
      <w:lvlText w:val="%8."/>
      <w:lvlJc w:val="left"/>
      <w:pPr>
        <w:ind w:left="5760" w:hanging="360"/>
      </w:pPr>
    </w:lvl>
    <w:lvl w:ilvl="8" w:tplc="F02421E6" w:tentative="1">
      <w:start w:val="1"/>
      <w:numFmt w:val="lowerRoman"/>
      <w:lvlText w:val="%9."/>
      <w:lvlJc w:val="right"/>
      <w:pPr>
        <w:ind w:left="6480" w:hanging="180"/>
      </w:pPr>
    </w:lvl>
  </w:abstractNum>
  <w:abstractNum w:abstractNumId="29">
    <w:nsid w:val="00000023"/>
    <w:multiLevelType w:val="multilevel"/>
    <w:tmpl w:val="02189B1A"/>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30">
    <w:nsid w:val="00000024"/>
    <w:multiLevelType w:val="hybridMultilevel"/>
    <w:tmpl w:val="83D8673E"/>
    <w:lvl w:ilvl="0" w:tplc="1B3C15F6">
      <w:start w:val="1"/>
      <w:numFmt w:val="bullet"/>
      <w:lvlText w:val=""/>
      <w:lvlJc w:val="left"/>
      <w:pPr>
        <w:ind w:left="720" w:hanging="360"/>
      </w:pPr>
      <w:rPr>
        <w:rFonts w:ascii="Symbol" w:hAnsi="Symbol" w:hint="default"/>
      </w:rPr>
    </w:lvl>
    <w:lvl w:ilvl="1" w:tplc="D10A2294" w:tentative="1">
      <w:start w:val="1"/>
      <w:numFmt w:val="bullet"/>
      <w:lvlText w:val="o"/>
      <w:lvlJc w:val="left"/>
      <w:pPr>
        <w:ind w:left="1440" w:hanging="360"/>
      </w:pPr>
      <w:rPr>
        <w:rFonts w:ascii="Courier New" w:hAnsi="Courier New" w:hint="default"/>
      </w:rPr>
    </w:lvl>
    <w:lvl w:ilvl="2" w:tplc="0C4638B4" w:tentative="1">
      <w:start w:val="1"/>
      <w:numFmt w:val="bullet"/>
      <w:lvlText w:val=""/>
      <w:lvlJc w:val="left"/>
      <w:pPr>
        <w:ind w:left="2160" w:hanging="360"/>
      </w:pPr>
      <w:rPr>
        <w:rFonts w:ascii="Wingdings" w:hAnsi="Wingdings" w:hint="default"/>
      </w:rPr>
    </w:lvl>
    <w:lvl w:ilvl="3" w:tplc="B5563742" w:tentative="1">
      <w:start w:val="1"/>
      <w:numFmt w:val="bullet"/>
      <w:lvlText w:val=""/>
      <w:lvlJc w:val="left"/>
      <w:pPr>
        <w:ind w:left="2880" w:hanging="360"/>
      </w:pPr>
      <w:rPr>
        <w:rFonts w:ascii="Symbol" w:hAnsi="Symbol" w:hint="default"/>
      </w:rPr>
    </w:lvl>
    <w:lvl w:ilvl="4" w:tplc="6BEEFAC2" w:tentative="1">
      <w:start w:val="1"/>
      <w:numFmt w:val="bullet"/>
      <w:lvlText w:val="o"/>
      <w:lvlJc w:val="left"/>
      <w:pPr>
        <w:ind w:left="3600" w:hanging="360"/>
      </w:pPr>
      <w:rPr>
        <w:rFonts w:ascii="Courier New" w:hAnsi="Courier New" w:hint="default"/>
      </w:rPr>
    </w:lvl>
    <w:lvl w:ilvl="5" w:tplc="ABA8FD76" w:tentative="1">
      <w:start w:val="1"/>
      <w:numFmt w:val="bullet"/>
      <w:lvlText w:val=""/>
      <w:lvlJc w:val="left"/>
      <w:pPr>
        <w:ind w:left="4320" w:hanging="360"/>
      </w:pPr>
      <w:rPr>
        <w:rFonts w:ascii="Wingdings" w:hAnsi="Wingdings" w:hint="default"/>
      </w:rPr>
    </w:lvl>
    <w:lvl w:ilvl="6" w:tplc="35FA114A" w:tentative="1">
      <w:start w:val="1"/>
      <w:numFmt w:val="bullet"/>
      <w:lvlText w:val=""/>
      <w:lvlJc w:val="left"/>
      <w:pPr>
        <w:ind w:left="5040" w:hanging="360"/>
      </w:pPr>
      <w:rPr>
        <w:rFonts w:ascii="Symbol" w:hAnsi="Symbol" w:hint="default"/>
      </w:rPr>
    </w:lvl>
    <w:lvl w:ilvl="7" w:tplc="C7F6E6DA" w:tentative="1">
      <w:start w:val="1"/>
      <w:numFmt w:val="bullet"/>
      <w:lvlText w:val="o"/>
      <w:lvlJc w:val="left"/>
      <w:pPr>
        <w:ind w:left="5760" w:hanging="360"/>
      </w:pPr>
      <w:rPr>
        <w:rFonts w:ascii="Courier New" w:hAnsi="Courier New" w:hint="default"/>
      </w:rPr>
    </w:lvl>
    <w:lvl w:ilvl="8" w:tplc="E32CBC72" w:tentative="1">
      <w:start w:val="1"/>
      <w:numFmt w:val="bullet"/>
      <w:lvlText w:val=""/>
      <w:lvlJc w:val="left"/>
      <w:pPr>
        <w:ind w:left="6480" w:hanging="360"/>
      </w:pPr>
      <w:rPr>
        <w:rFonts w:ascii="Wingdings" w:hAnsi="Wingdings" w:hint="default"/>
      </w:rPr>
    </w:lvl>
  </w:abstractNum>
  <w:abstractNum w:abstractNumId="31">
    <w:nsid w:val="00000026"/>
    <w:multiLevelType w:val="singleLevel"/>
    <w:tmpl w:val="17CE7C2C"/>
    <w:lvl w:ilvl="0">
      <w:start w:val="1"/>
      <w:numFmt w:val="decimal"/>
      <w:lvlText w:val="%1."/>
      <w:lvlJc w:val="left"/>
      <w:rPr>
        <w:rFonts w:ascii="Arial Narrow" w:hAnsi="Arial Narrow" w:cs="Times New Roman" w:hint="default"/>
        <w:b/>
        <w:bCs/>
      </w:rPr>
    </w:lvl>
  </w:abstractNum>
  <w:abstractNum w:abstractNumId="32">
    <w:nsid w:val="00000028"/>
    <w:multiLevelType w:val="multilevel"/>
    <w:tmpl w:val="3A0AE028"/>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i w:val="0"/>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33">
    <w:nsid w:val="0000002A"/>
    <w:multiLevelType w:val="hybridMultilevel"/>
    <w:tmpl w:val="689ED29A"/>
    <w:lvl w:ilvl="0" w:tplc="EDEE61D6">
      <w:start w:val="1"/>
      <w:numFmt w:val="bullet"/>
      <w:lvlText w:val=""/>
      <w:lvlJc w:val="left"/>
      <w:pPr>
        <w:ind w:left="1671" w:hanging="360"/>
      </w:pPr>
      <w:rPr>
        <w:rFonts w:ascii="Symbol" w:hAnsi="Symbol" w:hint="default"/>
        <w:color w:val="auto"/>
      </w:rPr>
    </w:lvl>
    <w:lvl w:ilvl="1" w:tplc="9E22E998" w:tentative="1">
      <w:start w:val="1"/>
      <w:numFmt w:val="bullet"/>
      <w:lvlText w:val="o"/>
      <w:lvlJc w:val="left"/>
      <w:pPr>
        <w:ind w:left="2391" w:hanging="360"/>
      </w:pPr>
      <w:rPr>
        <w:rFonts w:ascii="Courier New" w:hAnsi="Courier New" w:cs="Courier New" w:hint="default"/>
      </w:rPr>
    </w:lvl>
    <w:lvl w:ilvl="2" w:tplc="ED6E3A88" w:tentative="1">
      <w:start w:val="1"/>
      <w:numFmt w:val="bullet"/>
      <w:lvlText w:val=""/>
      <w:lvlJc w:val="left"/>
      <w:pPr>
        <w:ind w:left="3111" w:hanging="360"/>
      </w:pPr>
      <w:rPr>
        <w:rFonts w:ascii="Wingdings" w:hAnsi="Wingdings" w:hint="default"/>
      </w:rPr>
    </w:lvl>
    <w:lvl w:ilvl="3" w:tplc="E3E8D4F8" w:tentative="1">
      <w:start w:val="1"/>
      <w:numFmt w:val="bullet"/>
      <w:lvlText w:val=""/>
      <w:lvlJc w:val="left"/>
      <w:pPr>
        <w:ind w:left="3831" w:hanging="360"/>
      </w:pPr>
      <w:rPr>
        <w:rFonts w:ascii="Symbol" w:hAnsi="Symbol" w:hint="default"/>
      </w:rPr>
    </w:lvl>
    <w:lvl w:ilvl="4" w:tplc="DBAE3B24" w:tentative="1">
      <w:start w:val="1"/>
      <w:numFmt w:val="bullet"/>
      <w:lvlText w:val="o"/>
      <w:lvlJc w:val="left"/>
      <w:pPr>
        <w:ind w:left="4551" w:hanging="360"/>
      </w:pPr>
      <w:rPr>
        <w:rFonts w:ascii="Courier New" w:hAnsi="Courier New" w:cs="Courier New" w:hint="default"/>
      </w:rPr>
    </w:lvl>
    <w:lvl w:ilvl="5" w:tplc="31DC4820" w:tentative="1">
      <w:start w:val="1"/>
      <w:numFmt w:val="bullet"/>
      <w:lvlText w:val=""/>
      <w:lvlJc w:val="left"/>
      <w:pPr>
        <w:ind w:left="5271" w:hanging="360"/>
      </w:pPr>
      <w:rPr>
        <w:rFonts w:ascii="Wingdings" w:hAnsi="Wingdings" w:hint="default"/>
      </w:rPr>
    </w:lvl>
    <w:lvl w:ilvl="6" w:tplc="53C877D2" w:tentative="1">
      <w:start w:val="1"/>
      <w:numFmt w:val="bullet"/>
      <w:lvlText w:val=""/>
      <w:lvlJc w:val="left"/>
      <w:pPr>
        <w:ind w:left="5991" w:hanging="360"/>
      </w:pPr>
      <w:rPr>
        <w:rFonts w:ascii="Symbol" w:hAnsi="Symbol" w:hint="default"/>
      </w:rPr>
    </w:lvl>
    <w:lvl w:ilvl="7" w:tplc="14A4417C" w:tentative="1">
      <w:start w:val="1"/>
      <w:numFmt w:val="bullet"/>
      <w:lvlText w:val="o"/>
      <w:lvlJc w:val="left"/>
      <w:pPr>
        <w:ind w:left="6711" w:hanging="360"/>
      </w:pPr>
      <w:rPr>
        <w:rFonts w:ascii="Courier New" w:hAnsi="Courier New" w:cs="Courier New" w:hint="default"/>
      </w:rPr>
    </w:lvl>
    <w:lvl w:ilvl="8" w:tplc="A8624B22" w:tentative="1">
      <w:start w:val="1"/>
      <w:numFmt w:val="bullet"/>
      <w:lvlText w:val=""/>
      <w:lvlJc w:val="left"/>
      <w:pPr>
        <w:ind w:left="7431" w:hanging="360"/>
      </w:pPr>
      <w:rPr>
        <w:rFonts w:ascii="Wingdings" w:hAnsi="Wingdings" w:hint="default"/>
      </w:rPr>
    </w:lvl>
  </w:abstractNum>
  <w:abstractNum w:abstractNumId="34">
    <w:nsid w:val="0000002B"/>
    <w:multiLevelType w:val="hybridMultilevel"/>
    <w:tmpl w:val="016CEC56"/>
    <w:name w:val="WW8Num162"/>
    <w:lvl w:ilvl="0" w:tplc="B8C88152">
      <w:start w:val="1"/>
      <w:numFmt w:val="lowerLetter"/>
      <w:lvlText w:val="%1)"/>
      <w:lvlJc w:val="left"/>
      <w:pPr>
        <w:tabs>
          <w:tab w:val="left" w:pos="720"/>
        </w:tabs>
        <w:ind w:left="720" w:hanging="360"/>
      </w:pPr>
      <w:rPr>
        <w:rFonts w:cs="Times New Roman" w:hint="default"/>
      </w:rPr>
    </w:lvl>
    <w:lvl w:ilvl="1" w:tplc="C9567C36" w:tentative="1">
      <w:start w:val="1"/>
      <w:numFmt w:val="lowerLetter"/>
      <w:lvlText w:val="%2."/>
      <w:lvlJc w:val="left"/>
      <w:pPr>
        <w:ind w:left="1440" w:hanging="360"/>
      </w:pPr>
    </w:lvl>
    <w:lvl w:ilvl="2" w:tplc="ACF834E8" w:tentative="1">
      <w:start w:val="1"/>
      <w:numFmt w:val="lowerRoman"/>
      <w:lvlText w:val="%3."/>
      <w:lvlJc w:val="right"/>
      <w:pPr>
        <w:ind w:left="2160" w:hanging="180"/>
      </w:pPr>
    </w:lvl>
    <w:lvl w:ilvl="3" w:tplc="F454DF42" w:tentative="1">
      <w:start w:val="1"/>
      <w:numFmt w:val="decimal"/>
      <w:lvlText w:val="%4."/>
      <w:lvlJc w:val="left"/>
      <w:pPr>
        <w:ind w:left="2880" w:hanging="360"/>
      </w:pPr>
    </w:lvl>
    <w:lvl w:ilvl="4" w:tplc="8AA0BA06" w:tentative="1">
      <w:start w:val="1"/>
      <w:numFmt w:val="lowerLetter"/>
      <w:lvlText w:val="%5."/>
      <w:lvlJc w:val="left"/>
      <w:pPr>
        <w:ind w:left="3600" w:hanging="360"/>
      </w:pPr>
    </w:lvl>
    <w:lvl w:ilvl="5" w:tplc="2AB270BC" w:tentative="1">
      <w:start w:val="1"/>
      <w:numFmt w:val="lowerRoman"/>
      <w:lvlText w:val="%6."/>
      <w:lvlJc w:val="right"/>
      <w:pPr>
        <w:ind w:left="4320" w:hanging="180"/>
      </w:pPr>
    </w:lvl>
    <w:lvl w:ilvl="6" w:tplc="5008D110" w:tentative="1">
      <w:start w:val="1"/>
      <w:numFmt w:val="decimal"/>
      <w:lvlText w:val="%7."/>
      <w:lvlJc w:val="left"/>
      <w:pPr>
        <w:ind w:left="5040" w:hanging="360"/>
      </w:pPr>
    </w:lvl>
    <w:lvl w:ilvl="7" w:tplc="F2C40880" w:tentative="1">
      <w:start w:val="1"/>
      <w:numFmt w:val="lowerLetter"/>
      <w:lvlText w:val="%8."/>
      <w:lvlJc w:val="left"/>
      <w:pPr>
        <w:ind w:left="5760" w:hanging="360"/>
      </w:pPr>
    </w:lvl>
    <w:lvl w:ilvl="8" w:tplc="90F4599E" w:tentative="1">
      <w:start w:val="1"/>
      <w:numFmt w:val="lowerRoman"/>
      <w:lvlText w:val="%9."/>
      <w:lvlJc w:val="right"/>
      <w:pPr>
        <w:ind w:left="6480" w:hanging="180"/>
      </w:pPr>
    </w:lvl>
  </w:abstractNum>
  <w:abstractNum w:abstractNumId="35">
    <w:nsid w:val="0000002C"/>
    <w:multiLevelType w:val="multilevel"/>
    <w:tmpl w:val="16983832"/>
    <w:lvl w:ilvl="0">
      <w:start w:val="1"/>
      <w:numFmt w:val="decimal"/>
      <w:lvlText w:val="%1."/>
      <w:lvlJc w:val="left"/>
      <w:pPr>
        <w:tabs>
          <w:tab w:val="left" w:pos="796"/>
        </w:tabs>
        <w:ind w:left="796" w:hanging="360"/>
      </w:pPr>
      <w:rPr>
        <w:rFonts w:hint="default"/>
        <w:b/>
        <w:bCs/>
      </w:rPr>
    </w:lvl>
    <w:lvl w:ilvl="1">
      <w:start w:val="1"/>
      <w:numFmt w:val="lowerLetter"/>
      <w:lvlText w:val="%2."/>
      <w:lvlJc w:val="left"/>
      <w:pPr>
        <w:tabs>
          <w:tab w:val="left" w:pos="796"/>
        </w:tabs>
        <w:ind w:left="796" w:hanging="360"/>
      </w:pPr>
      <w:rPr>
        <w:rFonts w:hint="default"/>
        <w:b/>
        <w:bCs/>
      </w:rPr>
    </w:lvl>
    <w:lvl w:ilvl="2">
      <w:start w:val="1"/>
      <w:numFmt w:val="decimal"/>
      <w:isLgl/>
      <w:lvlText w:val="%1.%2.%3."/>
      <w:lvlJc w:val="left"/>
      <w:pPr>
        <w:tabs>
          <w:tab w:val="left" w:pos="1156"/>
        </w:tabs>
        <w:ind w:left="1156" w:hanging="720"/>
      </w:pPr>
      <w:rPr>
        <w:rFonts w:hint="default"/>
      </w:rPr>
    </w:lvl>
    <w:lvl w:ilvl="3">
      <w:start w:val="1"/>
      <w:numFmt w:val="decimal"/>
      <w:isLgl/>
      <w:lvlText w:val="%1.%2.%3.%4."/>
      <w:lvlJc w:val="left"/>
      <w:pPr>
        <w:tabs>
          <w:tab w:val="left" w:pos="1156"/>
        </w:tabs>
        <w:ind w:left="1156" w:hanging="720"/>
      </w:pPr>
      <w:rPr>
        <w:rFonts w:hint="default"/>
      </w:rPr>
    </w:lvl>
    <w:lvl w:ilvl="4">
      <w:start w:val="1"/>
      <w:numFmt w:val="decimal"/>
      <w:isLgl/>
      <w:lvlText w:val="%1.%2.%3.%4.%5."/>
      <w:lvlJc w:val="left"/>
      <w:pPr>
        <w:tabs>
          <w:tab w:val="left" w:pos="1516"/>
        </w:tabs>
        <w:ind w:left="1516" w:hanging="1080"/>
      </w:pPr>
      <w:rPr>
        <w:rFonts w:hint="default"/>
      </w:rPr>
    </w:lvl>
    <w:lvl w:ilvl="5">
      <w:start w:val="1"/>
      <w:numFmt w:val="decimal"/>
      <w:isLgl/>
      <w:lvlText w:val="%1.%2.%3.%4.%5.%6."/>
      <w:lvlJc w:val="left"/>
      <w:pPr>
        <w:tabs>
          <w:tab w:val="left" w:pos="1516"/>
        </w:tabs>
        <w:ind w:left="1516" w:hanging="1080"/>
      </w:pPr>
      <w:rPr>
        <w:rFonts w:hint="default"/>
      </w:rPr>
    </w:lvl>
    <w:lvl w:ilvl="6">
      <w:start w:val="1"/>
      <w:numFmt w:val="decimal"/>
      <w:isLgl/>
      <w:lvlText w:val="%1.%2.%3.%4.%5.%6.%7."/>
      <w:lvlJc w:val="left"/>
      <w:pPr>
        <w:tabs>
          <w:tab w:val="left" w:pos="1876"/>
        </w:tabs>
        <w:ind w:left="1876" w:hanging="1440"/>
      </w:pPr>
      <w:rPr>
        <w:rFonts w:hint="default"/>
      </w:rPr>
    </w:lvl>
    <w:lvl w:ilvl="7">
      <w:start w:val="1"/>
      <w:numFmt w:val="decimal"/>
      <w:isLgl/>
      <w:lvlText w:val="%1.%2.%3.%4.%5.%6.%7.%8."/>
      <w:lvlJc w:val="left"/>
      <w:pPr>
        <w:tabs>
          <w:tab w:val="left" w:pos="1876"/>
        </w:tabs>
        <w:ind w:left="1876" w:hanging="1440"/>
      </w:pPr>
      <w:rPr>
        <w:rFonts w:hint="default"/>
      </w:rPr>
    </w:lvl>
    <w:lvl w:ilvl="8">
      <w:start w:val="1"/>
      <w:numFmt w:val="decimal"/>
      <w:isLgl/>
      <w:lvlText w:val="%1.%2.%3.%4.%5.%6.%7.%8.%9."/>
      <w:lvlJc w:val="left"/>
      <w:pPr>
        <w:tabs>
          <w:tab w:val="left" w:pos="2236"/>
        </w:tabs>
        <w:ind w:left="2236" w:hanging="1800"/>
      </w:pPr>
      <w:rPr>
        <w:rFonts w:hint="default"/>
      </w:rPr>
    </w:lvl>
  </w:abstractNum>
  <w:abstractNum w:abstractNumId="36">
    <w:nsid w:val="0000002D"/>
    <w:multiLevelType w:val="hybridMultilevel"/>
    <w:tmpl w:val="BD9EC638"/>
    <w:lvl w:ilvl="0" w:tplc="D652BDE0">
      <w:start w:val="1"/>
      <w:numFmt w:val="bullet"/>
      <w:lvlText w:val=""/>
      <w:lvlJc w:val="left"/>
      <w:pPr>
        <w:ind w:left="720" w:hanging="360"/>
      </w:pPr>
      <w:rPr>
        <w:rFonts w:ascii="Symbol" w:hAnsi="Symbol" w:hint="default"/>
      </w:rPr>
    </w:lvl>
    <w:lvl w:ilvl="1" w:tplc="D9FC4A22">
      <w:start w:val="1"/>
      <w:numFmt w:val="bullet"/>
      <w:lvlText w:val="o"/>
      <w:lvlJc w:val="left"/>
      <w:pPr>
        <w:ind w:left="1440" w:hanging="360"/>
      </w:pPr>
      <w:rPr>
        <w:rFonts w:ascii="Courier New" w:hAnsi="Courier New" w:hint="default"/>
      </w:rPr>
    </w:lvl>
    <w:lvl w:ilvl="2" w:tplc="6B622ACA" w:tentative="1">
      <w:start w:val="1"/>
      <w:numFmt w:val="bullet"/>
      <w:lvlText w:val=""/>
      <w:lvlJc w:val="left"/>
      <w:pPr>
        <w:ind w:left="2160" w:hanging="360"/>
      </w:pPr>
      <w:rPr>
        <w:rFonts w:ascii="Wingdings" w:hAnsi="Wingdings" w:hint="default"/>
      </w:rPr>
    </w:lvl>
    <w:lvl w:ilvl="3" w:tplc="147411FE" w:tentative="1">
      <w:start w:val="1"/>
      <w:numFmt w:val="bullet"/>
      <w:lvlText w:val=""/>
      <w:lvlJc w:val="left"/>
      <w:pPr>
        <w:ind w:left="2880" w:hanging="360"/>
      </w:pPr>
      <w:rPr>
        <w:rFonts w:ascii="Symbol" w:hAnsi="Symbol" w:hint="default"/>
      </w:rPr>
    </w:lvl>
    <w:lvl w:ilvl="4" w:tplc="900CC526" w:tentative="1">
      <w:start w:val="1"/>
      <w:numFmt w:val="bullet"/>
      <w:lvlText w:val="o"/>
      <w:lvlJc w:val="left"/>
      <w:pPr>
        <w:ind w:left="3600" w:hanging="360"/>
      </w:pPr>
      <w:rPr>
        <w:rFonts w:ascii="Courier New" w:hAnsi="Courier New" w:hint="default"/>
      </w:rPr>
    </w:lvl>
    <w:lvl w:ilvl="5" w:tplc="CF988A92" w:tentative="1">
      <w:start w:val="1"/>
      <w:numFmt w:val="bullet"/>
      <w:lvlText w:val=""/>
      <w:lvlJc w:val="left"/>
      <w:pPr>
        <w:ind w:left="4320" w:hanging="360"/>
      </w:pPr>
      <w:rPr>
        <w:rFonts w:ascii="Wingdings" w:hAnsi="Wingdings" w:hint="default"/>
      </w:rPr>
    </w:lvl>
    <w:lvl w:ilvl="6" w:tplc="94527C90" w:tentative="1">
      <w:start w:val="1"/>
      <w:numFmt w:val="bullet"/>
      <w:lvlText w:val=""/>
      <w:lvlJc w:val="left"/>
      <w:pPr>
        <w:ind w:left="5040" w:hanging="360"/>
      </w:pPr>
      <w:rPr>
        <w:rFonts w:ascii="Symbol" w:hAnsi="Symbol" w:hint="default"/>
      </w:rPr>
    </w:lvl>
    <w:lvl w:ilvl="7" w:tplc="360CD76C" w:tentative="1">
      <w:start w:val="1"/>
      <w:numFmt w:val="bullet"/>
      <w:lvlText w:val="o"/>
      <w:lvlJc w:val="left"/>
      <w:pPr>
        <w:ind w:left="5760" w:hanging="360"/>
      </w:pPr>
      <w:rPr>
        <w:rFonts w:ascii="Courier New" w:hAnsi="Courier New" w:hint="default"/>
      </w:rPr>
    </w:lvl>
    <w:lvl w:ilvl="8" w:tplc="DDC0B8A4" w:tentative="1">
      <w:start w:val="1"/>
      <w:numFmt w:val="bullet"/>
      <w:lvlText w:val=""/>
      <w:lvlJc w:val="left"/>
      <w:pPr>
        <w:ind w:left="6480" w:hanging="360"/>
      </w:pPr>
      <w:rPr>
        <w:rFonts w:ascii="Wingdings" w:hAnsi="Wingdings" w:hint="default"/>
      </w:rPr>
    </w:lvl>
  </w:abstractNum>
  <w:abstractNum w:abstractNumId="37">
    <w:nsid w:val="0000002E"/>
    <w:multiLevelType w:val="multilevel"/>
    <w:tmpl w:val="404879C6"/>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38">
    <w:nsid w:val="0000002F"/>
    <w:multiLevelType w:val="multilevel"/>
    <w:tmpl w:val="A3AEE1F6"/>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39">
    <w:nsid w:val="00000030"/>
    <w:multiLevelType w:val="multilevel"/>
    <w:tmpl w:val="9C82B356"/>
    <w:styleLink w:val="tl1"/>
    <w:lvl w:ilvl="0">
      <w:start w:val="11"/>
      <w:numFmt w:val="decimal"/>
      <w:lvlText w:val="%1."/>
      <w:lvlJc w:val="left"/>
      <w:pPr>
        <w:ind w:left="360" w:hanging="360"/>
      </w:pPr>
      <w:rPr>
        <w:rFonts w:hint="default"/>
      </w:rPr>
    </w:lvl>
    <w:lvl w:ilvl="1">
      <w:start w:val="1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00000032"/>
    <w:multiLevelType w:val="hybridMultilevel"/>
    <w:tmpl w:val="9E8E2B1C"/>
    <w:lvl w:ilvl="0" w:tplc="7F58B934">
      <w:start w:val="1"/>
      <w:numFmt w:val="bullet"/>
      <w:lvlText w:val=""/>
      <w:lvlJc w:val="left"/>
      <w:pPr>
        <w:ind w:left="1429" w:hanging="360"/>
      </w:pPr>
      <w:rPr>
        <w:rFonts w:ascii="Symbol" w:hAnsi="Symbol" w:hint="default"/>
      </w:rPr>
    </w:lvl>
    <w:lvl w:ilvl="1" w:tplc="7578FBC8" w:tentative="1">
      <w:start w:val="1"/>
      <w:numFmt w:val="bullet"/>
      <w:lvlText w:val="o"/>
      <w:lvlJc w:val="left"/>
      <w:pPr>
        <w:ind w:left="2149" w:hanging="360"/>
      </w:pPr>
      <w:rPr>
        <w:rFonts w:ascii="Courier New" w:hAnsi="Courier New" w:hint="default"/>
      </w:rPr>
    </w:lvl>
    <w:lvl w:ilvl="2" w:tplc="AAFC33A8" w:tentative="1">
      <w:start w:val="1"/>
      <w:numFmt w:val="bullet"/>
      <w:lvlText w:val=""/>
      <w:lvlJc w:val="left"/>
      <w:pPr>
        <w:ind w:left="2869" w:hanging="360"/>
      </w:pPr>
      <w:rPr>
        <w:rFonts w:ascii="Wingdings" w:hAnsi="Wingdings" w:hint="default"/>
      </w:rPr>
    </w:lvl>
    <w:lvl w:ilvl="3" w:tplc="32FEBA00" w:tentative="1">
      <w:start w:val="1"/>
      <w:numFmt w:val="bullet"/>
      <w:lvlText w:val=""/>
      <w:lvlJc w:val="left"/>
      <w:pPr>
        <w:ind w:left="3589" w:hanging="360"/>
      </w:pPr>
      <w:rPr>
        <w:rFonts w:ascii="Symbol" w:hAnsi="Symbol" w:hint="default"/>
      </w:rPr>
    </w:lvl>
    <w:lvl w:ilvl="4" w:tplc="10ECAC50" w:tentative="1">
      <w:start w:val="1"/>
      <w:numFmt w:val="bullet"/>
      <w:lvlText w:val="o"/>
      <w:lvlJc w:val="left"/>
      <w:pPr>
        <w:ind w:left="4309" w:hanging="360"/>
      </w:pPr>
      <w:rPr>
        <w:rFonts w:ascii="Courier New" w:hAnsi="Courier New" w:hint="default"/>
      </w:rPr>
    </w:lvl>
    <w:lvl w:ilvl="5" w:tplc="171E46EA" w:tentative="1">
      <w:start w:val="1"/>
      <w:numFmt w:val="bullet"/>
      <w:lvlText w:val=""/>
      <w:lvlJc w:val="left"/>
      <w:pPr>
        <w:ind w:left="5029" w:hanging="360"/>
      </w:pPr>
      <w:rPr>
        <w:rFonts w:ascii="Wingdings" w:hAnsi="Wingdings" w:hint="default"/>
      </w:rPr>
    </w:lvl>
    <w:lvl w:ilvl="6" w:tplc="D4788CDC" w:tentative="1">
      <w:start w:val="1"/>
      <w:numFmt w:val="bullet"/>
      <w:lvlText w:val=""/>
      <w:lvlJc w:val="left"/>
      <w:pPr>
        <w:ind w:left="5749" w:hanging="360"/>
      </w:pPr>
      <w:rPr>
        <w:rFonts w:ascii="Symbol" w:hAnsi="Symbol" w:hint="default"/>
      </w:rPr>
    </w:lvl>
    <w:lvl w:ilvl="7" w:tplc="7406A3E6" w:tentative="1">
      <w:start w:val="1"/>
      <w:numFmt w:val="bullet"/>
      <w:lvlText w:val="o"/>
      <w:lvlJc w:val="left"/>
      <w:pPr>
        <w:ind w:left="6469" w:hanging="360"/>
      </w:pPr>
      <w:rPr>
        <w:rFonts w:ascii="Courier New" w:hAnsi="Courier New" w:hint="default"/>
      </w:rPr>
    </w:lvl>
    <w:lvl w:ilvl="8" w:tplc="19C643DE" w:tentative="1">
      <w:start w:val="1"/>
      <w:numFmt w:val="bullet"/>
      <w:lvlText w:val=""/>
      <w:lvlJc w:val="left"/>
      <w:pPr>
        <w:ind w:left="7189" w:hanging="360"/>
      </w:pPr>
      <w:rPr>
        <w:rFonts w:ascii="Wingdings" w:hAnsi="Wingdings" w:hint="default"/>
      </w:rPr>
    </w:lvl>
  </w:abstractNum>
  <w:abstractNum w:abstractNumId="41">
    <w:nsid w:val="00000033"/>
    <w:multiLevelType w:val="hybridMultilevel"/>
    <w:tmpl w:val="8E109DD4"/>
    <w:lvl w:ilvl="0" w:tplc="6B5E588E">
      <w:start w:val="1"/>
      <w:numFmt w:val="lowerLetter"/>
      <w:lvlText w:val="%1)"/>
      <w:lvlJc w:val="left"/>
      <w:pPr>
        <w:ind w:left="720" w:hanging="360"/>
      </w:pPr>
    </w:lvl>
    <w:lvl w:ilvl="1" w:tplc="94DA1798" w:tentative="1">
      <w:start w:val="1"/>
      <w:numFmt w:val="lowerLetter"/>
      <w:lvlText w:val="%2."/>
      <w:lvlJc w:val="left"/>
      <w:pPr>
        <w:ind w:left="1440" w:hanging="360"/>
      </w:pPr>
    </w:lvl>
    <w:lvl w:ilvl="2" w:tplc="956850C6" w:tentative="1">
      <w:start w:val="1"/>
      <w:numFmt w:val="lowerRoman"/>
      <w:lvlText w:val="%3."/>
      <w:lvlJc w:val="right"/>
      <w:pPr>
        <w:ind w:left="2160" w:hanging="180"/>
      </w:pPr>
    </w:lvl>
    <w:lvl w:ilvl="3" w:tplc="56660280" w:tentative="1">
      <w:start w:val="1"/>
      <w:numFmt w:val="decimal"/>
      <w:lvlText w:val="%4."/>
      <w:lvlJc w:val="left"/>
      <w:pPr>
        <w:ind w:left="2880" w:hanging="360"/>
      </w:pPr>
    </w:lvl>
    <w:lvl w:ilvl="4" w:tplc="40707B90" w:tentative="1">
      <w:start w:val="1"/>
      <w:numFmt w:val="lowerLetter"/>
      <w:lvlText w:val="%5."/>
      <w:lvlJc w:val="left"/>
      <w:pPr>
        <w:ind w:left="3600" w:hanging="360"/>
      </w:pPr>
    </w:lvl>
    <w:lvl w:ilvl="5" w:tplc="C30E7B3C" w:tentative="1">
      <w:start w:val="1"/>
      <w:numFmt w:val="lowerRoman"/>
      <w:lvlText w:val="%6."/>
      <w:lvlJc w:val="right"/>
      <w:pPr>
        <w:ind w:left="4320" w:hanging="180"/>
      </w:pPr>
    </w:lvl>
    <w:lvl w:ilvl="6" w:tplc="0B981A0A" w:tentative="1">
      <w:start w:val="1"/>
      <w:numFmt w:val="decimal"/>
      <w:lvlText w:val="%7."/>
      <w:lvlJc w:val="left"/>
      <w:pPr>
        <w:ind w:left="5040" w:hanging="360"/>
      </w:pPr>
    </w:lvl>
    <w:lvl w:ilvl="7" w:tplc="39BC6F5E" w:tentative="1">
      <w:start w:val="1"/>
      <w:numFmt w:val="lowerLetter"/>
      <w:lvlText w:val="%8."/>
      <w:lvlJc w:val="left"/>
      <w:pPr>
        <w:ind w:left="5760" w:hanging="360"/>
      </w:pPr>
    </w:lvl>
    <w:lvl w:ilvl="8" w:tplc="D43C8B68" w:tentative="1">
      <w:start w:val="1"/>
      <w:numFmt w:val="lowerRoman"/>
      <w:lvlText w:val="%9."/>
      <w:lvlJc w:val="right"/>
      <w:pPr>
        <w:ind w:left="6480" w:hanging="180"/>
      </w:pPr>
    </w:lvl>
  </w:abstractNum>
  <w:abstractNum w:abstractNumId="42">
    <w:nsid w:val="00000034"/>
    <w:multiLevelType w:val="hybridMultilevel"/>
    <w:tmpl w:val="2F58A31E"/>
    <w:lvl w:ilvl="0" w:tplc="449EBDF0">
      <w:start w:val="1"/>
      <w:numFmt w:val="bullet"/>
      <w:lvlText w:val=""/>
      <w:lvlJc w:val="left"/>
      <w:pPr>
        <w:tabs>
          <w:tab w:val="left" w:pos="1429"/>
        </w:tabs>
        <w:ind w:left="1429" w:hanging="360"/>
      </w:pPr>
      <w:rPr>
        <w:rFonts w:ascii="Symbol" w:hAnsi="Symbol" w:hint="default"/>
      </w:rPr>
    </w:lvl>
    <w:lvl w:ilvl="1" w:tplc="170CA148">
      <w:start w:val="1"/>
      <w:numFmt w:val="bullet"/>
      <w:lvlText w:val="o"/>
      <w:lvlJc w:val="left"/>
      <w:pPr>
        <w:tabs>
          <w:tab w:val="left" w:pos="1582"/>
        </w:tabs>
        <w:ind w:left="1582" w:hanging="360"/>
      </w:pPr>
      <w:rPr>
        <w:rFonts w:ascii="Courier New" w:hAnsi="Courier New" w:cs="Courier New" w:hint="default"/>
      </w:rPr>
    </w:lvl>
    <w:lvl w:ilvl="2" w:tplc="CEB82842" w:tentative="1">
      <w:start w:val="1"/>
      <w:numFmt w:val="bullet"/>
      <w:lvlText w:val=""/>
      <w:lvlJc w:val="left"/>
      <w:pPr>
        <w:tabs>
          <w:tab w:val="left" w:pos="2302"/>
        </w:tabs>
        <w:ind w:left="2302" w:hanging="360"/>
      </w:pPr>
      <w:rPr>
        <w:rFonts w:ascii="Wingdings" w:hAnsi="Wingdings" w:hint="default"/>
      </w:rPr>
    </w:lvl>
    <w:lvl w:ilvl="3" w:tplc="F4367B88" w:tentative="1">
      <w:start w:val="1"/>
      <w:numFmt w:val="bullet"/>
      <w:lvlText w:val=""/>
      <w:lvlJc w:val="left"/>
      <w:pPr>
        <w:tabs>
          <w:tab w:val="left" w:pos="3022"/>
        </w:tabs>
        <w:ind w:left="3022" w:hanging="360"/>
      </w:pPr>
      <w:rPr>
        <w:rFonts w:ascii="Symbol" w:hAnsi="Symbol" w:hint="default"/>
      </w:rPr>
    </w:lvl>
    <w:lvl w:ilvl="4" w:tplc="AFE6B84C" w:tentative="1">
      <w:start w:val="1"/>
      <w:numFmt w:val="bullet"/>
      <w:lvlText w:val="o"/>
      <w:lvlJc w:val="left"/>
      <w:pPr>
        <w:tabs>
          <w:tab w:val="left" w:pos="3742"/>
        </w:tabs>
        <w:ind w:left="3742" w:hanging="360"/>
      </w:pPr>
      <w:rPr>
        <w:rFonts w:ascii="Courier New" w:hAnsi="Courier New" w:cs="Courier New" w:hint="default"/>
      </w:rPr>
    </w:lvl>
    <w:lvl w:ilvl="5" w:tplc="D130B06C" w:tentative="1">
      <w:start w:val="1"/>
      <w:numFmt w:val="bullet"/>
      <w:lvlText w:val=""/>
      <w:lvlJc w:val="left"/>
      <w:pPr>
        <w:tabs>
          <w:tab w:val="left" w:pos="4462"/>
        </w:tabs>
        <w:ind w:left="4462" w:hanging="360"/>
      </w:pPr>
      <w:rPr>
        <w:rFonts w:ascii="Wingdings" w:hAnsi="Wingdings" w:hint="default"/>
      </w:rPr>
    </w:lvl>
    <w:lvl w:ilvl="6" w:tplc="9AECD1E6" w:tentative="1">
      <w:start w:val="1"/>
      <w:numFmt w:val="bullet"/>
      <w:lvlText w:val=""/>
      <w:lvlJc w:val="left"/>
      <w:pPr>
        <w:tabs>
          <w:tab w:val="left" w:pos="5182"/>
        </w:tabs>
        <w:ind w:left="5182" w:hanging="360"/>
      </w:pPr>
      <w:rPr>
        <w:rFonts w:ascii="Symbol" w:hAnsi="Symbol" w:hint="default"/>
      </w:rPr>
    </w:lvl>
    <w:lvl w:ilvl="7" w:tplc="E4682914" w:tentative="1">
      <w:start w:val="1"/>
      <w:numFmt w:val="bullet"/>
      <w:lvlText w:val="o"/>
      <w:lvlJc w:val="left"/>
      <w:pPr>
        <w:tabs>
          <w:tab w:val="left" w:pos="5902"/>
        </w:tabs>
        <w:ind w:left="5902" w:hanging="360"/>
      </w:pPr>
      <w:rPr>
        <w:rFonts w:ascii="Courier New" w:hAnsi="Courier New" w:cs="Courier New" w:hint="default"/>
      </w:rPr>
    </w:lvl>
    <w:lvl w:ilvl="8" w:tplc="37948EF6" w:tentative="1">
      <w:start w:val="1"/>
      <w:numFmt w:val="bullet"/>
      <w:lvlText w:val=""/>
      <w:lvlJc w:val="left"/>
      <w:pPr>
        <w:tabs>
          <w:tab w:val="left" w:pos="6622"/>
        </w:tabs>
        <w:ind w:left="6622" w:hanging="360"/>
      </w:pPr>
      <w:rPr>
        <w:rFonts w:ascii="Wingdings" w:hAnsi="Wingdings" w:hint="default"/>
      </w:rPr>
    </w:lvl>
  </w:abstractNum>
  <w:abstractNum w:abstractNumId="43">
    <w:nsid w:val="00000035"/>
    <w:multiLevelType w:val="multilevel"/>
    <w:tmpl w:val="3A0AE028"/>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i w:val="0"/>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44">
    <w:nsid w:val="00000036"/>
    <w:multiLevelType w:val="hybridMultilevel"/>
    <w:tmpl w:val="897E129C"/>
    <w:lvl w:ilvl="0" w:tplc="C33EC1F6">
      <w:start w:val="1"/>
      <w:numFmt w:val="bullet"/>
      <w:pStyle w:val="NumberedHeadingStyleA1"/>
      <w:lvlText w:val=""/>
      <w:lvlJc w:val="left"/>
      <w:pPr>
        <w:ind w:left="720" w:hanging="360"/>
      </w:pPr>
      <w:rPr>
        <w:rFonts w:ascii="Symbol" w:hAnsi="Symbol" w:hint="default"/>
      </w:rPr>
    </w:lvl>
    <w:lvl w:ilvl="1" w:tplc="AC8AD71A" w:tentative="1">
      <w:start w:val="1"/>
      <w:numFmt w:val="bullet"/>
      <w:lvlText w:val="o"/>
      <w:lvlJc w:val="left"/>
      <w:pPr>
        <w:ind w:left="1440" w:hanging="360"/>
      </w:pPr>
      <w:rPr>
        <w:rFonts w:ascii="Courier New" w:hAnsi="Courier New" w:hint="default"/>
      </w:rPr>
    </w:lvl>
    <w:lvl w:ilvl="2" w:tplc="98E89C5A" w:tentative="1">
      <w:start w:val="1"/>
      <w:numFmt w:val="bullet"/>
      <w:lvlText w:val=""/>
      <w:lvlJc w:val="left"/>
      <w:pPr>
        <w:ind w:left="2160" w:hanging="360"/>
      </w:pPr>
      <w:rPr>
        <w:rFonts w:ascii="Wingdings" w:hAnsi="Wingdings" w:hint="default"/>
      </w:rPr>
    </w:lvl>
    <w:lvl w:ilvl="3" w:tplc="D78218CE" w:tentative="1">
      <w:start w:val="1"/>
      <w:numFmt w:val="bullet"/>
      <w:lvlText w:val=""/>
      <w:lvlJc w:val="left"/>
      <w:pPr>
        <w:ind w:left="2880" w:hanging="360"/>
      </w:pPr>
      <w:rPr>
        <w:rFonts w:ascii="Symbol" w:hAnsi="Symbol" w:hint="default"/>
      </w:rPr>
    </w:lvl>
    <w:lvl w:ilvl="4" w:tplc="FFDA19DC" w:tentative="1">
      <w:start w:val="1"/>
      <w:numFmt w:val="bullet"/>
      <w:lvlText w:val="o"/>
      <w:lvlJc w:val="left"/>
      <w:pPr>
        <w:ind w:left="3600" w:hanging="360"/>
      </w:pPr>
      <w:rPr>
        <w:rFonts w:ascii="Courier New" w:hAnsi="Courier New" w:hint="default"/>
      </w:rPr>
    </w:lvl>
    <w:lvl w:ilvl="5" w:tplc="77B61EA6" w:tentative="1">
      <w:start w:val="1"/>
      <w:numFmt w:val="bullet"/>
      <w:lvlText w:val=""/>
      <w:lvlJc w:val="left"/>
      <w:pPr>
        <w:ind w:left="4320" w:hanging="360"/>
      </w:pPr>
      <w:rPr>
        <w:rFonts w:ascii="Wingdings" w:hAnsi="Wingdings" w:hint="default"/>
      </w:rPr>
    </w:lvl>
    <w:lvl w:ilvl="6" w:tplc="30164844" w:tentative="1">
      <w:start w:val="1"/>
      <w:numFmt w:val="bullet"/>
      <w:lvlText w:val=""/>
      <w:lvlJc w:val="left"/>
      <w:pPr>
        <w:ind w:left="5040" w:hanging="360"/>
      </w:pPr>
      <w:rPr>
        <w:rFonts w:ascii="Symbol" w:hAnsi="Symbol" w:hint="default"/>
      </w:rPr>
    </w:lvl>
    <w:lvl w:ilvl="7" w:tplc="B28057FA" w:tentative="1">
      <w:start w:val="1"/>
      <w:numFmt w:val="bullet"/>
      <w:lvlText w:val="o"/>
      <w:lvlJc w:val="left"/>
      <w:pPr>
        <w:ind w:left="5760" w:hanging="360"/>
      </w:pPr>
      <w:rPr>
        <w:rFonts w:ascii="Courier New" w:hAnsi="Courier New" w:hint="default"/>
      </w:rPr>
    </w:lvl>
    <w:lvl w:ilvl="8" w:tplc="8C2AB5F0" w:tentative="1">
      <w:start w:val="1"/>
      <w:numFmt w:val="bullet"/>
      <w:lvlText w:val=""/>
      <w:lvlJc w:val="left"/>
      <w:pPr>
        <w:ind w:left="6480" w:hanging="360"/>
      </w:pPr>
      <w:rPr>
        <w:rFonts w:ascii="Wingdings" w:hAnsi="Wingdings" w:hint="default"/>
      </w:rPr>
    </w:lvl>
  </w:abstractNum>
  <w:abstractNum w:abstractNumId="45">
    <w:nsid w:val="00000037"/>
    <w:multiLevelType w:val="hybridMultilevel"/>
    <w:tmpl w:val="BE404CA4"/>
    <w:lvl w:ilvl="0" w:tplc="1A64CFEE">
      <w:start w:val="1"/>
      <w:numFmt w:val="bullet"/>
      <w:lvlText w:val=""/>
      <w:lvlJc w:val="left"/>
      <w:pPr>
        <w:ind w:left="8015" w:hanging="360"/>
      </w:pPr>
      <w:rPr>
        <w:rFonts w:ascii="Symbol" w:hAnsi="Symbol" w:hint="default"/>
      </w:rPr>
    </w:lvl>
    <w:lvl w:ilvl="1" w:tplc="939A088C">
      <w:start w:val="1"/>
      <w:numFmt w:val="bullet"/>
      <w:lvlText w:val="o"/>
      <w:lvlJc w:val="left"/>
      <w:pPr>
        <w:ind w:left="3294" w:hanging="360"/>
      </w:pPr>
      <w:rPr>
        <w:rFonts w:ascii="Courier New" w:hAnsi="Courier New" w:cs="Courier New" w:hint="default"/>
      </w:rPr>
    </w:lvl>
    <w:lvl w:ilvl="2" w:tplc="4D4CCF28" w:tentative="1">
      <w:start w:val="1"/>
      <w:numFmt w:val="bullet"/>
      <w:lvlText w:val=""/>
      <w:lvlJc w:val="left"/>
      <w:pPr>
        <w:ind w:left="4014" w:hanging="360"/>
      </w:pPr>
      <w:rPr>
        <w:rFonts w:ascii="Wingdings" w:hAnsi="Wingdings" w:hint="default"/>
      </w:rPr>
    </w:lvl>
    <w:lvl w:ilvl="3" w:tplc="AF64233C" w:tentative="1">
      <w:start w:val="1"/>
      <w:numFmt w:val="bullet"/>
      <w:lvlText w:val=""/>
      <w:lvlJc w:val="left"/>
      <w:pPr>
        <w:ind w:left="4734" w:hanging="360"/>
      </w:pPr>
      <w:rPr>
        <w:rFonts w:ascii="Symbol" w:hAnsi="Symbol" w:hint="default"/>
      </w:rPr>
    </w:lvl>
    <w:lvl w:ilvl="4" w:tplc="401A8EF8" w:tentative="1">
      <w:start w:val="1"/>
      <w:numFmt w:val="bullet"/>
      <w:lvlText w:val="o"/>
      <w:lvlJc w:val="left"/>
      <w:pPr>
        <w:ind w:left="5454" w:hanging="360"/>
      </w:pPr>
      <w:rPr>
        <w:rFonts w:ascii="Courier New" w:hAnsi="Courier New" w:cs="Courier New" w:hint="default"/>
      </w:rPr>
    </w:lvl>
    <w:lvl w:ilvl="5" w:tplc="5FC43DA6" w:tentative="1">
      <w:start w:val="1"/>
      <w:numFmt w:val="bullet"/>
      <w:lvlText w:val=""/>
      <w:lvlJc w:val="left"/>
      <w:pPr>
        <w:ind w:left="6174" w:hanging="360"/>
      </w:pPr>
      <w:rPr>
        <w:rFonts w:ascii="Wingdings" w:hAnsi="Wingdings" w:hint="default"/>
      </w:rPr>
    </w:lvl>
    <w:lvl w:ilvl="6" w:tplc="7AB6F630" w:tentative="1">
      <w:start w:val="1"/>
      <w:numFmt w:val="bullet"/>
      <w:lvlText w:val=""/>
      <w:lvlJc w:val="left"/>
      <w:pPr>
        <w:ind w:left="6894" w:hanging="360"/>
      </w:pPr>
      <w:rPr>
        <w:rFonts w:ascii="Symbol" w:hAnsi="Symbol" w:hint="default"/>
      </w:rPr>
    </w:lvl>
    <w:lvl w:ilvl="7" w:tplc="5042544A" w:tentative="1">
      <w:start w:val="1"/>
      <w:numFmt w:val="bullet"/>
      <w:lvlText w:val="o"/>
      <w:lvlJc w:val="left"/>
      <w:pPr>
        <w:ind w:left="7614" w:hanging="360"/>
      </w:pPr>
      <w:rPr>
        <w:rFonts w:ascii="Courier New" w:hAnsi="Courier New" w:cs="Courier New" w:hint="default"/>
      </w:rPr>
    </w:lvl>
    <w:lvl w:ilvl="8" w:tplc="0BB46732" w:tentative="1">
      <w:start w:val="1"/>
      <w:numFmt w:val="bullet"/>
      <w:lvlText w:val=""/>
      <w:lvlJc w:val="left"/>
      <w:pPr>
        <w:ind w:left="8334" w:hanging="360"/>
      </w:pPr>
      <w:rPr>
        <w:rFonts w:ascii="Wingdings" w:hAnsi="Wingdings" w:hint="default"/>
      </w:rPr>
    </w:lvl>
  </w:abstractNum>
  <w:abstractNum w:abstractNumId="46">
    <w:nsid w:val="00000038"/>
    <w:multiLevelType w:val="hybridMultilevel"/>
    <w:tmpl w:val="04FA2394"/>
    <w:lvl w:ilvl="0" w:tplc="55E47760">
      <w:start w:val="1"/>
      <w:numFmt w:val="lowerLetter"/>
      <w:lvlText w:val="%1)"/>
      <w:lvlJc w:val="left"/>
      <w:pPr>
        <w:tabs>
          <w:tab w:val="left" w:pos="990"/>
        </w:tabs>
        <w:ind w:left="990" w:hanging="360"/>
      </w:pPr>
      <w:rPr>
        <w:rFonts w:ascii="Arial Narrow" w:eastAsia="Times New Roman" w:hAnsi="Arial Narrow" w:hint="default"/>
      </w:rPr>
    </w:lvl>
    <w:lvl w:ilvl="1" w:tplc="36C46004">
      <w:start w:val="1"/>
      <w:numFmt w:val="lowerLetter"/>
      <w:lvlText w:val="%2."/>
      <w:lvlJc w:val="left"/>
      <w:pPr>
        <w:tabs>
          <w:tab w:val="left" w:pos="1710"/>
        </w:tabs>
        <w:ind w:left="1710" w:hanging="360"/>
      </w:pPr>
    </w:lvl>
    <w:lvl w:ilvl="2" w:tplc="12C80634">
      <w:start w:val="1"/>
      <w:numFmt w:val="lowerRoman"/>
      <w:lvlText w:val="%3."/>
      <w:lvlJc w:val="right"/>
      <w:pPr>
        <w:tabs>
          <w:tab w:val="left" w:pos="2430"/>
        </w:tabs>
        <w:ind w:left="2430" w:hanging="180"/>
      </w:pPr>
    </w:lvl>
    <w:lvl w:ilvl="3" w:tplc="38E646BE">
      <w:start w:val="1"/>
      <w:numFmt w:val="decimal"/>
      <w:lvlText w:val="%4."/>
      <w:lvlJc w:val="left"/>
      <w:pPr>
        <w:tabs>
          <w:tab w:val="left" w:pos="3150"/>
        </w:tabs>
        <w:ind w:left="3150" w:hanging="360"/>
      </w:pPr>
      <w:rPr>
        <w:b/>
        <w:bCs/>
      </w:rPr>
    </w:lvl>
    <w:lvl w:ilvl="4" w:tplc="408A5542">
      <w:start w:val="1"/>
      <w:numFmt w:val="lowerLetter"/>
      <w:lvlText w:val="%5."/>
      <w:lvlJc w:val="left"/>
      <w:pPr>
        <w:tabs>
          <w:tab w:val="left" w:pos="3870"/>
        </w:tabs>
        <w:ind w:left="3870" w:hanging="360"/>
      </w:pPr>
    </w:lvl>
    <w:lvl w:ilvl="5" w:tplc="3A3C6826">
      <w:start w:val="1"/>
      <w:numFmt w:val="lowerRoman"/>
      <w:lvlText w:val="%6."/>
      <w:lvlJc w:val="right"/>
      <w:pPr>
        <w:tabs>
          <w:tab w:val="left" w:pos="4590"/>
        </w:tabs>
        <w:ind w:left="4590" w:hanging="180"/>
      </w:pPr>
    </w:lvl>
    <w:lvl w:ilvl="6" w:tplc="F4A64E4E">
      <w:start w:val="1"/>
      <w:numFmt w:val="decimal"/>
      <w:lvlText w:val="%7."/>
      <w:lvlJc w:val="left"/>
      <w:pPr>
        <w:tabs>
          <w:tab w:val="left" w:pos="5310"/>
        </w:tabs>
        <w:ind w:left="5310" w:hanging="360"/>
      </w:pPr>
    </w:lvl>
    <w:lvl w:ilvl="7" w:tplc="8960CC6C">
      <w:start w:val="1"/>
      <w:numFmt w:val="lowerLetter"/>
      <w:lvlText w:val="%8."/>
      <w:lvlJc w:val="left"/>
      <w:pPr>
        <w:tabs>
          <w:tab w:val="left" w:pos="6030"/>
        </w:tabs>
        <w:ind w:left="6030" w:hanging="360"/>
      </w:pPr>
    </w:lvl>
    <w:lvl w:ilvl="8" w:tplc="D012F124">
      <w:start w:val="1"/>
      <w:numFmt w:val="lowerRoman"/>
      <w:lvlText w:val="%9."/>
      <w:lvlJc w:val="right"/>
      <w:pPr>
        <w:tabs>
          <w:tab w:val="left" w:pos="6750"/>
        </w:tabs>
        <w:ind w:left="6750" w:hanging="180"/>
      </w:pPr>
    </w:lvl>
  </w:abstractNum>
  <w:abstractNum w:abstractNumId="47">
    <w:nsid w:val="00000039"/>
    <w:multiLevelType w:val="hybridMultilevel"/>
    <w:tmpl w:val="81FAB2B0"/>
    <w:lvl w:ilvl="0" w:tplc="ED545A22">
      <w:start w:val="1"/>
      <w:numFmt w:val="bullet"/>
      <w:lvlText w:val=""/>
      <w:lvlJc w:val="left"/>
      <w:pPr>
        <w:ind w:left="2868" w:hanging="360"/>
      </w:pPr>
      <w:rPr>
        <w:rFonts w:ascii="Symbol" w:hAnsi="Symbol" w:hint="default"/>
      </w:rPr>
    </w:lvl>
    <w:lvl w:ilvl="1" w:tplc="28C8F6F8" w:tentative="1">
      <w:start w:val="1"/>
      <w:numFmt w:val="bullet"/>
      <w:lvlText w:val="o"/>
      <w:lvlJc w:val="left"/>
      <w:pPr>
        <w:ind w:left="3588" w:hanging="360"/>
      </w:pPr>
      <w:rPr>
        <w:rFonts w:ascii="Courier New" w:hAnsi="Courier New" w:cs="Courier New" w:hint="default"/>
      </w:rPr>
    </w:lvl>
    <w:lvl w:ilvl="2" w:tplc="1116F57C" w:tentative="1">
      <w:start w:val="1"/>
      <w:numFmt w:val="bullet"/>
      <w:lvlText w:val=""/>
      <w:lvlJc w:val="left"/>
      <w:pPr>
        <w:ind w:left="4308" w:hanging="360"/>
      </w:pPr>
      <w:rPr>
        <w:rFonts w:ascii="Wingdings" w:hAnsi="Wingdings" w:hint="default"/>
      </w:rPr>
    </w:lvl>
    <w:lvl w:ilvl="3" w:tplc="3CDE757E" w:tentative="1">
      <w:start w:val="1"/>
      <w:numFmt w:val="bullet"/>
      <w:lvlText w:val=""/>
      <w:lvlJc w:val="left"/>
      <w:pPr>
        <w:ind w:left="5028" w:hanging="360"/>
      </w:pPr>
      <w:rPr>
        <w:rFonts w:ascii="Symbol" w:hAnsi="Symbol" w:hint="default"/>
      </w:rPr>
    </w:lvl>
    <w:lvl w:ilvl="4" w:tplc="FAC03022" w:tentative="1">
      <w:start w:val="1"/>
      <w:numFmt w:val="bullet"/>
      <w:lvlText w:val="o"/>
      <w:lvlJc w:val="left"/>
      <w:pPr>
        <w:ind w:left="5748" w:hanging="360"/>
      </w:pPr>
      <w:rPr>
        <w:rFonts w:ascii="Courier New" w:hAnsi="Courier New" w:cs="Courier New" w:hint="default"/>
      </w:rPr>
    </w:lvl>
    <w:lvl w:ilvl="5" w:tplc="D23602EE" w:tentative="1">
      <w:start w:val="1"/>
      <w:numFmt w:val="bullet"/>
      <w:lvlText w:val=""/>
      <w:lvlJc w:val="left"/>
      <w:pPr>
        <w:ind w:left="6468" w:hanging="360"/>
      </w:pPr>
      <w:rPr>
        <w:rFonts w:ascii="Wingdings" w:hAnsi="Wingdings" w:hint="default"/>
      </w:rPr>
    </w:lvl>
    <w:lvl w:ilvl="6" w:tplc="E048D9E6" w:tentative="1">
      <w:start w:val="1"/>
      <w:numFmt w:val="bullet"/>
      <w:lvlText w:val=""/>
      <w:lvlJc w:val="left"/>
      <w:pPr>
        <w:ind w:left="7188" w:hanging="360"/>
      </w:pPr>
      <w:rPr>
        <w:rFonts w:ascii="Symbol" w:hAnsi="Symbol" w:hint="default"/>
      </w:rPr>
    </w:lvl>
    <w:lvl w:ilvl="7" w:tplc="FCF4B54A" w:tentative="1">
      <w:start w:val="1"/>
      <w:numFmt w:val="bullet"/>
      <w:lvlText w:val="o"/>
      <w:lvlJc w:val="left"/>
      <w:pPr>
        <w:ind w:left="7908" w:hanging="360"/>
      </w:pPr>
      <w:rPr>
        <w:rFonts w:ascii="Courier New" w:hAnsi="Courier New" w:cs="Courier New" w:hint="default"/>
      </w:rPr>
    </w:lvl>
    <w:lvl w:ilvl="8" w:tplc="8DC0AA88" w:tentative="1">
      <w:start w:val="1"/>
      <w:numFmt w:val="bullet"/>
      <w:lvlText w:val=""/>
      <w:lvlJc w:val="left"/>
      <w:pPr>
        <w:ind w:left="8628" w:hanging="360"/>
      </w:pPr>
      <w:rPr>
        <w:rFonts w:ascii="Wingdings" w:hAnsi="Wingdings" w:hint="default"/>
      </w:rPr>
    </w:lvl>
  </w:abstractNum>
  <w:abstractNum w:abstractNumId="48">
    <w:nsid w:val="0000003A"/>
    <w:multiLevelType w:val="multilevel"/>
    <w:tmpl w:val="16983832"/>
    <w:lvl w:ilvl="0">
      <w:start w:val="1"/>
      <w:numFmt w:val="decimal"/>
      <w:lvlText w:val="%1."/>
      <w:lvlJc w:val="left"/>
      <w:pPr>
        <w:tabs>
          <w:tab w:val="left" w:pos="720"/>
        </w:tabs>
        <w:ind w:left="720" w:hanging="360"/>
      </w:pPr>
      <w:rPr>
        <w:rFonts w:hint="default"/>
        <w:b/>
        <w:bCs/>
      </w:rPr>
    </w:lvl>
    <w:lvl w:ilvl="1">
      <w:start w:val="1"/>
      <w:numFmt w:val="lowerLetter"/>
      <w:lvlText w:val="%2."/>
      <w:lvlJc w:val="left"/>
      <w:pPr>
        <w:tabs>
          <w:tab w:val="left" w:pos="720"/>
        </w:tabs>
        <w:ind w:left="720" w:hanging="360"/>
      </w:pPr>
      <w:rPr>
        <w:rFonts w:hint="default"/>
        <w:b/>
        <w:bCs/>
      </w:rPr>
    </w:lvl>
    <w:lvl w:ilvl="2">
      <w:start w:val="1"/>
      <w:numFmt w:val="decimal"/>
      <w:isLgl/>
      <w:lvlText w:val="%1.%2.%3."/>
      <w:lvlJc w:val="left"/>
      <w:pPr>
        <w:tabs>
          <w:tab w:val="left" w:pos="1080"/>
        </w:tabs>
        <w:ind w:left="1080" w:hanging="720"/>
      </w:pPr>
      <w:rPr>
        <w:rFonts w:hint="default"/>
      </w:rPr>
    </w:lvl>
    <w:lvl w:ilvl="3">
      <w:start w:val="1"/>
      <w:numFmt w:val="decimal"/>
      <w:isLgl/>
      <w:lvlText w:val="%1.%2.%3.%4."/>
      <w:lvlJc w:val="left"/>
      <w:pPr>
        <w:tabs>
          <w:tab w:val="left" w:pos="1080"/>
        </w:tabs>
        <w:ind w:left="1080" w:hanging="720"/>
      </w:pPr>
      <w:rPr>
        <w:rFonts w:hint="default"/>
      </w:rPr>
    </w:lvl>
    <w:lvl w:ilvl="4">
      <w:start w:val="1"/>
      <w:numFmt w:val="decimal"/>
      <w:isLgl/>
      <w:lvlText w:val="%1.%2.%3.%4.%5."/>
      <w:lvlJc w:val="left"/>
      <w:pPr>
        <w:tabs>
          <w:tab w:val="left" w:pos="1440"/>
        </w:tabs>
        <w:ind w:left="1440" w:hanging="1080"/>
      </w:pPr>
      <w:rPr>
        <w:rFonts w:hint="default"/>
      </w:rPr>
    </w:lvl>
    <w:lvl w:ilvl="5">
      <w:start w:val="1"/>
      <w:numFmt w:val="decimal"/>
      <w:isLgl/>
      <w:lvlText w:val="%1.%2.%3.%4.%5.%6."/>
      <w:lvlJc w:val="left"/>
      <w:pPr>
        <w:tabs>
          <w:tab w:val="left" w:pos="1440"/>
        </w:tabs>
        <w:ind w:left="1440" w:hanging="1080"/>
      </w:pPr>
      <w:rPr>
        <w:rFonts w:hint="default"/>
      </w:rPr>
    </w:lvl>
    <w:lvl w:ilvl="6">
      <w:start w:val="1"/>
      <w:numFmt w:val="decimal"/>
      <w:isLgl/>
      <w:lvlText w:val="%1.%2.%3.%4.%5.%6.%7."/>
      <w:lvlJc w:val="left"/>
      <w:pPr>
        <w:tabs>
          <w:tab w:val="left" w:pos="1800"/>
        </w:tabs>
        <w:ind w:left="1800" w:hanging="1440"/>
      </w:pPr>
      <w:rPr>
        <w:rFonts w:hint="default"/>
      </w:rPr>
    </w:lvl>
    <w:lvl w:ilvl="7">
      <w:start w:val="1"/>
      <w:numFmt w:val="decimal"/>
      <w:isLgl/>
      <w:lvlText w:val="%1.%2.%3.%4.%5.%6.%7.%8."/>
      <w:lvlJc w:val="left"/>
      <w:pPr>
        <w:tabs>
          <w:tab w:val="left" w:pos="1800"/>
        </w:tabs>
        <w:ind w:left="1800" w:hanging="1440"/>
      </w:pPr>
      <w:rPr>
        <w:rFonts w:hint="default"/>
      </w:rPr>
    </w:lvl>
    <w:lvl w:ilvl="8">
      <w:start w:val="1"/>
      <w:numFmt w:val="decimal"/>
      <w:isLgl/>
      <w:lvlText w:val="%1.%2.%3.%4.%5.%6.%7.%8.%9."/>
      <w:lvlJc w:val="left"/>
      <w:pPr>
        <w:tabs>
          <w:tab w:val="left" w:pos="2160"/>
        </w:tabs>
        <w:ind w:left="2160" w:hanging="1800"/>
      </w:pPr>
      <w:rPr>
        <w:rFonts w:hint="default"/>
      </w:rPr>
    </w:lvl>
  </w:abstractNum>
  <w:abstractNum w:abstractNumId="49">
    <w:nsid w:val="0000003B"/>
    <w:multiLevelType w:val="hybridMultilevel"/>
    <w:tmpl w:val="4F0E4628"/>
    <w:lvl w:ilvl="0" w:tplc="44A4D192">
      <w:start w:val="1"/>
      <w:numFmt w:val="bullet"/>
      <w:lvlText w:val=""/>
      <w:lvlJc w:val="left"/>
      <w:pPr>
        <w:ind w:left="720" w:hanging="360"/>
      </w:pPr>
      <w:rPr>
        <w:rFonts w:ascii="Symbol" w:hAnsi="Symbol" w:hint="default"/>
      </w:rPr>
    </w:lvl>
    <w:lvl w:ilvl="1" w:tplc="55C4CF96" w:tentative="1">
      <w:start w:val="1"/>
      <w:numFmt w:val="bullet"/>
      <w:lvlText w:val="o"/>
      <w:lvlJc w:val="left"/>
      <w:pPr>
        <w:ind w:left="1440" w:hanging="360"/>
      </w:pPr>
      <w:rPr>
        <w:rFonts w:ascii="Courier New" w:hAnsi="Courier New" w:hint="default"/>
      </w:rPr>
    </w:lvl>
    <w:lvl w:ilvl="2" w:tplc="62944744" w:tentative="1">
      <w:start w:val="1"/>
      <w:numFmt w:val="bullet"/>
      <w:lvlText w:val=""/>
      <w:lvlJc w:val="left"/>
      <w:pPr>
        <w:ind w:left="2160" w:hanging="360"/>
      </w:pPr>
      <w:rPr>
        <w:rFonts w:ascii="Wingdings" w:hAnsi="Wingdings" w:hint="default"/>
      </w:rPr>
    </w:lvl>
    <w:lvl w:ilvl="3" w:tplc="626E6C20" w:tentative="1">
      <w:start w:val="1"/>
      <w:numFmt w:val="bullet"/>
      <w:lvlText w:val=""/>
      <w:lvlJc w:val="left"/>
      <w:pPr>
        <w:ind w:left="2880" w:hanging="360"/>
      </w:pPr>
      <w:rPr>
        <w:rFonts w:ascii="Symbol" w:hAnsi="Symbol" w:hint="default"/>
      </w:rPr>
    </w:lvl>
    <w:lvl w:ilvl="4" w:tplc="8E06E7BA" w:tentative="1">
      <w:start w:val="1"/>
      <w:numFmt w:val="bullet"/>
      <w:lvlText w:val="o"/>
      <w:lvlJc w:val="left"/>
      <w:pPr>
        <w:ind w:left="3600" w:hanging="360"/>
      </w:pPr>
      <w:rPr>
        <w:rFonts w:ascii="Courier New" w:hAnsi="Courier New" w:hint="default"/>
      </w:rPr>
    </w:lvl>
    <w:lvl w:ilvl="5" w:tplc="5768C6FA" w:tentative="1">
      <w:start w:val="1"/>
      <w:numFmt w:val="bullet"/>
      <w:lvlText w:val=""/>
      <w:lvlJc w:val="left"/>
      <w:pPr>
        <w:ind w:left="4320" w:hanging="360"/>
      </w:pPr>
      <w:rPr>
        <w:rFonts w:ascii="Wingdings" w:hAnsi="Wingdings" w:hint="default"/>
      </w:rPr>
    </w:lvl>
    <w:lvl w:ilvl="6" w:tplc="1D720902" w:tentative="1">
      <w:start w:val="1"/>
      <w:numFmt w:val="bullet"/>
      <w:lvlText w:val=""/>
      <w:lvlJc w:val="left"/>
      <w:pPr>
        <w:ind w:left="5040" w:hanging="360"/>
      </w:pPr>
      <w:rPr>
        <w:rFonts w:ascii="Symbol" w:hAnsi="Symbol" w:hint="default"/>
      </w:rPr>
    </w:lvl>
    <w:lvl w:ilvl="7" w:tplc="F61ACEA4" w:tentative="1">
      <w:start w:val="1"/>
      <w:numFmt w:val="bullet"/>
      <w:lvlText w:val="o"/>
      <w:lvlJc w:val="left"/>
      <w:pPr>
        <w:ind w:left="5760" w:hanging="360"/>
      </w:pPr>
      <w:rPr>
        <w:rFonts w:ascii="Courier New" w:hAnsi="Courier New" w:hint="default"/>
      </w:rPr>
    </w:lvl>
    <w:lvl w:ilvl="8" w:tplc="26304C46" w:tentative="1">
      <w:start w:val="1"/>
      <w:numFmt w:val="bullet"/>
      <w:lvlText w:val=""/>
      <w:lvlJc w:val="left"/>
      <w:pPr>
        <w:ind w:left="6480" w:hanging="360"/>
      </w:pPr>
      <w:rPr>
        <w:rFonts w:ascii="Wingdings" w:hAnsi="Wingdings" w:hint="default"/>
      </w:rPr>
    </w:lvl>
  </w:abstractNum>
  <w:abstractNum w:abstractNumId="50">
    <w:nsid w:val="0000003D"/>
    <w:multiLevelType w:val="hybridMultilevel"/>
    <w:tmpl w:val="E31AFF1C"/>
    <w:lvl w:ilvl="0" w:tplc="ED94DB8E">
      <w:start w:val="1"/>
      <w:numFmt w:val="lowerLetter"/>
      <w:lvlText w:val="%1)"/>
      <w:lvlJc w:val="left"/>
      <w:pPr>
        <w:tabs>
          <w:tab w:val="left" w:pos="1080"/>
        </w:tabs>
        <w:ind w:left="1080" w:hanging="360"/>
      </w:pPr>
      <w:rPr>
        <w:rFonts w:hint="default"/>
      </w:rPr>
    </w:lvl>
    <w:lvl w:ilvl="1" w:tplc="79E01060">
      <w:start w:val="1"/>
      <w:numFmt w:val="decimal"/>
      <w:lvlText w:val="%2."/>
      <w:lvlJc w:val="left"/>
      <w:pPr>
        <w:tabs>
          <w:tab w:val="left" w:pos="1800"/>
        </w:tabs>
        <w:ind w:left="1800" w:hanging="360"/>
      </w:pPr>
      <w:rPr>
        <w:rFonts w:hint="default"/>
        <w:b/>
        <w:bCs/>
        <w:i w:val="0"/>
        <w:iCs w:val="0"/>
      </w:rPr>
    </w:lvl>
    <w:lvl w:ilvl="2" w:tplc="9FD89DC0">
      <w:start w:val="4"/>
      <w:numFmt w:val="bullet"/>
      <w:lvlText w:val="-"/>
      <w:lvlJc w:val="left"/>
      <w:pPr>
        <w:tabs>
          <w:tab w:val="left" w:pos="2700"/>
        </w:tabs>
        <w:ind w:left="2700" w:hanging="360"/>
      </w:pPr>
      <w:rPr>
        <w:rFonts w:ascii="Times New Roman" w:eastAsia="Times New Roman" w:hAnsi="Times New Roman" w:hint="default"/>
      </w:rPr>
    </w:lvl>
    <w:lvl w:ilvl="3" w:tplc="511AD7AE">
      <w:start w:val="1"/>
      <w:numFmt w:val="decimal"/>
      <w:lvlText w:val="%4."/>
      <w:lvlJc w:val="left"/>
      <w:pPr>
        <w:tabs>
          <w:tab w:val="left" w:pos="3240"/>
        </w:tabs>
        <w:ind w:left="3240" w:hanging="360"/>
      </w:pPr>
    </w:lvl>
    <w:lvl w:ilvl="4" w:tplc="D6E0CCC0">
      <w:start w:val="1"/>
      <w:numFmt w:val="lowerLetter"/>
      <w:lvlText w:val="%5."/>
      <w:lvlJc w:val="left"/>
      <w:pPr>
        <w:tabs>
          <w:tab w:val="left" w:pos="3960"/>
        </w:tabs>
        <w:ind w:left="3960" w:hanging="360"/>
      </w:pPr>
    </w:lvl>
    <w:lvl w:ilvl="5" w:tplc="6F48BDF8">
      <w:start w:val="1"/>
      <w:numFmt w:val="lowerRoman"/>
      <w:lvlText w:val="%6."/>
      <w:lvlJc w:val="right"/>
      <w:pPr>
        <w:tabs>
          <w:tab w:val="left" w:pos="4680"/>
        </w:tabs>
        <w:ind w:left="4680" w:hanging="180"/>
      </w:pPr>
    </w:lvl>
    <w:lvl w:ilvl="6" w:tplc="5D7CB854">
      <w:start w:val="1"/>
      <w:numFmt w:val="decimal"/>
      <w:lvlText w:val="%7."/>
      <w:lvlJc w:val="left"/>
      <w:pPr>
        <w:tabs>
          <w:tab w:val="left" w:pos="5400"/>
        </w:tabs>
        <w:ind w:left="5400" w:hanging="360"/>
      </w:pPr>
    </w:lvl>
    <w:lvl w:ilvl="7" w:tplc="073CCD18">
      <w:start w:val="1"/>
      <w:numFmt w:val="lowerLetter"/>
      <w:lvlText w:val="%8."/>
      <w:lvlJc w:val="left"/>
      <w:pPr>
        <w:tabs>
          <w:tab w:val="left" w:pos="6120"/>
        </w:tabs>
        <w:ind w:left="6120" w:hanging="360"/>
      </w:pPr>
    </w:lvl>
    <w:lvl w:ilvl="8" w:tplc="98B8637C">
      <w:start w:val="1"/>
      <w:numFmt w:val="lowerRoman"/>
      <w:lvlText w:val="%9."/>
      <w:lvlJc w:val="right"/>
      <w:pPr>
        <w:tabs>
          <w:tab w:val="left" w:pos="6840"/>
        </w:tabs>
        <w:ind w:left="6840" w:hanging="180"/>
      </w:pPr>
    </w:lvl>
  </w:abstractNum>
  <w:abstractNum w:abstractNumId="51">
    <w:nsid w:val="0000003E"/>
    <w:multiLevelType w:val="multilevel"/>
    <w:tmpl w:val="BC5EFEE6"/>
    <w:lvl w:ilvl="0">
      <w:start w:val="1"/>
      <w:numFmt w:val="bullet"/>
      <w:lvlText w:val=""/>
      <w:lvlJc w:val="left"/>
      <w:pPr>
        <w:tabs>
          <w:tab w:val="left" w:pos="786"/>
        </w:tabs>
        <w:ind w:left="786" w:hanging="360"/>
      </w:pPr>
      <w:rPr>
        <w:rFonts w:ascii="Symbol" w:hAnsi="Symbol" w:hint="default"/>
      </w:rPr>
    </w:lvl>
    <w:lvl w:ilvl="1">
      <w:start w:val="1"/>
      <w:numFmt w:val="bullet"/>
      <w:lvlText w:val="◦"/>
      <w:lvlJc w:val="left"/>
      <w:pPr>
        <w:tabs>
          <w:tab w:val="left" w:pos="1428"/>
        </w:tabs>
        <w:ind w:left="1428" w:hanging="360"/>
      </w:pPr>
      <w:rPr>
        <w:rFonts w:ascii="OpenSymbol" w:hAnsi="OpenSymbol" w:cs="OpenSymbol"/>
      </w:rPr>
    </w:lvl>
    <w:lvl w:ilvl="2">
      <w:start w:val="1"/>
      <w:numFmt w:val="bullet"/>
      <w:lvlText w:val="▪"/>
      <w:lvlJc w:val="left"/>
      <w:pPr>
        <w:tabs>
          <w:tab w:val="left" w:pos="1788"/>
        </w:tabs>
        <w:ind w:left="1788" w:hanging="360"/>
      </w:pPr>
      <w:rPr>
        <w:rFonts w:ascii="OpenSymbol" w:hAnsi="OpenSymbol" w:cs="OpenSymbol"/>
      </w:rPr>
    </w:lvl>
    <w:lvl w:ilvl="3">
      <w:start w:val="1"/>
      <w:numFmt w:val="bullet"/>
      <w:lvlText w:val=""/>
      <w:lvlJc w:val="left"/>
      <w:pPr>
        <w:tabs>
          <w:tab w:val="left" w:pos="2148"/>
        </w:tabs>
        <w:ind w:left="2148" w:hanging="360"/>
      </w:pPr>
      <w:rPr>
        <w:rFonts w:ascii="Wingdings 2" w:hAnsi="Wingdings 2" w:cs="OpenSymbol"/>
      </w:rPr>
    </w:lvl>
    <w:lvl w:ilvl="4">
      <w:start w:val="1"/>
      <w:numFmt w:val="bullet"/>
      <w:lvlText w:val="◦"/>
      <w:lvlJc w:val="left"/>
      <w:pPr>
        <w:tabs>
          <w:tab w:val="left" w:pos="2508"/>
        </w:tabs>
        <w:ind w:left="2508" w:hanging="360"/>
      </w:pPr>
      <w:rPr>
        <w:rFonts w:ascii="OpenSymbol" w:hAnsi="OpenSymbol" w:cs="OpenSymbol"/>
      </w:rPr>
    </w:lvl>
    <w:lvl w:ilvl="5">
      <w:start w:val="1"/>
      <w:numFmt w:val="bullet"/>
      <w:lvlText w:val="▪"/>
      <w:lvlJc w:val="left"/>
      <w:pPr>
        <w:tabs>
          <w:tab w:val="left" w:pos="2868"/>
        </w:tabs>
        <w:ind w:left="2868" w:hanging="360"/>
      </w:pPr>
      <w:rPr>
        <w:rFonts w:ascii="OpenSymbol" w:hAnsi="OpenSymbol" w:cs="OpenSymbol"/>
      </w:rPr>
    </w:lvl>
    <w:lvl w:ilvl="6">
      <w:start w:val="1"/>
      <w:numFmt w:val="bullet"/>
      <w:lvlText w:val=""/>
      <w:lvlJc w:val="left"/>
      <w:pPr>
        <w:tabs>
          <w:tab w:val="left" w:pos="3228"/>
        </w:tabs>
        <w:ind w:left="3228" w:hanging="360"/>
      </w:pPr>
      <w:rPr>
        <w:rFonts w:ascii="Wingdings 2" w:hAnsi="Wingdings 2" w:cs="OpenSymbol"/>
      </w:rPr>
    </w:lvl>
    <w:lvl w:ilvl="7">
      <w:start w:val="1"/>
      <w:numFmt w:val="bullet"/>
      <w:lvlText w:val="◦"/>
      <w:lvlJc w:val="left"/>
      <w:pPr>
        <w:tabs>
          <w:tab w:val="left" w:pos="3588"/>
        </w:tabs>
        <w:ind w:left="3588" w:hanging="360"/>
      </w:pPr>
      <w:rPr>
        <w:rFonts w:ascii="OpenSymbol" w:hAnsi="OpenSymbol" w:cs="OpenSymbol"/>
      </w:rPr>
    </w:lvl>
    <w:lvl w:ilvl="8">
      <w:start w:val="1"/>
      <w:numFmt w:val="bullet"/>
      <w:lvlText w:val="▪"/>
      <w:lvlJc w:val="left"/>
      <w:pPr>
        <w:tabs>
          <w:tab w:val="left" w:pos="3948"/>
        </w:tabs>
        <w:ind w:left="3948" w:hanging="360"/>
      </w:pPr>
      <w:rPr>
        <w:rFonts w:ascii="OpenSymbol" w:hAnsi="OpenSymbol" w:cs="OpenSymbol"/>
      </w:rPr>
    </w:lvl>
  </w:abstractNum>
  <w:abstractNum w:abstractNumId="52">
    <w:nsid w:val="00000043"/>
    <w:multiLevelType w:val="hybridMultilevel"/>
    <w:tmpl w:val="F8903842"/>
    <w:lvl w:ilvl="0" w:tplc="83BC40F2">
      <w:start w:val="1"/>
      <w:numFmt w:val="bullet"/>
      <w:lvlText w:val=""/>
      <w:lvlJc w:val="left"/>
      <w:pPr>
        <w:ind w:left="720" w:hanging="360"/>
      </w:pPr>
      <w:rPr>
        <w:rFonts w:ascii="Symbol" w:hAnsi="Symbol" w:hint="default"/>
      </w:rPr>
    </w:lvl>
    <w:lvl w:ilvl="1" w:tplc="F2069AEE" w:tentative="1">
      <w:start w:val="1"/>
      <w:numFmt w:val="bullet"/>
      <w:lvlText w:val="o"/>
      <w:lvlJc w:val="left"/>
      <w:pPr>
        <w:ind w:left="1440" w:hanging="360"/>
      </w:pPr>
      <w:rPr>
        <w:rFonts w:ascii="Courier New" w:hAnsi="Courier New" w:hint="default"/>
      </w:rPr>
    </w:lvl>
    <w:lvl w:ilvl="2" w:tplc="445E29B0" w:tentative="1">
      <w:start w:val="1"/>
      <w:numFmt w:val="bullet"/>
      <w:lvlText w:val=""/>
      <w:lvlJc w:val="left"/>
      <w:pPr>
        <w:ind w:left="2160" w:hanging="360"/>
      </w:pPr>
      <w:rPr>
        <w:rFonts w:ascii="Wingdings" w:hAnsi="Wingdings" w:hint="default"/>
      </w:rPr>
    </w:lvl>
    <w:lvl w:ilvl="3" w:tplc="A998AFE8" w:tentative="1">
      <w:start w:val="1"/>
      <w:numFmt w:val="bullet"/>
      <w:lvlText w:val=""/>
      <w:lvlJc w:val="left"/>
      <w:pPr>
        <w:ind w:left="2880" w:hanging="360"/>
      </w:pPr>
      <w:rPr>
        <w:rFonts w:ascii="Symbol" w:hAnsi="Symbol" w:hint="default"/>
      </w:rPr>
    </w:lvl>
    <w:lvl w:ilvl="4" w:tplc="D34C91B0" w:tentative="1">
      <w:start w:val="1"/>
      <w:numFmt w:val="bullet"/>
      <w:lvlText w:val="o"/>
      <w:lvlJc w:val="left"/>
      <w:pPr>
        <w:ind w:left="3600" w:hanging="360"/>
      </w:pPr>
      <w:rPr>
        <w:rFonts w:ascii="Courier New" w:hAnsi="Courier New" w:hint="default"/>
      </w:rPr>
    </w:lvl>
    <w:lvl w:ilvl="5" w:tplc="84F2AC70" w:tentative="1">
      <w:start w:val="1"/>
      <w:numFmt w:val="bullet"/>
      <w:lvlText w:val=""/>
      <w:lvlJc w:val="left"/>
      <w:pPr>
        <w:ind w:left="4320" w:hanging="360"/>
      </w:pPr>
      <w:rPr>
        <w:rFonts w:ascii="Wingdings" w:hAnsi="Wingdings" w:hint="default"/>
      </w:rPr>
    </w:lvl>
    <w:lvl w:ilvl="6" w:tplc="EAF20334" w:tentative="1">
      <w:start w:val="1"/>
      <w:numFmt w:val="bullet"/>
      <w:lvlText w:val=""/>
      <w:lvlJc w:val="left"/>
      <w:pPr>
        <w:ind w:left="5040" w:hanging="360"/>
      </w:pPr>
      <w:rPr>
        <w:rFonts w:ascii="Symbol" w:hAnsi="Symbol" w:hint="default"/>
      </w:rPr>
    </w:lvl>
    <w:lvl w:ilvl="7" w:tplc="4C62C992" w:tentative="1">
      <w:start w:val="1"/>
      <w:numFmt w:val="bullet"/>
      <w:lvlText w:val="o"/>
      <w:lvlJc w:val="left"/>
      <w:pPr>
        <w:ind w:left="5760" w:hanging="360"/>
      </w:pPr>
      <w:rPr>
        <w:rFonts w:ascii="Courier New" w:hAnsi="Courier New" w:hint="default"/>
      </w:rPr>
    </w:lvl>
    <w:lvl w:ilvl="8" w:tplc="8D06B9F6" w:tentative="1">
      <w:start w:val="1"/>
      <w:numFmt w:val="bullet"/>
      <w:lvlText w:val=""/>
      <w:lvlJc w:val="left"/>
      <w:pPr>
        <w:ind w:left="6480" w:hanging="360"/>
      </w:pPr>
      <w:rPr>
        <w:rFonts w:ascii="Wingdings" w:hAnsi="Wingdings" w:hint="default"/>
      </w:rPr>
    </w:lvl>
  </w:abstractNum>
  <w:abstractNum w:abstractNumId="53">
    <w:nsid w:val="00000044"/>
    <w:multiLevelType w:val="hybridMultilevel"/>
    <w:tmpl w:val="9AD69B78"/>
    <w:lvl w:ilvl="0" w:tplc="7B4EBED4">
      <w:start w:val="1"/>
      <w:numFmt w:val="bullet"/>
      <w:lvlText w:val=""/>
      <w:lvlJc w:val="left"/>
      <w:pPr>
        <w:tabs>
          <w:tab w:val="left" w:pos="1429"/>
        </w:tabs>
        <w:ind w:left="1429" w:hanging="360"/>
      </w:pPr>
      <w:rPr>
        <w:rFonts w:ascii="Symbol" w:hAnsi="Symbol" w:hint="default"/>
      </w:rPr>
    </w:lvl>
    <w:lvl w:ilvl="1" w:tplc="700C0292">
      <w:start w:val="1"/>
      <w:numFmt w:val="bullet"/>
      <w:lvlText w:val="o"/>
      <w:lvlJc w:val="left"/>
      <w:pPr>
        <w:tabs>
          <w:tab w:val="left" w:pos="2149"/>
        </w:tabs>
        <w:ind w:left="2149" w:hanging="360"/>
      </w:pPr>
      <w:rPr>
        <w:rFonts w:ascii="Courier New" w:hAnsi="Courier New" w:cs="Courier New" w:hint="default"/>
      </w:rPr>
    </w:lvl>
    <w:lvl w:ilvl="2" w:tplc="E67A94BA" w:tentative="1">
      <w:start w:val="1"/>
      <w:numFmt w:val="bullet"/>
      <w:lvlText w:val=""/>
      <w:lvlJc w:val="left"/>
      <w:pPr>
        <w:tabs>
          <w:tab w:val="left" w:pos="2869"/>
        </w:tabs>
        <w:ind w:left="2869" w:hanging="360"/>
      </w:pPr>
      <w:rPr>
        <w:rFonts w:ascii="Wingdings" w:hAnsi="Wingdings" w:hint="default"/>
      </w:rPr>
    </w:lvl>
    <w:lvl w:ilvl="3" w:tplc="4B16E10C" w:tentative="1">
      <w:start w:val="1"/>
      <w:numFmt w:val="bullet"/>
      <w:lvlText w:val=""/>
      <w:lvlJc w:val="left"/>
      <w:pPr>
        <w:tabs>
          <w:tab w:val="left" w:pos="3589"/>
        </w:tabs>
        <w:ind w:left="3589" w:hanging="360"/>
      </w:pPr>
      <w:rPr>
        <w:rFonts w:ascii="Symbol" w:hAnsi="Symbol" w:hint="default"/>
      </w:rPr>
    </w:lvl>
    <w:lvl w:ilvl="4" w:tplc="3BBC276C" w:tentative="1">
      <w:start w:val="1"/>
      <w:numFmt w:val="bullet"/>
      <w:lvlText w:val="o"/>
      <w:lvlJc w:val="left"/>
      <w:pPr>
        <w:tabs>
          <w:tab w:val="left" w:pos="4309"/>
        </w:tabs>
        <w:ind w:left="4309" w:hanging="360"/>
      </w:pPr>
      <w:rPr>
        <w:rFonts w:ascii="Courier New" w:hAnsi="Courier New" w:cs="Courier New" w:hint="default"/>
      </w:rPr>
    </w:lvl>
    <w:lvl w:ilvl="5" w:tplc="DE9EE30E" w:tentative="1">
      <w:start w:val="1"/>
      <w:numFmt w:val="bullet"/>
      <w:lvlText w:val=""/>
      <w:lvlJc w:val="left"/>
      <w:pPr>
        <w:tabs>
          <w:tab w:val="left" w:pos="5029"/>
        </w:tabs>
        <w:ind w:left="5029" w:hanging="360"/>
      </w:pPr>
      <w:rPr>
        <w:rFonts w:ascii="Wingdings" w:hAnsi="Wingdings" w:hint="default"/>
      </w:rPr>
    </w:lvl>
    <w:lvl w:ilvl="6" w:tplc="12EA0EB2" w:tentative="1">
      <w:start w:val="1"/>
      <w:numFmt w:val="bullet"/>
      <w:lvlText w:val=""/>
      <w:lvlJc w:val="left"/>
      <w:pPr>
        <w:tabs>
          <w:tab w:val="left" w:pos="5749"/>
        </w:tabs>
        <w:ind w:left="5749" w:hanging="360"/>
      </w:pPr>
      <w:rPr>
        <w:rFonts w:ascii="Symbol" w:hAnsi="Symbol" w:hint="default"/>
      </w:rPr>
    </w:lvl>
    <w:lvl w:ilvl="7" w:tplc="30988716" w:tentative="1">
      <w:start w:val="1"/>
      <w:numFmt w:val="bullet"/>
      <w:lvlText w:val="o"/>
      <w:lvlJc w:val="left"/>
      <w:pPr>
        <w:tabs>
          <w:tab w:val="left" w:pos="6469"/>
        </w:tabs>
        <w:ind w:left="6469" w:hanging="360"/>
      </w:pPr>
      <w:rPr>
        <w:rFonts w:ascii="Courier New" w:hAnsi="Courier New" w:cs="Courier New" w:hint="default"/>
      </w:rPr>
    </w:lvl>
    <w:lvl w:ilvl="8" w:tplc="C2769E9E" w:tentative="1">
      <w:start w:val="1"/>
      <w:numFmt w:val="bullet"/>
      <w:lvlText w:val=""/>
      <w:lvlJc w:val="left"/>
      <w:pPr>
        <w:tabs>
          <w:tab w:val="left" w:pos="7189"/>
        </w:tabs>
        <w:ind w:left="7189" w:hanging="360"/>
      </w:pPr>
      <w:rPr>
        <w:rFonts w:ascii="Wingdings" w:hAnsi="Wingdings" w:hint="default"/>
      </w:rPr>
    </w:lvl>
  </w:abstractNum>
  <w:abstractNum w:abstractNumId="54">
    <w:nsid w:val="00000045"/>
    <w:multiLevelType w:val="hybridMultilevel"/>
    <w:tmpl w:val="6AA01C88"/>
    <w:lvl w:ilvl="0" w:tplc="0874CCFC">
      <w:start w:val="1"/>
      <w:numFmt w:val="lowerLetter"/>
      <w:lvlText w:val="%1)"/>
      <w:lvlJc w:val="left"/>
      <w:pPr>
        <w:ind w:left="928" w:hanging="360"/>
      </w:pPr>
    </w:lvl>
    <w:lvl w:ilvl="1" w:tplc="9A42666C" w:tentative="1">
      <w:start w:val="1"/>
      <w:numFmt w:val="lowerLetter"/>
      <w:lvlText w:val="%2."/>
      <w:lvlJc w:val="left"/>
      <w:pPr>
        <w:ind w:left="1440" w:hanging="360"/>
      </w:pPr>
    </w:lvl>
    <w:lvl w:ilvl="2" w:tplc="CC66E3FE" w:tentative="1">
      <w:start w:val="1"/>
      <w:numFmt w:val="lowerRoman"/>
      <w:lvlText w:val="%3."/>
      <w:lvlJc w:val="right"/>
      <w:pPr>
        <w:ind w:left="2160" w:hanging="180"/>
      </w:pPr>
    </w:lvl>
    <w:lvl w:ilvl="3" w:tplc="0A4C82E8" w:tentative="1">
      <w:start w:val="1"/>
      <w:numFmt w:val="decimal"/>
      <w:lvlText w:val="%4."/>
      <w:lvlJc w:val="left"/>
      <w:pPr>
        <w:ind w:left="2880" w:hanging="360"/>
      </w:pPr>
    </w:lvl>
    <w:lvl w:ilvl="4" w:tplc="801894F6" w:tentative="1">
      <w:start w:val="1"/>
      <w:numFmt w:val="lowerLetter"/>
      <w:lvlText w:val="%5."/>
      <w:lvlJc w:val="left"/>
      <w:pPr>
        <w:ind w:left="3600" w:hanging="360"/>
      </w:pPr>
    </w:lvl>
    <w:lvl w:ilvl="5" w:tplc="273458BC" w:tentative="1">
      <w:start w:val="1"/>
      <w:numFmt w:val="lowerRoman"/>
      <w:lvlText w:val="%6."/>
      <w:lvlJc w:val="right"/>
      <w:pPr>
        <w:ind w:left="4320" w:hanging="180"/>
      </w:pPr>
    </w:lvl>
    <w:lvl w:ilvl="6" w:tplc="7EB2D0BE" w:tentative="1">
      <w:start w:val="1"/>
      <w:numFmt w:val="decimal"/>
      <w:lvlText w:val="%7."/>
      <w:lvlJc w:val="left"/>
      <w:pPr>
        <w:ind w:left="5040" w:hanging="360"/>
      </w:pPr>
    </w:lvl>
    <w:lvl w:ilvl="7" w:tplc="816CB1D4" w:tentative="1">
      <w:start w:val="1"/>
      <w:numFmt w:val="lowerLetter"/>
      <w:lvlText w:val="%8."/>
      <w:lvlJc w:val="left"/>
      <w:pPr>
        <w:ind w:left="5760" w:hanging="360"/>
      </w:pPr>
    </w:lvl>
    <w:lvl w:ilvl="8" w:tplc="A2E818C2" w:tentative="1">
      <w:start w:val="1"/>
      <w:numFmt w:val="lowerRoman"/>
      <w:lvlText w:val="%9."/>
      <w:lvlJc w:val="right"/>
      <w:pPr>
        <w:ind w:left="6480" w:hanging="180"/>
      </w:pPr>
    </w:lvl>
  </w:abstractNum>
  <w:abstractNum w:abstractNumId="55">
    <w:nsid w:val="00000046"/>
    <w:multiLevelType w:val="multilevel"/>
    <w:tmpl w:val="041B001F"/>
    <w:styleLink w:val="tl4"/>
    <w:lvl w:ilvl="0">
      <w:start w:val="26"/>
      <w:numFmt w:val="decimal"/>
      <w:lvlText w:val="%1."/>
      <w:lvlJc w:val="left"/>
      <w:pPr>
        <w:ind w:left="360" w:hanging="360"/>
      </w:pPr>
    </w:lvl>
    <w:lvl w:ilvl="1">
      <w:start w:val="1"/>
      <w:numFmt w:val="decimal"/>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00000048"/>
    <w:multiLevelType w:val="hybridMultilevel"/>
    <w:tmpl w:val="4C860C84"/>
    <w:lvl w:ilvl="0" w:tplc="C34847FA">
      <w:start w:val="1"/>
      <w:numFmt w:val="bullet"/>
      <w:lvlText w:val=""/>
      <w:lvlJc w:val="left"/>
      <w:pPr>
        <w:ind w:left="720" w:hanging="360"/>
      </w:pPr>
      <w:rPr>
        <w:rFonts w:ascii="Symbol" w:hAnsi="Symbol" w:hint="default"/>
      </w:rPr>
    </w:lvl>
    <w:lvl w:ilvl="1" w:tplc="9640999C">
      <w:start w:val="1"/>
      <w:numFmt w:val="bullet"/>
      <w:lvlText w:val="o"/>
      <w:lvlJc w:val="left"/>
      <w:pPr>
        <w:ind w:left="1440" w:hanging="360"/>
      </w:pPr>
      <w:rPr>
        <w:rFonts w:ascii="Courier New" w:hAnsi="Courier New" w:hint="default"/>
      </w:rPr>
    </w:lvl>
    <w:lvl w:ilvl="2" w:tplc="71DA4D86" w:tentative="1">
      <w:start w:val="1"/>
      <w:numFmt w:val="bullet"/>
      <w:lvlText w:val=""/>
      <w:lvlJc w:val="left"/>
      <w:pPr>
        <w:ind w:left="2160" w:hanging="360"/>
      </w:pPr>
      <w:rPr>
        <w:rFonts w:ascii="Wingdings" w:hAnsi="Wingdings" w:hint="default"/>
      </w:rPr>
    </w:lvl>
    <w:lvl w:ilvl="3" w:tplc="63D2F0F6" w:tentative="1">
      <w:start w:val="1"/>
      <w:numFmt w:val="bullet"/>
      <w:lvlText w:val=""/>
      <w:lvlJc w:val="left"/>
      <w:pPr>
        <w:ind w:left="2880" w:hanging="360"/>
      </w:pPr>
      <w:rPr>
        <w:rFonts w:ascii="Symbol" w:hAnsi="Symbol" w:hint="default"/>
      </w:rPr>
    </w:lvl>
    <w:lvl w:ilvl="4" w:tplc="B51469C6" w:tentative="1">
      <w:start w:val="1"/>
      <w:numFmt w:val="bullet"/>
      <w:lvlText w:val="o"/>
      <w:lvlJc w:val="left"/>
      <w:pPr>
        <w:ind w:left="3600" w:hanging="360"/>
      </w:pPr>
      <w:rPr>
        <w:rFonts w:ascii="Courier New" w:hAnsi="Courier New" w:hint="default"/>
      </w:rPr>
    </w:lvl>
    <w:lvl w:ilvl="5" w:tplc="6480E730" w:tentative="1">
      <w:start w:val="1"/>
      <w:numFmt w:val="bullet"/>
      <w:lvlText w:val=""/>
      <w:lvlJc w:val="left"/>
      <w:pPr>
        <w:ind w:left="4320" w:hanging="360"/>
      </w:pPr>
      <w:rPr>
        <w:rFonts w:ascii="Wingdings" w:hAnsi="Wingdings" w:hint="default"/>
      </w:rPr>
    </w:lvl>
    <w:lvl w:ilvl="6" w:tplc="E2E63B22" w:tentative="1">
      <w:start w:val="1"/>
      <w:numFmt w:val="bullet"/>
      <w:lvlText w:val=""/>
      <w:lvlJc w:val="left"/>
      <w:pPr>
        <w:ind w:left="5040" w:hanging="360"/>
      </w:pPr>
      <w:rPr>
        <w:rFonts w:ascii="Symbol" w:hAnsi="Symbol" w:hint="default"/>
      </w:rPr>
    </w:lvl>
    <w:lvl w:ilvl="7" w:tplc="063C64E6" w:tentative="1">
      <w:start w:val="1"/>
      <w:numFmt w:val="bullet"/>
      <w:lvlText w:val="o"/>
      <w:lvlJc w:val="left"/>
      <w:pPr>
        <w:ind w:left="5760" w:hanging="360"/>
      </w:pPr>
      <w:rPr>
        <w:rFonts w:ascii="Courier New" w:hAnsi="Courier New" w:hint="default"/>
      </w:rPr>
    </w:lvl>
    <w:lvl w:ilvl="8" w:tplc="35487E30" w:tentative="1">
      <w:start w:val="1"/>
      <w:numFmt w:val="bullet"/>
      <w:lvlText w:val=""/>
      <w:lvlJc w:val="left"/>
      <w:pPr>
        <w:ind w:left="6480" w:hanging="360"/>
      </w:pPr>
      <w:rPr>
        <w:rFonts w:ascii="Wingdings" w:hAnsi="Wingdings" w:hint="default"/>
      </w:rPr>
    </w:lvl>
  </w:abstractNum>
  <w:abstractNum w:abstractNumId="57">
    <w:nsid w:val="00000049"/>
    <w:multiLevelType w:val="multilevel"/>
    <w:tmpl w:val="70585C24"/>
    <w:lvl w:ilvl="0">
      <w:start w:val="4"/>
      <w:numFmt w:val="decimal"/>
      <w:lvlText w:val="%1."/>
      <w:lvlJc w:val="left"/>
      <w:pPr>
        <w:tabs>
          <w:tab w:val="left" w:pos="360"/>
        </w:tabs>
        <w:ind w:left="360" w:hanging="360"/>
      </w:pPr>
      <w:rPr>
        <w:rFonts w:hint="default"/>
      </w:rPr>
    </w:lvl>
    <w:lvl w:ilvl="1">
      <w:start w:val="1"/>
      <w:numFmt w:val="decimal"/>
      <w:lvlText w:val="%1.%2."/>
      <w:lvlJc w:val="left"/>
      <w:pPr>
        <w:tabs>
          <w:tab w:val="left" w:pos="986"/>
        </w:tabs>
        <w:ind w:left="986" w:hanging="360"/>
      </w:pPr>
      <w:rPr>
        <w:rFonts w:hint="default"/>
      </w:rPr>
    </w:lvl>
    <w:lvl w:ilvl="2">
      <w:start w:val="1"/>
      <w:numFmt w:val="decimal"/>
      <w:lvlText w:val="%1.%2.%3."/>
      <w:lvlJc w:val="left"/>
      <w:pPr>
        <w:tabs>
          <w:tab w:val="left" w:pos="1972"/>
        </w:tabs>
        <w:ind w:left="1972" w:hanging="720"/>
      </w:pPr>
      <w:rPr>
        <w:rFonts w:hint="default"/>
      </w:rPr>
    </w:lvl>
    <w:lvl w:ilvl="3">
      <w:start w:val="1"/>
      <w:numFmt w:val="decimal"/>
      <w:lvlText w:val="%1.%2.%3.%4."/>
      <w:lvlJc w:val="left"/>
      <w:pPr>
        <w:tabs>
          <w:tab w:val="left" w:pos="2598"/>
        </w:tabs>
        <w:ind w:left="2598" w:hanging="720"/>
      </w:pPr>
      <w:rPr>
        <w:rFonts w:hint="default"/>
      </w:rPr>
    </w:lvl>
    <w:lvl w:ilvl="4">
      <w:start w:val="1"/>
      <w:numFmt w:val="decimal"/>
      <w:lvlText w:val="%1.%2.%3.%4.%5."/>
      <w:lvlJc w:val="left"/>
      <w:pPr>
        <w:tabs>
          <w:tab w:val="left" w:pos="3584"/>
        </w:tabs>
        <w:ind w:left="3584" w:hanging="1080"/>
      </w:pPr>
      <w:rPr>
        <w:rFonts w:hint="default"/>
      </w:rPr>
    </w:lvl>
    <w:lvl w:ilvl="5">
      <w:start w:val="1"/>
      <w:numFmt w:val="decimal"/>
      <w:lvlText w:val="%1.%2.%3.%4.%5.%6."/>
      <w:lvlJc w:val="left"/>
      <w:pPr>
        <w:tabs>
          <w:tab w:val="left" w:pos="4210"/>
        </w:tabs>
        <w:ind w:left="4210" w:hanging="1080"/>
      </w:pPr>
      <w:rPr>
        <w:rFonts w:hint="default"/>
      </w:rPr>
    </w:lvl>
    <w:lvl w:ilvl="6">
      <w:start w:val="1"/>
      <w:numFmt w:val="decimal"/>
      <w:lvlText w:val="%1.%2.%3.%4.%5.%6.%7."/>
      <w:lvlJc w:val="left"/>
      <w:pPr>
        <w:tabs>
          <w:tab w:val="left" w:pos="5196"/>
        </w:tabs>
        <w:ind w:left="5196" w:hanging="1440"/>
      </w:pPr>
      <w:rPr>
        <w:rFonts w:hint="default"/>
      </w:rPr>
    </w:lvl>
    <w:lvl w:ilvl="7">
      <w:start w:val="1"/>
      <w:numFmt w:val="decimal"/>
      <w:lvlText w:val="%1.%2.%3.%4.%5.%6.%7.%8."/>
      <w:lvlJc w:val="left"/>
      <w:pPr>
        <w:tabs>
          <w:tab w:val="left" w:pos="5822"/>
        </w:tabs>
        <w:ind w:left="5822" w:hanging="1440"/>
      </w:pPr>
      <w:rPr>
        <w:rFonts w:hint="default"/>
      </w:rPr>
    </w:lvl>
    <w:lvl w:ilvl="8">
      <w:start w:val="1"/>
      <w:numFmt w:val="decimal"/>
      <w:lvlText w:val="%1.%2.%3.%4.%5.%6.%7.%8.%9."/>
      <w:lvlJc w:val="left"/>
      <w:pPr>
        <w:tabs>
          <w:tab w:val="left" w:pos="6808"/>
        </w:tabs>
        <w:ind w:left="6808" w:hanging="1800"/>
      </w:pPr>
      <w:rPr>
        <w:rFonts w:hint="default"/>
      </w:rPr>
    </w:lvl>
  </w:abstractNum>
  <w:abstractNum w:abstractNumId="58">
    <w:nsid w:val="0000004A"/>
    <w:multiLevelType w:val="multilevel"/>
    <w:tmpl w:val="93E42B60"/>
    <w:lvl w:ilvl="0">
      <w:start w:val="1"/>
      <w:numFmt w:val="bullet"/>
      <w:lvlText w:val=""/>
      <w:lvlJc w:val="left"/>
      <w:pPr>
        <w:ind w:left="1838" w:hanging="420"/>
      </w:pPr>
      <w:rPr>
        <w:rFonts w:ascii="Symbol" w:hAnsi="Symbol" w:hint="default"/>
        <w:b/>
        <w:i w:val="0"/>
        <w:sz w:val="22"/>
      </w:rPr>
    </w:lvl>
    <w:lvl w:ilvl="1">
      <w:start w:val="1"/>
      <w:numFmt w:val="decimal"/>
      <w:lvlText w:val="%1.%2"/>
      <w:lvlJc w:val="left"/>
      <w:pPr>
        <w:ind w:left="1838" w:hanging="420"/>
      </w:pPr>
      <w:rPr>
        <w:rFonts w:hint="default"/>
        <w:sz w:val="22"/>
      </w:rPr>
    </w:lvl>
    <w:lvl w:ilvl="2">
      <w:start w:val="1"/>
      <w:numFmt w:val="decimal"/>
      <w:lvlText w:val="%1.%2.%3"/>
      <w:lvlJc w:val="left"/>
      <w:pPr>
        <w:ind w:left="2138" w:hanging="720"/>
      </w:pPr>
      <w:rPr>
        <w:rFonts w:hint="default"/>
        <w:sz w:val="22"/>
      </w:rPr>
    </w:lvl>
    <w:lvl w:ilvl="3">
      <w:start w:val="1"/>
      <w:numFmt w:val="decimal"/>
      <w:lvlText w:val="%1.%2.%3.%4"/>
      <w:lvlJc w:val="left"/>
      <w:pPr>
        <w:ind w:left="2138" w:hanging="720"/>
      </w:pPr>
      <w:rPr>
        <w:rFonts w:hint="default"/>
        <w:sz w:val="22"/>
      </w:rPr>
    </w:lvl>
    <w:lvl w:ilvl="4">
      <w:start w:val="1"/>
      <w:numFmt w:val="decimal"/>
      <w:lvlText w:val="%1.%2.%3.%4.%5"/>
      <w:lvlJc w:val="left"/>
      <w:pPr>
        <w:ind w:left="2498" w:hanging="1080"/>
      </w:pPr>
      <w:rPr>
        <w:rFonts w:hint="default"/>
        <w:sz w:val="22"/>
      </w:rPr>
    </w:lvl>
    <w:lvl w:ilvl="5">
      <w:start w:val="1"/>
      <w:numFmt w:val="decimal"/>
      <w:lvlText w:val="%1.%2.%3.%4.%5.%6"/>
      <w:lvlJc w:val="left"/>
      <w:pPr>
        <w:ind w:left="2498" w:hanging="1080"/>
      </w:pPr>
      <w:rPr>
        <w:rFonts w:hint="default"/>
        <w:sz w:val="22"/>
      </w:rPr>
    </w:lvl>
    <w:lvl w:ilvl="6">
      <w:start w:val="1"/>
      <w:numFmt w:val="decimal"/>
      <w:lvlText w:val="%1.%2.%3.%4.%5.%6.%7"/>
      <w:lvlJc w:val="left"/>
      <w:pPr>
        <w:ind w:left="2858" w:hanging="1440"/>
      </w:pPr>
      <w:rPr>
        <w:rFonts w:hint="default"/>
        <w:sz w:val="22"/>
      </w:rPr>
    </w:lvl>
    <w:lvl w:ilvl="7">
      <w:start w:val="1"/>
      <w:numFmt w:val="decimal"/>
      <w:lvlText w:val="%1.%2.%3.%4.%5.%6.%7.%8"/>
      <w:lvlJc w:val="left"/>
      <w:pPr>
        <w:ind w:left="2858" w:hanging="1440"/>
      </w:pPr>
      <w:rPr>
        <w:rFonts w:hint="default"/>
        <w:sz w:val="22"/>
      </w:rPr>
    </w:lvl>
    <w:lvl w:ilvl="8">
      <w:start w:val="1"/>
      <w:numFmt w:val="decimal"/>
      <w:lvlText w:val="%1.%2.%3.%4.%5.%6.%7.%8.%9"/>
      <w:lvlJc w:val="left"/>
      <w:pPr>
        <w:ind w:left="3218" w:hanging="1800"/>
      </w:pPr>
      <w:rPr>
        <w:rFonts w:hint="default"/>
        <w:sz w:val="22"/>
      </w:rPr>
    </w:lvl>
  </w:abstractNum>
  <w:abstractNum w:abstractNumId="59">
    <w:nsid w:val="0000004B"/>
    <w:multiLevelType w:val="multilevel"/>
    <w:tmpl w:val="87D4586E"/>
    <w:styleLink w:val="tl2"/>
    <w:lvl w:ilvl="0">
      <w:start w:val="15"/>
      <w:numFmt w:val="decimal"/>
      <w:lvlText w:val="%1"/>
      <w:lvlJc w:val="left"/>
      <w:pPr>
        <w:tabs>
          <w:tab w:val="left" w:pos="432"/>
        </w:tabs>
        <w:ind w:left="432" w:hanging="432"/>
      </w:pPr>
      <w:rPr>
        <w:b/>
      </w:rPr>
    </w:lvl>
    <w:lvl w:ilvl="1">
      <w:start w:val="1"/>
      <w:numFmt w:val="decimal"/>
      <w:lvlText w:val="%1.%2"/>
      <w:lvlJc w:val="left"/>
      <w:pPr>
        <w:tabs>
          <w:tab w:val="left" w:pos="576"/>
        </w:tabs>
        <w:ind w:left="576" w:hanging="576"/>
      </w:pPr>
      <w:rPr>
        <w:b w:val="0"/>
        <w:sz w:val="22"/>
        <w:szCs w:val="22"/>
      </w:rPr>
    </w:lvl>
    <w:lvl w:ilvl="2">
      <w:start w:val="1"/>
      <w:numFmt w:val="decimal"/>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60">
    <w:nsid w:val="0000004C"/>
    <w:multiLevelType w:val="multilevel"/>
    <w:tmpl w:val="57909572"/>
    <w:lvl w:ilvl="0">
      <w:start w:val="1"/>
      <w:numFmt w:val="decimal"/>
      <w:lvlText w:val="%1."/>
      <w:lvlJc w:val="left"/>
      <w:pPr>
        <w:tabs>
          <w:tab w:val="left" w:pos="360"/>
        </w:tabs>
        <w:ind w:left="360" w:hanging="360"/>
      </w:pPr>
      <w:rPr>
        <w:rFonts w:hint="default"/>
        <w:b/>
      </w:rPr>
    </w:lvl>
    <w:lvl w:ilvl="1">
      <w:start w:val="1"/>
      <w:numFmt w:val="decimal"/>
      <w:lvlText w:val="%1.%2."/>
      <w:lvlJc w:val="left"/>
      <w:pPr>
        <w:tabs>
          <w:tab w:val="left" w:pos="792"/>
        </w:tabs>
        <w:ind w:left="792" w:hanging="432"/>
      </w:pPr>
      <w:rPr>
        <w:rFonts w:hint="default"/>
      </w:rPr>
    </w:lvl>
    <w:lvl w:ilvl="2">
      <w:start w:val="1"/>
      <w:numFmt w:val="decimal"/>
      <w:lvlText w:val="%1.%2.%3."/>
      <w:lvlJc w:val="left"/>
      <w:pPr>
        <w:tabs>
          <w:tab w:val="left" w:pos="1440"/>
        </w:tabs>
        <w:ind w:left="1224" w:hanging="504"/>
      </w:pPr>
      <w:rPr>
        <w:rFonts w:hint="default"/>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61">
    <w:nsid w:val="0000004D"/>
    <w:multiLevelType w:val="multilevel"/>
    <w:tmpl w:val="213EA218"/>
    <w:lvl w:ilvl="0">
      <w:start w:val="1"/>
      <w:numFmt w:val="decimal"/>
      <w:lvlText w:val="%1"/>
      <w:lvlJc w:val="left"/>
      <w:pPr>
        <w:ind w:left="928"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5" w:hanging="720"/>
      </w:pPr>
      <w:rPr>
        <w:rFonts w:hint="default"/>
        <w:b/>
        <w:sz w:val="22"/>
        <w:szCs w:val="22"/>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2">
    <w:nsid w:val="0000004E"/>
    <w:multiLevelType w:val="hybridMultilevel"/>
    <w:tmpl w:val="B504F4D2"/>
    <w:lvl w:ilvl="0" w:tplc="C92E8100">
      <w:start w:val="1"/>
      <w:numFmt w:val="bullet"/>
      <w:lvlText w:val=""/>
      <w:lvlJc w:val="left"/>
      <w:pPr>
        <w:ind w:left="720" w:hanging="360"/>
      </w:pPr>
      <w:rPr>
        <w:rFonts w:ascii="Symbol" w:hAnsi="Symbol" w:hint="default"/>
      </w:rPr>
    </w:lvl>
    <w:lvl w:ilvl="1" w:tplc="64A47F3E" w:tentative="1">
      <w:start w:val="1"/>
      <w:numFmt w:val="bullet"/>
      <w:lvlText w:val="o"/>
      <w:lvlJc w:val="left"/>
      <w:pPr>
        <w:ind w:left="1440" w:hanging="360"/>
      </w:pPr>
      <w:rPr>
        <w:rFonts w:ascii="Courier New" w:hAnsi="Courier New" w:hint="default"/>
      </w:rPr>
    </w:lvl>
    <w:lvl w:ilvl="2" w:tplc="0010E32A" w:tentative="1">
      <w:start w:val="1"/>
      <w:numFmt w:val="bullet"/>
      <w:lvlText w:val=""/>
      <w:lvlJc w:val="left"/>
      <w:pPr>
        <w:ind w:left="2160" w:hanging="360"/>
      </w:pPr>
      <w:rPr>
        <w:rFonts w:ascii="Wingdings" w:hAnsi="Wingdings" w:hint="default"/>
      </w:rPr>
    </w:lvl>
    <w:lvl w:ilvl="3" w:tplc="812CEAFA" w:tentative="1">
      <w:start w:val="1"/>
      <w:numFmt w:val="bullet"/>
      <w:lvlText w:val=""/>
      <w:lvlJc w:val="left"/>
      <w:pPr>
        <w:ind w:left="2880" w:hanging="360"/>
      </w:pPr>
      <w:rPr>
        <w:rFonts w:ascii="Symbol" w:hAnsi="Symbol" w:hint="default"/>
      </w:rPr>
    </w:lvl>
    <w:lvl w:ilvl="4" w:tplc="033ED32C" w:tentative="1">
      <w:start w:val="1"/>
      <w:numFmt w:val="bullet"/>
      <w:lvlText w:val="o"/>
      <w:lvlJc w:val="left"/>
      <w:pPr>
        <w:ind w:left="3600" w:hanging="360"/>
      </w:pPr>
      <w:rPr>
        <w:rFonts w:ascii="Courier New" w:hAnsi="Courier New" w:hint="default"/>
      </w:rPr>
    </w:lvl>
    <w:lvl w:ilvl="5" w:tplc="E6AE4C02" w:tentative="1">
      <w:start w:val="1"/>
      <w:numFmt w:val="bullet"/>
      <w:lvlText w:val=""/>
      <w:lvlJc w:val="left"/>
      <w:pPr>
        <w:ind w:left="4320" w:hanging="360"/>
      </w:pPr>
      <w:rPr>
        <w:rFonts w:ascii="Wingdings" w:hAnsi="Wingdings" w:hint="default"/>
      </w:rPr>
    </w:lvl>
    <w:lvl w:ilvl="6" w:tplc="536CCE8E" w:tentative="1">
      <w:start w:val="1"/>
      <w:numFmt w:val="bullet"/>
      <w:lvlText w:val=""/>
      <w:lvlJc w:val="left"/>
      <w:pPr>
        <w:ind w:left="5040" w:hanging="360"/>
      </w:pPr>
      <w:rPr>
        <w:rFonts w:ascii="Symbol" w:hAnsi="Symbol" w:hint="default"/>
      </w:rPr>
    </w:lvl>
    <w:lvl w:ilvl="7" w:tplc="B17C6BE2" w:tentative="1">
      <w:start w:val="1"/>
      <w:numFmt w:val="bullet"/>
      <w:lvlText w:val="o"/>
      <w:lvlJc w:val="left"/>
      <w:pPr>
        <w:ind w:left="5760" w:hanging="360"/>
      </w:pPr>
      <w:rPr>
        <w:rFonts w:ascii="Courier New" w:hAnsi="Courier New" w:hint="default"/>
      </w:rPr>
    </w:lvl>
    <w:lvl w:ilvl="8" w:tplc="2752FF16" w:tentative="1">
      <w:start w:val="1"/>
      <w:numFmt w:val="bullet"/>
      <w:lvlText w:val=""/>
      <w:lvlJc w:val="left"/>
      <w:pPr>
        <w:ind w:left="6480" w:hanging="360"/>
      </w:pPr>
      <w:rPr>
        <w:rFonts w:ascii="Wingdings" w:hAnsi="Wingdings" w:hint="default"/>
      </w:rPr>
    </w:lvl>
  </w:abstractNum>
  <w:abstractNum w:abstractNumId="63">
    <w:nsid w:val="00000050"/>
    <w:multiLevelType w:val="hybridMultilevel"/>
    <w:tmpl w:val="1D1ADB72"/>
    <w:lvl w:ilvl="0" w:tplc="10CE043C">
      <w:start w:val="1"/>
      <w:numFmt w:val="lowerLetter"/>
      <w:lvlText w:val="%1)"/>
      <w:lvlJc w:val="left"/>
      <w:pPr>
        <w:ind w:left="1506" w:hanging="360"/>
      </w:pPr>
    </w:lvl>
    <w:lvl w:ilvl="1" w:tplc="B08C9A3E" w:tentative="1">
      <w:start w:val="1"/>
      <w:numFmt w:val="lowerLetter"/>
      <w:lvlText w:val="%2."/>
      <w:lvlJc w:val="left"/>
      <w:pPr>
        <w:ind w:left="2226" w:hanging="360"/>
      </w:pPr>
    </w:lvl>
    <w:lvl w:ilvl="2" w:tplc="D8DC09E0" w:tentative="1">
      <w:start w:val="1"/>
      <w:numFmt w:val="lowerRoman"/>
      <w:lvlText w:val="%3."/>
      <w:lvlJc w:val="right"/>
      <w:pPr>
        <w:ind w:left="2946" w:hanging="180"/>
      </w:pPr>
    </w:lvl>
    <w:lvl w:ilvl="3" w:tplc="3236C016" w:tentative="1">
      <w:start w:val="1"/>
      <w:numFmt w:val="decimal"/>
      <w:lvlText w:val="%4."/>
      <w:lvlJc w:val="left"/>
      <w:pPr>
        <w:ind w:left="3666" w:hanging="360"/>
      </w:pPr>
    </w:lvl>
    <w:lvl w:ilvl="4" w:tplc="AF9A208A" w:tentative="1">
      <w:start w:val="1"/>
      <w:numFmt w:val="lowerLetter"/>
      <w:lvlText w:val="%5."/>
      <w:lvlJc w:val="left"/>
      <w:pPr>
        <w:ind w:left="4386" w:hanging="360"/>
      </w:pPr>
    </w:lvl>
    <w:lvl w:ilvl="5" w:tplc="AFD2985E" w:tentative="1">
      <w:start w:val="1"/>
      <w:numFmt w:val="lowerRoman"/>
      <w:lvlText w:val="%6."/>
      <w:lvlJc w:val="right"/>
      <w:pPr>
        <w:ind w:left="5106" w:hanging="180"/>
      </w:pPr>
    </w:lvl>
    <w:lvl w:ilvl="6" w:tplc="C3CCDCC4" w:tentative="1">
      <w:start w:val="1"/>
      <w:numFmt w:val="decimal"/>
      <w:lvlText w:val="%7."/>
      <w:lvlJc w:val="left"/>
      <w:pPr>
        <w:ind w:left="5826" w:hanging="360"/>
      </w:pPr>
    </w:lvl>
    <w:lvl w:ilvl="7" w:tplc="DFD45D94" w:tentative="1">
      <w:start w:val="1"/>
      <w:numFmt w:val="lowerLetter"/>
      <w:lvlText w:val="%8."/>
      <w:lvlJc w:val="left"/>
      <w:pPr>
        <w:ind w:left="6546" w:hanging="360"/>
      </w:pPr>
    </w:lvl>
    <w:lvl w:ilvl="8" w:tplc="5E9AC12C" w:tentative="1">
      <w:start w:val="1"/>
      <w:numFmt w:val="lowerRoman"/>
      <w:lvlText w:val="%9."/>
      <w:lvlJc w:val="right"/>
      <w:pPr>
        <w:ind w:left="7266" w:hanging="180"/>
      </w:pPr>
    </w:lvl>
  </w:abstractNum>
  <w:abstractNum w:abstractNumId="64">
    <w:nsid w:val="00000051"/>
    <w:multiLevelType w:val="hybridMultilevel"/>
    <w:tmpl w:val="F390747A"/>
    <w:lvl w:ilvl="0" w:tplc="37D097F2">
      <w:start w:val="1"/>
      <w:numFmt w:val="lowerRoman"/>
      <w:lvlText w:val="%1."/>
      <w:lvlJc w:val="right"/>
      <w:pPr>
        <w:ind w:left="1424" w:hanging="360"/>
      </w:pPr>
    </w:lvl>
    <w:lvl w:ilvl="1" w:tplc="9C783FBC" w:tentative="1">
      <w:start w:val="1"/>
      <w:numFmt w:val="lowerLetter"/>
      <w:lvlText w:val="%2."/>
      <w:lvlJc w:val="left"/>
      <w:pPr>
        <w:ind w:left="2144" w:hanging="360"/>
      </w:pPr>
    </w:lvl>
    <w:lvl w:ilvl="2" w:tplc="7B6C4E6E" w:tentative="1">
      <w:start w:val="1"/>
      <w:numFmt w:val="lowerRoman"/>
      <w:lvlText w:val="%3."/>
      <w:lvlJc w:val="right"/>
      <w:pPr>
        <w:ind w:left="2864" w:hanging="180"/>
      </w:pPr>
    </w:lvl>
    <w:lvl w:ilvl="3" w:tplc="587C0A4E" w:tentative="1">
      <w:start w:val="1"/>
      <w:numFmt w:val="decimal"/>
      <w:lvlText w:val="%4."/>
      <w:lvlJc w:val="left"/>
      <w:pPr>
        <w:ind w:left="3584" w:hanging="360"/>
      </w:pPr>
    </w:lvl>
    <w:lvl w:ilvl="4" w:tplc="A48AC434" w:tentative="1">
      <w:start w:val="1"/>
      <w:numFmt w:val="lowerLetter"/>
      <w:lvlText w:val="%5."/>
      <w:lvlJc w:val="left"/>
      <w:pPr>
        <w:ind w:left="4304" w:hanging="360"/>
      </w:pPr>
    </w:lvl>
    <w:lvl w:ilvl="5" w:tplc="819A9534" w:tentative="1">
      <w:start w:val="1"/>
      <w:numFmt w:val="lowerRoman"/>
      <w:lvlText w:val="%6."/>
      <w:lvlJc w:val="right"/>
      <w:pPr>
        <w:ind w:left="5024" w:hanging="180"/>
      </w:pPr>
    </w:lvl>
    <w:lvl w:ilvl="6" w:tplc="83C8FF9A" w:tentative="1">
      <w:start w:val="1"/>
      <w:numFmt w:val="decimal"/>
      <w:lvlText w:val="%7."/>
      <w:lvlJc w:val="left"/>
      <w:pPr>
        <w:ind w:left="5744" w:hanging="360"/>
      </w:pPr>
    </w:lvl>
    <w:lvl w:ilvl="7" w:tplc="3BEC5E72" w:tentative="1">
      <w:start w:val="1"/>
      <w:numFmt w:val="lowerLetter"/>
      <w:lvlText w:val="%8."/>
      <w:lvlJc w:val="left"/>
      <w:pPr>
        <w:ind w:left="6464" w:hanging="360"/>
      </w:pPr>
    </w:lvl>
    <w:lvl w:ilvl="8" w:tplc="A3A8D0E4" w:tentative="1">
      <w:start w:val="1"/>
      <w:numFmt w:val="lowerRoman"/>
      <w:lvlText w:val="%9."/>
      <w:lvlJc w:val="right"/>
      <w:pPr>
        <w:ind w:left="7184" w:hanging="180"/>
      </w:pPr>
    </w:lvl>
  </w:abstractNum>
  <w:abstractNum w:abstractNumId="65">
    <w:nsid w:val="00000054"/>
    <w:multiLevelType w:val="multilevel"/>
    <w:tmpl w:val="3A0AE028"/>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i w:val="0"/>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66">
    <w:nsid w:val="00000056"/>
    <w:multiLevelType w:val="hybridMultilevel"/>
    <w:tmpl w:val="F390747A"/>
    <w:lvl w:ilvl="0" w:tplc="3F8AF85C">
      <w:start w:val="1"/>
      <w:numFmt w:val="lowerRoman"/>
      <w:lvlText w:val="%1."/>
      <w:lvlJc w:val="right"/>
      <w:pPr>
        <w:ind w:left="1424" w:hanging="360"/>
      </w:pPr>
    </w:lvl>
    <w:lvl w:ilvl="1" w:tplc="7DDE309E" w:tentative="1">
      <w:start w:val="1"/>
      <w:numFmt w:val="lowerLetter"/>
      <w:lvlText w:val="%2."/>
      <w:lvlJc w:val="left"/>
      <w:pPr>
        <w:ind w:left="2144" w:hanging="360"/>
      </w:pPr>
    </w:lvl>
    <w:lvl w:ilvl="2" w:tplc="8ABCC1F2" w:tentative="1">
      <w:start w:val="1"/>
      <w:numFmt w:val="lowerRoman"/>
      <w:lvlText w:val="%3."/>
      <w:lvlJc w:val="right"/>
      <w:pPr>
        <w:ind w:left="2864" w:hanging="180"/>
      </w:pPr>
    </w:lvl>
    <w:lvl w:ilvl="3" w:tplc="0F2EC8C4" w:tentative="1">
      <w:start w:val="1"/>
      <w:numFmt w:val="decimal"/>
      <w:lvlText w:val="%4."/>
      <w:lvlJc w:val="left"/>
      <w:pPr>
        <w:ind w:left="3584" w:hanging="360"/>
      </w:pPr>
    </w:lvl>
    <w:lvl w:ilvl="4" w:tplc="BA2A8216" w:tentative="1">
      <w:start w:val="1"/>
      <w:numFmt w:val="lowerLetter"/>
      <w:lvlText w:val="%5."/>
      <w:lvlJc w:val="left"/>
      <w:pPr>
        <w:ind w:left="4304" w:hanging="360"/>
      </w:pPr>
    </w:lvl>
    <w:lvl w:ilvl="5" w:tplc="005C1632" w:tentative="1">
      <w:start w:val="1"/>
      <w:numFmt w:val="lowerRoman"/>
      <w:lvlText w:val="%6."/>
      <w:lvlJc w:val="right"/>
      <w:pPr>
        <w:ind w:left="5024" w:hanging="180"/>
      </w:pPr>
    </w:lvl>
    <w:lvl w:ilvl="6" w:tplc="EA52CFA2" w:tentative="1">
      <w:start w:val="1"/>
      <w:numFmt w:val="decimal"/>
      <w:lvlText w:val="%7."/>
      <w:lvlJc w:val="left"/>
      <w:pPr>
        <w:ind w:left="5744" w:hanging="360"/>
      </w:pPr>
    </w:lvl>
    <w:lvl w:ilvl="7" w:tplc="FEDE283E" w:tentative="1">
      <w:start w:val="1"/>
      <w:numFmt w:val="lowerLetter"/>
      <w:lvlText w:val="%8."/>
      <w:lvlJc w:val="left"/>
      <w:pPr>
        <w:ind w:left="6464" w:hanging="360"/>
      </w:pPr>
    </w:lvl>
    <w:lvl w:ilvl="8" w:tplc="1C44CF1A" w:tentative="1">
      <w:start w:val="1"/>
      <w:numFmt w:val="lowerRoman"/>
      <w:lvlText w:val="%9."/>
      <w:lvlJc w:val="right"/>
      <w:pPr>
        <w:ind w:left="7184" w:hanging="180"/>
      </w:pPr>
    </w:lvl>
  </w:abstractNum>
  <w:abstractNum w:abstractNumId="67">
    <w:nsid w:val="00000057"/>
    <w:multiLevelType w:val="multilevel"/>
    <w:tmpl w:val="20F836A8"/>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8299"/>
        </w:tabs>
        <w:ind w:left="8299" w:hanging="360"/>
      </w:pPr>
      <w:rPr>
        <w:rFonts w:hint="default"/>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68">
    <w:nsid w:val="00000058"/>
    <w:multiLevelType w:val="hybridMultilevel"/>
    <w:tmpl w:val="3FC618E8"/>
    <w:lvl w:ilvl="0" w:tplc="B55899A4">
      <w:start w:val="1"/>
      <w:numFmt w:val="bullet"/>
      <w:lvlText w:val=""/>
      <w:lvlJc w:val="left"/>
      <w:pPr>
        <w:ind w:left="720" w:hanging="360"/>
      </w:pPr>
      <w:rPr>
        <w:rFonts w:ascii="Symbol" w:hAnsi="Symbol" w:hint="default"/>
      </w:rPr>
    </w:lvl>
    <w:lvl w:ilvl="1" w:tplc="AB6CC0F2" w:tentative="1">
      <w:start w:val="1"/>
      <w:numFmt w:val="bullet"/>
      <w:lvlText w:val="o"/>
      <w:lvlJc w:val="left"/>
      <w:pPr>
        <w:ind w:left="2160" w:hanging="360"/>
      </w:pPr>
      <w:rPr>
        <w:rFonts w:ascii="Courier New" w:hAnsi="Courier New" w:hint="default"/>
      </w:rPr>
    </w:lvl>
    <w:lvl w:ilvl="2" w:tplc="B0B8092E" w:tentative="1">
      <w:start w:val="1"/>
      <w:numFmt w:val="bullet"/>
      <w:lvlText w:val=""/>
      <w:lvlJc w:val="left"/>
      <w:pPr>
        <w:ind w:left="2880" w:hanging="360"/>
      </w:pPr>
      <w:rPr>
        <w:rFonts w:ascii="Wingdings" w:hAnsi="Wingdings" w:hint="default"/>
      </w:rPr>
    </w:lvl>
    <w:lvl w:ilvl="3" w:tplc="88DCD6A8" w:tentative="1">
      <w:start w:val="1"/>
      <w:numFmt w:val="bullet"/>
      <w:lvlText w:val=""/>
      <w:lvlJc w:val="left"/>
      <w:pPr>
        <w:ind w:left="3600" w:hanging="360"/>
      </w:pPr>
      <w:rPr>
        <w:rFonts w:ascii="Symbol" w:hAnsi="Symbol" w:hint="default"/>
      </w:rPr>
    </w:lvl>
    <w:lvl w:ilvl="4" w:tplc="701C429E" w:tentative="1">
      <w:start w:val="1"/>
      <w:numFmt w:val="bullet"/>
      <w:lvlText w:val="o"/>
      <w:lvlJc w:val="left"/>
      <w:pPr>
        <w:ind w:left="4320" w:hanging="360"/>
      </w:pPr>
      <w:rPr>
        <w:rFonts w:ascii="Courier New" w:hAnsi="Courier New" w:hint="default"/>
      </w:rPr>
    </w:lvl>
    <w:lvl w:ilvl="5" w:tplc="0988EDF8" w:tentative="1">
      <w:start w:val="1"/>
      <w:numFmt w:val="bullet"/>
      <w:lvlText w:val=""/>
      <w:lvlJc w:val="left"/>
      <w:pPr>
        <w:ind w:left="5040" w:hanging="360"/>
      </w:pPr>
      <w:rPr>
        <w:rFonts w:ascii="Wingdings" w:hAnsi="Wingdings" w:hint="default"/>
      </w:rPr>
    </w:lvl>
    <w:lvl w:ilvl="6" w:tplc="F6A6E2F6" w:tentative="1">
      <w:start w:val="1"/>
      <w:numFmt w:val="bullet"/>
      <w:lvlText w:val=""/>
      <w:lvlJc w:val="left"/>
      <w:pPr>
        <w:ind w:left="5760" w:hanging="360"/>
      </w:pPr>
      <w:rPr>
        <w:rFonts w:ascii="Symbol" w:hAnsi="Symbol" w:hint="default"/>
      </w:rPr>
    </w:lvl>
    <w:lvl w:ilvl="7" w:tplc="77BABAC2" w:tentative="1">
      <w:start w:val="1"/>
      <w:numFmt w:val="bullet"/>
      <w:lvlText w:val="o"/>
      <w:lvlJc w:val="left"/>
      <w:pPr>
        <w:ind w:left="6480" w:hanging="360"/>
      </w:pPr>
      <w:rPr>
        <w:rFonts w:ascii="Courier New" w:hAnsi="Courier New" w:hint="default"/>
      </w:rPr>
    </w:lvl>
    <w:lvl w:ilvl="8" w:tplc="322046CE" w:tentative="1">
      <w:start w:val="1"/>
      <w:numFmt w:val="bullet"/>
      <w:lvlText w:val=""/>
      <w:lvlJc w:val="left"/>
      <w:pPr>
        <w:ind w:left="7200" w:hanging="360"/>
      </w:pPr>
      <w:rPr>
        <w:rFonts w:ascii="Wingdings" w:hAnsi="Wingdings" w:hint="default"/>
      </w:rPr>
    </w:lvl>
  </w:abstractNum>
  <w:abstractNum w:abstractNumId="69">
    <w:nsid w:val="0000005B"/>
    <w:multiLevelType w:val="hybridMultilevel"/>
    <w:tmpl w:val="A6545A3A"/>
    <w:lvl w:ilvl="0" w:tplc="115C7A0A">
      <w:start w:val="1"/>
      <w:numFmt w:val="bullet"/>
      <w:lvlText w:val=""/>
      <w:lvlJc w:val="left"/>
      <w:pPr>
        <w:ind w:left="720" w:hanging="360"/>
      </w:pPr>
      <w:rPr>
        <w:rFonts w:ascii="Symbol" w:hAnsi="Symbol" w:hint="default"/>
      </w:rPr>
    </w:lvl>
    <w:lvl w:ilvl="1" w:tplc="68CA71D2" w:tentative="1">
      <w:start w:val="1"/>
      <w:numFmt w:val="bullet"/>
      <w:lvlText w:val="o"/>
      <w:lvlJc w:val="left"/>
      <w:pPr>
        <w:ind w:left="1440" w:hanging="360"/>
      </w:pPr>
      <w:rPr>
        <w:rFonts w:ascii="Courier New" w:hAnsi="Courier New" w:hint="default"/>
      </w:rPr>
    </w:lvl>
    <w:lvl w:ilvl="2" w:tplc="EDAEF07C" w:tentative="1">
      <w:start w:val="1"/>
      <w:numFmt w:val="bullet"/>
      <w:lvlText w:val=""/>
      <w:lvlJc w:val="left"/>
      <w:pPr>
        <w:ind w:left="2160" w:hanging="360"/>
      </w:pPr>
      <w:rPr>
        <w:rFonts w:ascii="Wingdings" w:hAnsi="Wingdings" w:hint="default"/>
      </w:rPr>
    </w:lvl>
    <w:lvl w:ilvl="3" w:tplc="4C4A3F4A" w:tentative="1">
      <w:start w:val="1"/>
      <w:numFmt w:val="bullet"/>
      <w:lvlText w:val=""/>
      <w:lvlJc w:val="left"/>
      <w:pPr>
        <w:ind w:left="2880" w:hanging="360"/>
      </w:pPr>
      <w:rPr>
        <w:rFonts w:ascii="Symbol" w:hAnsi="Symbol" w:hint="default"/>
      </w:rPr>
    </w:lvl>
    <w:lvl w:ilvl="4" w:tplc="7B7E07A0" w:tentative="1">
      <w:start w:val="1"/>
      <w:numFmt w:val="bullet"/>
      <w:lvlText w:val="o"/>
      <w:lvlJc w:val="left"/>
      <w:pPr>
        <w:ind w:left="3600" w:hanging="360"/>
      </w:pPr>
      <w:rPr>
        <w:rFonts w:ascii="Courier New" w:hAnsi="Courier New" w:hint="default"/>
      </w:rPr>
    </w:lvl>
    <w:lvl w:ilvl="5" w:tplc="BE06823A" w:tentative="1">
      <w:start w:val="1"/>
      <w:numFmt w:val="bullet"/>
      <w:lvlText w:val=""/>
      <w:lvlJc w:val="left"/>
      <w:pPr>
        <w:ind w:left="4320" w:hanging="360"/>
      </w:pPr>
      <w:rPr>
        <w:rFonts w:ascii="Wingdings" w:hAnsi="Wingdings" w:hint="default"/>
      </w:rPr>
    </w:lvl>
    <w:lvl w:ilvl="6" w:tplc="67FEDD30" w:tentative="1">
      <w:start w:val="1"/>
      <w:numFmt w:val="bullet"/>
      <w:lvlText w:val=""/>
      <w:lvlJc w:val="left"/>
      <w:pPr>
        <w:ind w:left="5040" w:hanging="360"/>
      </w:pPr>
      <w:rPr>
        <w:rFonts w:ascii="Symbol" w:hAnsi="Symbol" w:hint="default"/>
      </w:rPr>
    </w:lvl>
    <w:lvl w:ilvl="7" w:tplc="2BA49F4A" w:tentative="1">
      <w:start w:val="1"/>
      <w:numFmt w:val="bullet"/>
      <w:lvlText w:val="o"/>
      <w:lvlJc w:val="left"/>
      <w:pPr>
        <w:ind w:left="5760" w:hanging="360"/>
      </w:pPr>
      <w:rPr>
        <w:rFonts w:ascii="Courier New" w:hAnsi="Courier New" w:hint="default"/>
      </w:rPr>
    </w:lvl>
    <w:lvl w:ilvl="8" w:tplc="499C4A82" w:tentative="1">
      <w:start w:val="1"/>
      <w:numFmt w:val="bullet"/>
      <w:lvlText w:val=""/>
      <w:lvlJc w:val="left"/>
      <w:pPr>
        <w:ind w:left="6480" w:hanging="360"/>
      </w:pPr>
      <w:rPr>
        <w:rFonts w:ascii="Wingdings" w:hAnsi="Wingdings" w:hint="default"/>
      </w:rPr>
    </w:lvl>
  </w:abstractNum>
  <w:abstractNum w:abstractNumId="70">
    <w:nsid w:val="0000005D"/>
    <w:multiLevelType w:val="hybridMultilevel"/>
    <w:tmpl w:val="55DE8DCA"/>
    <w:lvl w:ilvl="0" w:tplc="6988F624">
      <w:start w:val="1"/>
      <w:numFmt w:val="bullet"/>
      <w:lvlText w:val=""/>
      <w:lvlJc w:val="left"/>
      <w:pPr>
        <w:ind w:left="720" w:hanging="360"/>
      </w:pPr>
      <w:rPr>
        <w:rFonts w:ascii="Symbol" w:hAnsi="Symbol" w:hint="default"/>
      </w:rPr>
    </w:lvl>
    <w:lvl w:ilvl="1" w:tplc="782486BE">
      <w:start w:val="1"/>
      <w:numFmt w:val="bullet"/>
      <w:lvlText w:val="o"/>
      <w:lvlJc w:val="left"/>
      <w:pPr>
        <w:ind w:left="1440" w:hanging="360"/>
      </w:pPr>
      <w:rPr>
        <w:rFonts w:ascii="Courier New" w:hAnsi="Courier New" w:hint="default"/>
      </w:rPr>
    </w:lvl>
    <w:lvl w:ilvl="2" w:tplc="B9DA5236">
      <w:start w:val="1"/>
      <w:numFmt w:val="bullet"/>
      <w:lvlText w:val=""/>
      <w:lvlJc w:val="left"/>
      <w:pPr>
        <w:ind w:left="2160" w:hanging="360"/>
      </w:pPr>
      <w:rPr>
        <w:rFonts w:ascii="Wingdings" w:hAnsi="Wingdings" w:hint="default"/>
      </w:rPr>
    </w:lvl>
    <w:lvl w:ilvl="3" w:tplc="4208C31E">
      <w:start w:val="1"/>
      <w:numFmt w:val="bullet"/>
      <w:lvlText w:val=""/>
      <w:lvlJc w:val="left"/>
      <w:pPr>
        <w:ind w:left="2880" w:hanging="360"/>
      </w:pPr>
      <w:rPr>
        <w:rFonts w:ascii="Symbol" w:hAnsi="Symbol" w:hint="default"/>
      </w:rPr>
    </w:lvl>
    <w:lvl w:ilvl="4" w:tplc="F26CA4D2" w:tentative="1">
      <w:start w:val="1"/>
      <w:numFmt w:val="bullet"/>
      <w:lvlText w:val="o"/>
      <w:lvlJc w:val="left"/>
      <w:pPr>
        <w:ind w:left="3600" w:hanging="360"/>
      </w:pPr>
      <w:rPr>
        <w:rFonts w:ascii="Courier New" w:hAnsi="Courier New" w:hint="default"/>
      </w:rPr>
    </w:lvl>
    <w:lvl w:ilvl="5" w:tplc="B6B492FC" w:tentative="1">
      <w:start w:val="1"/>
      <w:numFmt w:val="bullet"/>
      <w:lvlText w:val=""/>
      <w:lvlJc w:val="left"/>
      <w:pPr>
        <w:ind w:left="4320" w:hanging="360"/>
      </w:pPr>
      <w:rPr>
        <w:rFonts w:ascii="Wingdings" w:hAnsi="Wingdings" w:hint="default"/>
      </w:rPr>
    </w:lvl>
    <w:lvl w:ilvl="6" w:tplc="37EA6EE4" w:tentative="1">
      <w:start w:val="1"/>
      <w:numFmt w:val="bullet"/>
      <w:lvlText w:val=""/>
      <w:lvlJc w:val="left"/>
      <w:pPr>
        <w:ind w:left="5040" w:hanging="360"/>
      </w:pPr>
      <w:rPr>
        <w:rFonts w:ascii="Symbol" w:hAnsi="Symbol" w:hint="default"/>
      </w:rPr>
    </w:lvl>
    <w:lvl w:ilvl="7" w:tplc="8C62F20C" w:tentative="1">
      <w:start w:val="1"/>
      <w:numFmt w:val="bullet"/>
      <w:lvlText w:val="o"/>
      <w:lvlJc w:val="left"/>
      <w:pPr>
        <w:ind w:left="5760" w:hanging="360"/>
      </w:pPr>
      <w:rPr>
        <w:rFonts w:ascii="Courier New" w:hAnsi="Courier New" w:hint="default"/>
      </w:rPr>
    </w:lvl>
    <w:lvl w:ilvl="8" w:tplc="3A5A0060" w:tentative="1">
      <w:start w:val="1"/>
      <w:numFmt w:val="bullet"/>
      <w:lvlText w:val=""/>
      <w:lvlJc w:val="left"/>
      <w:pPr>
        <w:ind w:left="6480" w:hanging="360"/>
      </w:pPr>
      <w:rPr>
        <w:rFonts w:ascii="Wingdings" w:hAnsi="Wingdings" w:hint="default"/>
      </w:rPr>
    </w:lvl>
  </w:abstractNum>
  <w:abstractNum w:abstractNumId="71">
    <w:nsid w:val="0000005E"/>
    <w:multiLevelType w:val="multilevel"/>
    <w:tmpl w:val="3A0AE028"/>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i w:val="0"/>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72">
    <w:nsid w:val="0000005F"/>
    <w:multiLevelType w:val="hybridMultilevel"/>
    <w:tmpl w:val="B6F0A9DE"/>
    <w:lvl w:ilvl="0" w:tplc="797050D2">
      <w:start w:val="1"/>
      <w:numFmt w:val="bullet"/>
      <w:lvlText w:val=""/>
      <w:lvlJc w:val="left"/>
      <w:pPr>
        <w:ind w:left="720" w:hanging="360"/>
      </w:pPr>
      <w:rPr>
        <w:rFonts w:ascii="Symbol" w:hAnsi="Symbol" w:hint="default"/>
      </w:rPr>
    </w:lvl>
    <w:lvl w:ilvl="1" w:tplc="D7EE65E4" w:tentative="1">
      <w:start w:val="1"/>
      <w:numFmt w:val="bullet"/>
      <w:lvlText w:val="o"/>
      <w:lvlJc w:val="left"/>
      <w:pPr>
        <w:ind w:left="1440" w:hanging="360"/>
      </w:pPr>
      <w:rPr>
        <w:rFonts w:ascii="Courier New" w:hAnsi="Courier New" w:hint="default"/>
      </w:rPr>
    </w:lvl>
    <w:lvl w:ilvl="2" w:tplc="63CC1D34" w:tentative="1">
      <w:start w:val="1"/>
      <w:numFmt w:val="bullet"/>
      <w:lvlText w:val=""/>
      <w:lvlJc w:val="left"/>
      <w:pPr>
        <w:ind w:left="2160" w:hanging="360"/>
      </w:pPr>
      <w:rPr>
        <w:rFonts w:ascii="Wingdings" w:hAnsi="Wingdings" w:hint="default"/>
      </w:rPr>
    </w:lvl>
    <w:lvl w:ilvl="3" w:tplc="B3AECB14" w:tentative="1">
      <w:start w:val="1"/>
      <w:numFmt w:val="bullet"/>
      <w:lvlText w:val=""/>
      <w:lvlJc w:val="left"/>
      <w:pPr>
        <w:ind w:left="2880" w:hanging="360"/>
      </w:pPr>
      <w:rPr>
        <w:rFonts w:ascii="Symbol" w:hAnsi="Symbol" w:hint="default"/>
      </w:rPr>
    </w:lvl>
    <w:lvl w:ilvl="4" w:tplc="62D87862" w:tentative="1">
      <w:start w:val="1"/>
      <w:numFmt w:val="bullet"/>
      <w:lvlText w:val="o"/>
      <w:lvlJc w:val="left"/>
      <w:pPr>
        <w:ind w:left="3600" w:hanging="360"/>
      </w:pPr>
      <w:rPr>
        <w:rFonts w:ascii="Courier New" w:hAnsi="Courier New" w:hint="default"/>
      </w:rPr>
    </w:lvl>
    <w:lvl w:ilvl="5" w:tplc="C2F02BBE" w:tentative="1">
      <w:start w:val="1"/>
      <w:numFmt w:val="bullet"/>
      <w:lvlText w:val=""/>
      <w:lvlJc w:val="left"/>
      <w:pPr>
        <w:ind w:left="4320" w:hanging="360"/>
      </w:pPr>
      <w:rPr>
        <w:rFonts w:ascii="Wingdings" w:hAnsi="Wingdings" w:hint="default"/>
      </w:rPr>
    </w:lvl>
    <w:lvl w:ilvl="6" w:tplc="904E945E" w:tentative="1">
      <w:start w:val="1"/>
      <w:numFmt w:val="bullet"/>
      <w:lvlText w:val=""/>
      <w:lvlJc w:val="left"/>
      <w:pPr>
        <w:ind w:left="5040" w:hanging="360"/>
      </w:pPr>
      <w:rPr>
        <w:rFonts w:ascii="Symbol" w:hAnsi="Symbol" w:hint="default"/>
      </w:rPr>
    </w:lvl>
    <w:lvl w:ilvl="7" w:tplc="7750BD00" w:tentative="1">
      <w:start w:val="1"/>
      <w:numFmt w:val="bullet"/>
      <w:lvlText w:val="o"/>
      <w:lvlJc w:val="left"/>
      <w:pPr>
        <w:ind w:left="5760" w:hanging="360"/>
      </w:pPr>
      <w:rPr>
        <w:rFonts w:ascii="Courier New" w:hAnsi="Courier New" w:hint="default"/>
      </w:rPr>
    </w:lvl>
    <w:lvl w:ilvl="8" w:tplc="2C84450E" w:tentative="1">
      <w:start w:val="1"/>
      <w:numFmt w:val="bullet"/>
      <w:lvlText w:val=""/>
      <w:lvlJc w:val="left"/>
      <w:pPr>
        <w:ind w:left="6480" w:hanging="360"/>
      </w:pPr>
      <w:rPr>
        <w:rFonts w:ascii="Wingdings" w:hAnsi="Wingdings" w:hint="default"/>
      </w:rPr>
    </w:lvl>
  </w:abstractNum>
  <w:abstractNum w:abstractNumId="73">
    <w:nsid w:val="00000060"/>
    <w:multiLevelType w:val="hybridMultilevel"/>
    <w:tmpl w:val="8E109DD4"/>
    <w:lvl w:ilvl="0" w:tplc="F138A496">
      <w:start w:val="1"/>
      <w:numFmt w:val="lowerLetter"/>
      <w:lvlText w:val="%1)"/>
      <w:lvlJc w:val="left"/>
      <w:pPr>
        <w:ind w:left="720" w:hanging="360"/>
      </w:pPr>
    </w:lvl>
    <w:lvl w:ilvl="1" w:tplc="A5A0991A" w:tentative="1">
      <w:start w:val="1"/>
      <w:numFmt w:val="lowerLetter"/>
      <w:lvlText w:val="%2."/>
      <w:lvlJc w:val="left"/>
      <w:pPr>
        <w:ind w:left="1440" w:hanging="360"/>
      </w:pPr>
    </w:lvl>
    <w:lvl w:ilvl="2" w:tplc="016E484E" w:tentative="1">
      <w:start w:val="1"/>
      <w:numFmt w:val="lowerRoman"/>
      <w:lvlText w:val="%3."/>
      <w:lvlJc w:val="right"/>
      <w:pPr>
        <w:ind w:left="2160" w:hanging="180"/>
      </w:pPr>
    </w:lvl>
    <w:lvl w:ilvl="3" w:tplc="4F4EF27E" w:tentative="1">
      <w:start w:val="1"/>
      <w:numFmt w:val="decimal"/>
      <w:lvlText w:val="%4."/>
      <w:lvlJc w:val="left"/>
      <w:pPr>
        <w:ind w:left="2880" w:hanging="360"/>
      </w:pPr>
    </w:lvl>
    <w:lvl w:ilvl="4" w:tplc="5F1A04C6" w:tentative="1">
      <w:start w:val="1"/>
      <w:numFmt w:val="lowerLetter"/>
      <w:lvlText w:val="%5."/>
      <w:lvlJc w:val="left"/>
      <w:pPr>
        <w:ind w:left="3600" w:hanging="360"/>
      </w:pPr>
    </w:lvl>
    <w:lvl w:ilvl="5" w:tplc="6EE275FC" w:tentative="1">
      <w:start w:val="1"/>
      <w:numFmt w:val="lowerRoman"/>
      <w:lvlText w:val="%6."/>
      <w:lvlJc w:val="right"/>
      <w:pPr>
        <w:ind w:left="4320" w:hanging="180"/>
      </w:pPr>
    </w:lvl>
    <w:lvl w:ilvl="6" w:tplc="E7BEF3A8" w:tentative="1">
      <w:start w:val="1"/>
      <w:numFmt w:val="decimal"/>
      <w:lvlText w:val="%7."/>
      <w:lvlJc w:val="left"/>
      <w:pPr>
        <w:ind w:left="5040" w:hanging="360"/>
      </w:pPr>
    </w:lvl>
    <w:lvl w:ilvl="7" w:tplc="343C2932" w:tentative="1">
      <w:start w:val="1"/>
      <w:numFmt w:val="lowerLetter"/>
      <w:lvlText w:val="%8."/>
      <w:lvlJc w:val="left"/>
      <w:pPr>
        <w:ind w:left="5760" w:hanging="360"/>
      </w:pPr>
    </w:lvl>
    <w:lvl w:ilvl="8" w:tplc="B0A63EA6" w:tentative="1">
      <w:start w:val="1"/>
      <w:numFmt w:val="lowerRoman"/>
      <w:lvlText w:val="%9."/>
      <w:lvlJc w:val="right"/>
      <w:pPr>
        <w:ind w:left="6480" w:hanging="180"/>
      </w:pPr>
    </w:lvl>
  </w:abstractNum>
  <w:abstractNum w:abstractNumId="74">
    <w:nsid w:val="00000061"/>
    <w:multiLevelType w:val="multilevel"/>
    <w:tmpl w:val="041B001D"/>
    <w:styleLink w:val="tl6"/>
    <w:lvl w:ilvl="0">
      <w:start w:val="2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nsid w:val="00000064"/>
    <w:multiLevelType w:val="hybridMultilevel"/>
    <w:tmpl w:val="7812BD6C"/>
    <w:lvl w:ilvl="0" w:tplc="1BFCDC72">
      <w:start w:val="1"/>
      <w:numFmt w:val="lowerLetter"/>
      <w:lvlText w:val="%1)"/>
      <w:lvlJc w:val="left"/>
      <w:pPr>
        <w:ind w:left="720" w:hanging="360"/>
      </w:pPr>
    </w:lvl>
    <w:lvl w:ilvl="1" w:tplc="A338291E" w:tentative="1">
      <w:start w:val="1"/>
      <w:numFmt w:val="lowerLetter"/>
      <w:lvlText w:val="%2."/>
      <w:lvlJc w:val="left"/>
      <w:pPr>
        <w:ind w:left="1440" w:hanging="360"/>
      </w:pPr>
    </w:lvl>
    <w:lvl w:ilvl="2" w:tplc="D8DC0C00" w:tentative="1">
      <w:start w:val="1"/>
      <w:numFmt w:val="lowerRoman"/>
      <w:lvlText w:val="%3."/>
      <w:lvlJc w:val="right"/>
      <w:pPr>
        <w:ind w:left="2160" w:hanging="180"/>
      </w:pPr>
    </w:lvl>
    <w:lvl w:ilvl="3" w:tplc="D2303824" w:tentative="1">
      <w:start w:val="1"/>
      <w:numFmt w:val="decimal"/>
      <w:lvlText w:val="%4."/>
      <w:lvlJc w:val="left"/>
      <w:pPr>
        <w:ind w:left="2880" w:hanging="360"/>
      </w:pPr>
    </w:lvl>
    <w:lvl w:ilvl="4" w:tplc="2C5C10DE" w:tentative="1">
      <w:start w:val="1"/>
      <w:numFmt w:val="lowerLetter"/>
      <w:lvlText w:val="%5."/>
      <w:lvlJc w:val="left"/>
      <w:pPr>
        <w:ind w:left="3600" w:hanging="360"/>
      </w:pPr>
    </w:lvl>
    <w:lvl w:ilvl="5" w:tplc="89E20AF2" w:tentative="1">
      <w:start w:val="1"/>
      <w:numFmt w:val="lowerRoman"/>
      <w:lvlText w:val="%6."/>
      <w:lvlJc w:val="right"/>
      <w:pPr>
        <w:ind w:left="4320" w:hanging="180"/>
      </w:pPr>
    </w:lvl>
    <w:lvl w:ilvl="6" w:tplc="53B0E904" w:tentative="1">
      <w:start w:val="1"/>
      <w:numFmt w:val="decimal"/>
      <w:lvlText w:val="%7."/>
      <w:lvlJc w:val="left"/>
      <w:pPr>
        <w:ind w:left="5040" w:hanging="360"/>
      </w:pPr>
    </w:lvl>
    <w:lvl w:ilvl="7" w:tplc="BBF88902" w:tentative="1">
      <w:start w:val="1"/>
      <w:numFmt w:val="lowerLetter"/>
      <w:lvlText w:val="%8."/>
      <w:lvlJc w:val="left"/>
      <w:pPr>
        <w:ind w:left="5760" w:hanging="360"/>
      </w:pPr>
    </w:lvl>
    <w:lvl w:ilvl="8" w:tplc="BA14480C" w:tentative="1">
      <w:start w:val="1"/>
      <w:numFmt w:val="lowerRoman"/>
      <w:lvlText w:val="%9."/>
      <w:lvlJc w:val="right"/>
      <w:pPr>
        <w:ind w:left="6480" w:hanging="180"/>
      </w:pPr>
    </w:lvl>
  </w:abstractNum>
  <w:abstractNum w:abstractNumId="76">
    <w:nsid w:val="00000065"/>
    <w:multiLevelType w:val="multilevel"/>
    <w:tmpl w:val="3A0AE028"/>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i w:val="0"/>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77">
    <w:nsid w:val="00000068"/>
    <w:multiLevelType w:val="hybridMultilevel"/>
    <w:tmpl w:val="998AB6C0"/>
    <w:lvl w:ilvl="0" w:tplc="5E181D62">
      <w:start w:val="1"/>
      <w:numFmt w:val="bullet"/>
      <w:lvlText w:val=""/>
      <w:lvlJc w:val="left"/>
      <w:pPr>
        <w:ind w:left="720" w:hanging="360"/>
      </w:pPr>
      <w:rPr>
        <w:rFonts w:ascii="Symbol" w:hAnsi="Symbol" w:hint="default"/>
      </w:rPr>
    </w:lvl>
    <w:lvl w:ilvl="1" w:tplc="77E611F4" w:tentative="1">
      <w:start w:val="1"/>
      <w:numFmt w:val="bullet"/>
      <w:lvlText w:val="o"/>
      <w:lvlJc w:val="left"/>
      <w:pPr>
        <w:ind w:left="1440" w:hanging="360"/>
      </w:pPr>
      <w:rPr>
        <w:rFonts w:ascii="Courier New" w:hAnsi="Courier New" w:hint="default"/>
      </w:rPr>
    </w:lvl>
    <w:lvl w:ilvl="2" w:tplc="0BB46528" w:tentative="1">
      <w:start w:val="1"/>
      <w:numFmt w:val="bullet"/>
      <w:lvlText w:val=""/>
      <w:lvlJc w:val="left"/>
      <w:pPr>
        <w:ind w:left="2160" w:hanging="360"/>
      </w:pPr>
      <w:rPr>
        <w:rFonts w:ascii="Wingdings" w:hAnsi="Wingdings" w:hint="default"/>
      </w:rPr>
    </w:lvl>
    <w:lvl w:ilvl="3" w:tplc="16006C86" w:tentative="1">
      <w:start w:val="1"/>
      <w:numFmt w:val="bullet"/>
      <w:lvlText w:val=""/>
      <w:lvlJc w:val="left"/>
      <w:pPr>
        <w:ind w:left="2880" w:hanging="360"/>
      </w:pPr>
      <w:rPr>
        <w:rFonts w:ascii="Symbol" w:hAnsi="Symbol" w:hint="default"/>
      </w:rPr>
    </w:lvl>
    <w:lvl w:ilvl="4" w:tplc="ECEEE3A8" w:tentative="1">
      <w:start w:val="1"/>
      <w:numFmt w:val="bullet"/>
      <w:lvlText w:val="o"/>
      <w:lvlJc w:val="left"/>
      <w:pPr>
        <w:ind w:left="3600" w:hanging="360"/>
      </w:pPr>
      <w:rPr>
        <w:rFonts w:ascii="Courier New" w:hAnsi="Courier New" w:hint="default"/>
      </w:rPr>
    </w:lvl>
    <w:lvl w:ilvl="5" w:tplc="26D408D4" w:tentative="1">
      <w:start w:val="1"/>
      <w:numFmt w:val="bullet"/>
      <w:lvlText w:val=""/>
      <w:lvlJc w:val="left"/>
      <w:pPr>
        <w:ind w:left="4320" w:hanging="360"/>
      </w:pPr>
      <w:rPr>
        <w:rFonts w:ascii="Wingdings" w:hAnsi="Wingdings" w:hint="default"/>
      </w:rPr>
    </w:lvl>
    <w:lvl w:ilvl="6" w:tplc="E98C4738" w:tentative="1">
      <w:start w:val="1"/>
      <w:numFmt w:val="bullet"/>
      <w:lvlText w:val=""/>
      <w:lvlJc w:val="left"/>
      <w:pPr>
        <w:ind w:left="5040" w:hanging="360"/>
      </w:pPr>
      <w:rPr>
        <w:rFonts w:ascii="Symbol" w:hAnsi="Symbol" w:hint="default"/>
      </w:rPr>
    </w:lvl>
    <w:lvl w:ilvl="7" w:tplc="9AD432C8" w:tentative="1">
      <w:start w:val="1"/>
      <w:numFmt w:val="bullet"/>
      <w:lvlText w:val="o"/>
      <w:lvlJc w:val="left"/>
      <w:pPr>
        <w:ind w:left="5760" w:hanging="360"/>
      </w:pPr>
      <w:rPr>
        <w:rFonts w:ascii="Courier New" w:hAnsi="Courier New" w:hint="default"/>
      </w:rPr>
    </w:lvl>
    <w:lvl w:ilvl="8" w:tplc="AAD09242" w:tentative="1">
      <w:start w:val="1"/>
      <w:numFmt w:val="bullet"/>
      <w:lvlText w:val=""/>
      <w:lvlJc w:val="left"/>
      <w:pPr>
        <w:ind w:left="6480" w:hanging="360"/>
      </w:pPr>
      <w:rPr>
        <w:rFonts w:ascii="Wingdings" w:hAnsi="Wingdings" w:hint="default"/>
      </w:rPr>
    </w:lvl>
  </w:abstractNum>
  <w:abstractNum w:abstractNumId="78">
    <w:nsid w:val="00000069"/>
    <w:multiLevelType w:val="hybridMultilevel"/>
    <w:tmpl w:val="9A1A6A80"/>
    <w:lvl w:ilvl="0" w:tplc="F8380F6E">
      <w:start w:val="1"/>
      <w:numFmt w:val="lowerLetter"/>
      <w:pStyle w:val="Nadpis3"/>
      <w:lvlText w:val="%1)"/>
      <w:lvlJc w:val="left"/>
      <w:pPr>
        <w:tabs>
          <w:tab w:val="left" w:pos="502"/>
        </w:tabs>
        <w:ind w:left="502" w:hanging="360"/>
      </w:pPr>
      <w:rPr>
        <w:rFonts w:hint="default"/>
      </w:rPr>
    </w:lvl>
    <w:lvl w:ilvl="1" w:tplc="5EA447AA">
      <w:start w:val="1"/>
      <w:numFmt w:val="lowerLetter"/>
      <w:lvlText w:val="%2."/>
      <w:lvlJc w:val="left"/>
      <w:pPr>
        <w:tabs>
          <w:tab w:val="left" w:pos="1440"/>
        </w:tabs>
        <w:ind w:left="1440" w:hanging="360"/>
      </w:pPr>
    </w:lvl>
    <w:lvl w:ilvl="2" w:tplc="A4E6BEEA" w:tentative="1">
      <w:start w:val="1"/>
      <w:numFmt w:val="lowerRoman"/>
      <w:lvlText w:val="%3."/>
      <w:lvlJc w:val="right"/>
      <w:pPr>
        <w:tabs>
          <w:tab w:val="left" w:pos="2160"/>
        </w:tabs>
        <w:ind w:left="2160" w:hanging="180"/>
      </w:pPr>
    </w:lvl>
    <w:lvl w:ilvl="3" w:tplc="BD70FA7C" w:tentative="1">
      <w:start w:val="1"/>
      <w:numFmt w:val="decimal"/>
      <w:lvlText w:val="%4."/>
      <w:lvlJc w:val="left"/>
      <w:pPr>
        <w:tabs>
          <w:tab w:val="left" w:pos="2880"/>
        </w:tabs>
        <w:ind w:left="2880" w:hanging="360"/>
      </w:pPr>
    </w:lvl>
    <w:lvl w:ilvl="4" w:tplc="07EE7902" w:tentative="1">
      <w:start w:val="1"/>
      <w:numFmt w:val="lowerLetter"/>
      <w:lvlText w:val="%5."/>
      <w:lvlJc w:val="left"/>
      <w:pPr>
        <w:tabs>
          <w:tab w:val="left" w:pos="3600"/>
        </w:tabs>
        <w:ind w:left="3600" w:hanging="360"/>
      </w:pPr>
    </w:lvl>
    <w:lvl w:ilvl="5" w:tplc="D08E7B4E" w:tentative="1">
      <w:start w:val="1"/>
      <w:numFmt w:val="lowerRoman"/>
      <w:lvlText w:val="%6."/>
      <w:lvlJc w:val="right"/>
      <w:pPr>
        <w:tabs>
          <w:tab w:val="left" w:pos="4320"/>
        </w:tabs>
        <w:ind w:left="4320" w:hanging="180"/>
      </w:pPr>
    </w:lvl>
    <w:lvl w:ilvl="6" w:tplc="D9F2CC2A" w:tentative="1">
      <w:start w:val="1"/>
      <w:numFmt w:val="decimal"/>
      <w:lvlText w:val="%7."/>
      <w:lvlJc w:val="left"/>
      <w:pPr>
        <w:tabs>
          <w:tab w:val="left" w:pos="5040"/>
        </w:tabs>
        <w:ind w:left="5040" w:hanging="360"/>
      </w:pPr>
    </w:lvl>
    <w:lvl w:ilvl="7" w:tplc="F7146D18" w:tentative="1">
      <w:start w:val="1"/>
      <w:numFmt w:val="lowerLetter"/>
      <w:lvlText w:val="%8."/>
      <w:lvlJc w:val="left"/>
      <w:pPr>
        <w:tabs>
          <w:tab w:val="left" w:pos="5760"/>
        </w:tabs>
        <w:ind w:left="5760" w:hanging="360"/>
      </w:pPr>
    </w:lvl>
    <w:lvl w:ilvl="8" w:tplc="9F945DF8" w:tentative="1">
      <w:start w:val="1"/>
      <w:numFmt w:val="lowerRoman"/>
      <w:lvlText w:val="%9."/>
      <w:lvlJc w:val="right"/>
      <w:pPr>
        <w:tabs>
          <w:tab w:val="left" w:pos="6480"/>
        </w:tabs>
        <w:ind w:left="6480" w:hanging="180"/>
      </w:pPr>
    </w:lvl>
  </w:abstractNum>
  <w:abstractNum w:abstractNumId="79">
    <w:nsid w:val="0000006A"/>
    <w:multiLevelType w:val="hybridMultilevel"/>
    <w:tmpl w:val="D41CCF48"/>
    <w:lvl w:ilvl="0" w:tplc="C526F4A2">
      <w:start w:val="1"/>
      <w:numFmt w:val="bullet"/>
      <w:lvlText w:val=""/>
      <w:lvlJc w:val="left"/>
      <w:pPr>
        <w:ind w:left="360" w:hanging="360"/>
      </w:pPr>
      <w:rPr>
        <w:rFonts w:ascii="Symbol" w:hAnsi="Symbol" w:hint="default"/>
      </w:rPr>
    </w:lvl>
    <w:lvl w:ilvl="1" w:tplc="6E4A75A2">
      <w:start w:val="1"/>
      <w:numFmt w:val="bullet"/>
      <w:lvlText w:val="o"/>
      <w:lvlJc w:val="left"/>
      <w:pPr>
        <w:ind w:left="1080" w:hanging="360"/>
      </w:pPr>
      <w:rPr>
        <w:rFonts w:ascii="Courier New" w:hAnsi="Courier New" w:hint="default"/>
      </w:rPr>
    </w:lvl>
    <w:lvl w:ilvl="2" w:tplc="65387E3E" w:tentative="1">
      <w:start w:val="1"/>
      <w:numFmt w:val="bullet"/>
      <w:lvlText w:val=""/>
      <w:lvlJc w:val="left"/>
      <w:pPr>
        <w:ind w:left="1800" w:hanging="360"/>
      </w:pPr>
      <w:rPr>
        <w:rFonts w:ascii="Wingdings" w:hAnsi="Wingdings" w:hint="default"/>
      </w:rPr>
    </w:lvl>
    <w:lvl w:ilvl="3" w:tplc="8AD23C58" w:tentative="1">
      <w:start w:val="1"/>
      <w:numFmt w:val="bullet"/>
      <w:lvlText w:val=""/>
      <w:lvlJc w:val="left"/>
      <w:pPr>
        <w:ind w:left="2520" w:hanging="360"/>
      </w:pPr>
      <w:rPr>
        <w:rFonts w:ascii="Symbol" w:hAnsi="Symbol" w:hint="default"/>
      </w:rPr>
    </w:lvl>
    <w:lvl w:ilvl="4" w:tplc="4CA24F92" w:tentative="1">
      <w:start w:val="1"/>
      <w:numFmt w:val="bullet"/>
      <w:lvlText w:val="o"/>
      <w:lvlJc w:val="left"/>
      <w:pPr>
        <w:ind w:left="3240" w:hanging="360"/>
      </w:pPr>
      <w:rPr>
        <w:rFonts w:ascii="Courier New" w:hAnsi="Courier New" w:hint="default"/>
      </w:rPr>
    </w:lvl>
    <w:lvl w:ilvl="5" w:tplc="20745DAC" w:tentative="1">
      <w:start w:val="1"/>
      <w:numFmt w:val="bullet"/>
      <w:lvlText w:val=""/>
      <w:lvlJc w:val="left"/>
      <w:pPr>
        <w:ind w:left="3960" w:hanging="360"/>
      </w:pPr>
      <w:rPr>
        <w:rFonts w:ascii="Wingdings" w:hAnsi="Wingdings" w:hint="default"/>
      </w:rPr>
    </w:lvl>
    <w:lvl w:ilvl="6" w:tplc="06C2BBDC" w:tentative="1">
      <w:start w:val="1"/>
      <w:numFmt w:val="bullet"/>
      <w:lvlText w:val=""/>
      <w:lvlJc w:val="left"/>
      <w:pPr>
        <w:ind w:left="4680" w:hanging="360"/>
      </w:pPr>
      <w:rPr>
        <w:rFonts w:ascii="Symbol" w:hAnsi="Symbol" w:hint="default"/>
      </w:rPr>
    </w:lvl>
    <w:lvl w:ilvl="7" w:tplc="8A72A8F4" w:tentative="1">
      <w:start w:val="1"/>
      <w:numFmt w:val="bullet"/>
      <w:lvlText w:val="o"/>
      <w:lvlJc w:val="left"/>
      <w:pPr>
        <w:ind w:left="5400" w:hanging="360"/>
      </w:pPr>
      <w:rPr>
        <w:rFonts w:ascii="Courier New" w:hAnsi="Courier New" w:hint="default"/>
      </w:rPr>
    </w:lvl>
    <w:lvl w:ilvl="8" w:tplc="371A34B0" w:tentative="1">
      <w:start w:val="1"/>
      <w:numFmt w:val="bullet"/>
      <w:lvlText w:val=""/>
      <w:lvlJc w:val="left"/>
      <w:pPr>
        <w:ind w:left="6120" w:hanging="360"/>
      </w:pPr>
      <w:rPr>
        <w:rFonts w:ascii="Wingdings" w:hAnsi="Wingdings" w:hint="default"/>
      </w:rPr>
    </w:lvl>
  </w:abstractNum>
  <w:abstractNum w:abstractNumId="80">
    <w:nsid w:val="0000006B"/>
    <w:multiLevelType w:val="multilevel"/>
    <w:tmpl w:val="5C9C6746"/>
    <w:lvl w:ilvl="0">
      <w:start w:val="1"/>
      <w:numFmt w:val="decimal"/>
      <w:lvlText w:val="%1."/>
      <w:lvlJc w:val="left"/>
      <w:pPr>
        <w:tabs>
          <w:tab w:val="left" w:pos="360"/>
        </w:tabs>
        <w:ind w:left="360" w:hanging="360"/>
      </w:pPr>
      <w:rPr>
        <w:rFonts w:hint="default"/>
        <w:b/>
      </w:rPr>
    </w:lvl>
    <w:lvl w:ilvl="1">
      <w:start w:val="1"/>
      <w:numFmt w:val="decimal"/>
      <w:lvlText w:val="%1.%2."/>
      <w:lvlJc w:val="left"/>
      <w:pPr>
        <w:tabs>
          <w:tab w:val="left" w:pos="792"/>
        </w:tabs>
        <w:ind w:left="792" w:hanging="432"/>
      </w:pPr>
      <w:rPr>
        <w:rFonts w:hint="default"/>
      </w:rPr>
    </w:lvl>
    <w:lvl w:ilvl="2">
      <w:start w:val="1"/>
      <w:numFmt w:val="decimal"/>
      <w:lvlText w:val="%1.%2.%3."/>
      <w:lvlJc w:val="left"/>
      <w:pPr>
        <w:tabs>
          <w:tab w:val="left" w:pos="1440"/>
        </w:tabs>
        <w:ind w:left="1224" w:hanging="504"/>
      </w:pPr>
      <w:rPr>
        <w:rFonts w:hint="default"/>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81">
    <w:nsid w:val="0000006C"/>
    <w:multiLevelType w:val="multilevel"/>
    <w:tmpl w:val="328A5DD8"/>
    <w:styleLink w:val="tl7"/>
    <w:lvl w:ilvl="0">
      <w:start w:val="1"/>
      <w:numFmt w:val="decimal"/>
      <w:lvlText w:val="%1."/>
      <w:lvlJc w:val="left"/>
      <w:pPr>
        <w:ind w:left="360" w:hanging="360"/>
      </w:pPr>
      <w:rPr>
        <w:rFonts w:hint="default"/>
        <w:b/>
        <w:bCs/>
      </w:rPr>
    </w:lvl>
    <w:lvl w:ilvl="1">
      <w:start w:val="1"/>
      <w:numFmt w:val="decimal"/>
      <w:lvlText w:val="%1.5."/>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0000006E"/>
    <w:multiLevelType w:val="multilevel"/>
    <w:tmpl w:val="041B001D"/>
    <w:styleLink w:val="tl8"/>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nsid w:val="0000006F"/>
    <w:multiLevelType w:val="multilevel"/>
    <w:tmpl w:val="DFFC4D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nsid w:val="00000072"/>
    <w:multiLevelType w:val="hybridMultilevel"/>
    <w:tmpl w:val="E6DC46D0"/>
    <w:lvl w:ilvl="0" w:tplc="A64089D2">
      <w:start w:val="1"/>
      <w:numFmt w:val="bullet"/>
      <w:lvlText w:val=""/>
      <w:lvlJc w:val="left"/>
      <w:pPr>
        <w:ind w:left="720" w:hanging="360"/>
      </w:pPr>
      <w:rPr>
        <w:rFonts w:ascii="Symbol" w:hAnsi="Symbol" w:hint="default"/>
      </w:rPr>
    </w:lvl>
    <w:lvl w:ilvl="1" w:tplc="BB5AF1FA" w:tentative="1">
      <w:start w:val="1"/>
      <w:numFmt w:val="bullet"/>
      <w:lvlText w:val="o"/>
      <w:lvlJc w:val="left"/>
      <w:pPr>
        <w:ind w:left="1440" w:hanging="360"/>
      </w:pPr>
      <w:rPr>
        <w:rFonts w:ascii="Courier New" w:hAnsi="Courier New" w:hint="default"/>
      </w:rPr>
    </w:lvl>
    <w:lvl w:ilvl="2" w:tplc="A692974A" w:tentative="1">
      <w:start w:val="1"/>
      <w:numFmt w:val="bullet"/>
      <w:lvlText w:val=""/>
      <w:lvlJc w:val="left"/>
      <w:pPr>
        <w:ind w:left="2160" w:hanging="360"/>
      </w:pPr>
      <w:rPr>
        <w:rFonts w:ascii="Wingdings" w:hAnsi="Wingdings" w:hint="default"/>
      </w:rPr>
    </w:lvl>
    <w:lvl w:ilvl="3" w:tplc="A048593C" w:tentative="1">
      <w:start w:val="1"/>
      <w:numFmt w:val="bullet"/>
      <w:lvlText w:val=""/>
      <w:lvlJc w:val="left"/>
      <w:pPr>
        <w:ind w:left="2880" w:hanging="360"/>
      </w:pPr>
      <w:rPr>
        <w:rFonts w:ascii="Symbol" w:hAnsi="Symbol" w:hint="default"/>
      </w:rPr>
    </w:lvl>
    <w:lvl w:ilvl="4" w:tplc="DBC262D0" w:tentative="1">
      <w:start w:val="1"/>
      <w:numFmt w:val="bullet"/>
      <w:lvlText w:val="o"/>
      <w:lvlJc w:val="left"/>
      <w:pPr>
        <w:ind w:left="3600" w:hanging="360"/>
      </w:pPr>
      <w:rPr>
        <w:rFonts w:ascii="Courier New" w:hAnsi="Courier New" w:hint="default"/>
      </w:rPr>
    </w:lvl>
    <w:lvl w:ilvl="5" w:tplc="447E0832" w:tentative="1">
      <w:start w:val="1"/>
      <w:numFmt w:val="bullet"/>
      <w:lvlText w:val=""/>
      <w:lvlJc w:val="left"/>
      <w:pPr>
        <w:ind w:left="4320" w:hanging="360"/>
      </w:pPr>
      <w:rPr>
        <w:rFonts w:ascii="Wingdings" w:hAnsi="Wingdings" w:hint="default"/>
      </w:rPr>
    </w:lvl>
    <w:lvl w:ilvl="6" w:tplc="C4BCDCCA" w:tentative="1">
      <w:start w:val="1"/>
      <w:numFmt w:val="bullet"/>
      <w:lvlText w:val=""/>
      <w:lvlJc w:val="left"/>
      <w:pPr>
        <w:ind w:left="5040" w:hanging="360"/>
      </w:pPr>
      <w:rPr>
        <w:rFonts w:ascii="Symbol" w:hAnsi="Symbol" w:hint="default"/>
      </w:rPr>
    </w:lvl>
    <w:lvl w:ilvl="7" w:tplc="BDAE3210" w:tentative="1">
      <w:start w:val="1"/>
      <w:numFmt w:val="bullet"/>
      <w:lvlText w:val="o"/>
      <w:lvlJc w:val="left"/>
      <w:pPr>
        <w:ind w:left="5760" w:hanging="360"/>
      </w:pPr>
      <w:rPr>
        <w:rFonts w:ascii="Courier New" w:hAnsi="Courier New" w:hint="default"/>
      </w:rPr>
    </w:lvl>
    <w:lvl w:ilvl="8" w:tplc="01321D58" w:tentative="1">
      <w:start w:val="1"/>
      <w:numFmt w:val="bullet"/>
      <w:lvlText w:val=""/>
      <w:lvlJc w:val="left"/>
      <w:pPr>
        <w:ind w:left="6480" w:hanging="360"/>
      </w:pPr>
      <w:rPr>
        <w:rFonts w:ascii="Wingdings" w:hAnsi="Wingdings" w:hint="default"/>
      </w:rPr>
    </w:lvl>
  </w:abstractNum>
  <w:abstractNum w:abstractNumId="85">
    <w:nsid w:val="00000073"/>
    <w:multiLevelType w:val="multilevel"/>
    <w:tmpl w:val="78E8ED50"/>
    <w:lvl w:ilvl="0">
      <w:start w:val="4"/>
      <w:numFmt w:val="decimal"/>
      <w:lvlText w:val="%1."/>
      <w:lvlJc w:val="left"/>
      <w:pPr>
        <w:tabs>
          <w:tab w:val="left" w:pos="360"/>
        </w:tabs>
        <w:ind w:left="360" w:hanging="360"/>
      </w:pPr>
      <w:rPr>
        <w:rFonts w:hint="default"/>
      </w:rPr>
    </w:lvl>
    <w:lvl w:ilvl="1">
      <w:start w:val="1"/>
      <w:numFmt w:val="decimal"/>
      <w:lvlText w:val="9.%2."/>
      <w:lvlJc w:val="left"/>
      <w:pPr>
        <w:tabs>
          <w:tab w:val="left" w:pos="986"/>
        </w:tabs>
        <w:ind w:left="986" w:hanging="360"/>
      </w:pPr>
      <w:rPr>
        <w:rFonts w:hint="default"/>
      </w:rPr>
    </w:lvl>
    <w:lvl w:ilvl="2">
      <w:start w:val="1"/>
      <w:numFmt w:val="decimal"/>
      <w:lvlText w:val="%1.%2.%3."/>
      <w:lvlJc w:val="left"/>
      <w:pPr>
        <w:tabs>
          <w:tab w:val="left" w:pos="1972"/>
        </w:tabs>
        <w:ind w:left="1972" w:hanging="720"/>
      </w:pPr>
      <w:rPr>
        <w:rFonts w:hint="default"/>
      </w:rPr>
    </w:lvl>
    <w:lvl w:ilvl="3">
      <w:start w:val="1"/>
      <w:numFmt w:val="decimal"/>
      <w:lvlText w:val="%1.%2.%3.%4."/>
      <w:lvlJc w:val="left"/>
      <w:pPr>
        <w:tabs>
          <w:tab w:val="left" w:pos="2598"/>
        </w:tabs>
        <w:ind w:left="2598" w:hanging="720"/>
      </w:pPr>
      <w:rPr>
        <w:rFonts w:hint="default"/>
      </w:rPr>
    </w:lvl>
    <w:lvl w:ilvl="4">
      <w:start w:val="1"/>
      <w:numFmt w:val="decimal"/>
      <w:lvlText w:val="%1.%2.%3.%4.%5."/>
      <w:lvlJc w:val="left"/>
      <w:pPr>
        <w:tabs>
          <w:tab w:val="left" w:pos="3584"/>
        </w:tabs>
        <w:ind w:left="3584" w:hanging="1080"/>
      </w:pPr>
      <w:rPr>
        <w:rFonts w:hint="default"/>
      </w:rPr>
    </w:lvl>
    <w:lvl w:ilvl="5">
      <w:start w:val="1"/>
      <w:numFmt w:val="decimal"/>
      <w:lvlText w:val="%1.%2.%3.%4.%5.%6."/>
      <w:lvlJc w:val="left"/>
      <w:pPr>
        <w:tabs>
          <w:tab w:val="left" w:pos="4210"/>
        </w:tabs>
        <w:ind w:left="4210" w:hanging="1080"/>
      </w:pPr>
      <w:rPr>
        <w:rFonts w:hint="default"/>
      </w:rPr>
    </w:lvl>
    <w:lvl w:ilvl="6">
      <w:start w:val="1"/>
      <w:numFmt w:val="decimal"/>
      <w:lvlText w:val="%1.%2.%3.%4.%5.%6.%7."/>
      <w:lvlJc w:val="left"/>
      <w:pPr>
        <w:tabs>
          <w:tab w:val="left" w:pos="5196"/>
        </w:tabs>
        <w:ind w:left="5196" w:hanging="1440"/>
      </w:pPr>
      <w:rPr>
        <w:rFonts w:hint="default"/>
      </w:rPr>
    </w:lvl>
    <w:lvl w:ilvl="7">
      <w:start w:val="1"/>
      <w:numFmt w:val="decimal"/>
      <w:lvlText w:val="%1.%2.%3.%4.%5.%6.%7.%8."/>
      <w:lvlJc w:val="left"/>
      <w:pPr>
        <w:tabs>
          <w:tab w:val="left" w:pos="5822"/>
        </w:tabs>
        <w:ind w:left="5822" w:hanging="1440"/>
      </w:pPr>
      <w:rPr>
        <w:rFonts w:hint="default"/>
      </w:rPr>
    </w:lvl>
    <w:lvl w:ilvl="8">
      <w:start w:val="1"/>
      <w:numFmt w:val="decimal"/>
      <w:lvlText w:val="%1.%2.%3.%4.%5.%6.%7.%8.%9."/>
      <w:lvlJc w:val="left"/>
      <w:pPr>
        <w:tabs>
          <w:tab w:val="left" w:pos="6808"/>
        </w:tabs>
        <w:ind w:left="6808" w:hanging="1800"/>
      </w:pPr>
      <w:rPr>
        <w:rFonts w:hint="default"/>
      </w:rPr>
    </w:lvl>
  </w:abstractNum>
  <w:abstractNum w:abstractNumId="86">
    <w:nsid w:val="00000077"/>
    <w:multiLevelType w:val="multilevel"/>
    <w:tmpl w:val="D1D6BAE2"/>
    <w:lvl w:ilvl="0">
      <w:start w:val="1"/>
      <w:numFmt w:val="decimal"/>
      <w:lvlText w:val="%1."/>
      <w:lvlJc w:val="left"/>
      <w:pPr>
        <w:tabs>
          <w:tab w:val="left" w:pos="360"/>
        </w:tabs>
        <w:ind w:left="360" w:hanging="360"/>
      </w:pPr>
      <w:rPr>
        <w:rFonts w:hint="default"/>
        <w:b/>
        <w:bCs/>
      </w:rPr>
    </w:lvl>
    <w:lvl w:ilvl="1">
      <w:start w:val="1"/>
      <w:numFmt w:val="lowerLetter"/>
      <w:lvlText w:val="%2)"/>
      <w:lvlJc w:val="left"/>
      <w:pPr>
        <w:tabs>
          <w:tab w:val="left" w:pos="720"/>
        </w:tabs>
        <w:ind w:left="720" w:hanging="360"/>
      </w:pPr>
      <w:rPr>
        <w:rFonts w:hint="default"/>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b/>
        <w:i w:val="0"/>
        <w:color w:val="auto"/>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87">
    <w:nsid w:val="00000078"/>
    <w:multiLevelType w:val="hybridMultilevel"/>
    <w:tmpl w:val="72B620B8"/>
    <w:lvl w:ilvl="0" w:tplc="8810360C">
      <w:start w:val="1"/>
      <w:numFmt w:val="lowerLetter"/>
      <w:lvlText w:val="%1)"/>
      <w:lvlJc w:val="left"/>
      <w:pPr>
        <w:ind w:left="720" w:hanging="360"/>
      </w:pPr>
    </w:lvl>
    <w:lvl w:ilvl="1" w:tplc="F00697EC" w:tentative="1">
      <w:start w:val="1"/>
      <w:numFmt w:val="lowerLetter"/>
      <w:lvlText w:val="%2."/>
      <w:lvlJc w:val="left"/>
      <w:pPr>
        <w:ind w:left="1440" w:hanging="360"/>
      </w:pPr>
    </w:lvl>
    <w:lvl w:ilvl="2" w:tplc="D84EE6EC" w:tentative="1">
      <w:start w:val="1"/>
      <w:numFmt w:val="lowerRoman"/>
      <w:lvlText w:val="%3."/>
      <w:lvlJc w:val="right"/>
      <w:pPr>
        <w:ind w:left="2160" w:hanging="180"/>
      </w:pPr>
    </w:lvl>
    <w:lvl w:ilvl="3" w:tplc="76AAC2F0" w:tentative="1">
      <w:start w:val="1"/>
      <w:numFmt w:val="decimal"/>
      <w:lvlText w:val="%4."/>
      <w:lvlJc w:val="left"/>
      <w:pPr>
        <w:ind w:left="2880" w:hanging="360"/>
      </w:pPr>
    </w:lvl>
    <w:lvl w:ilvl="4" w:tplc="1F1CF862" w:tentative="1">
      <w:start w:val="1"/>
      <w:numFmt w:val="lowerLetter"/>
      <w:lvlText w:val="%5."/>
      <w:lvlJc w:val="left"/>
      <w:pPr>
        <w:ind w:left="3600" w:hanging="360"/>
      </w:pPr>
    </w:lvl>
    <w:lvl w:ilvl="5" w:tplc="6A1ADECA" w:tentative="1">
      <w:start w:val="1"/>
      <w:numFmt w:val="lowerRoman"/>
      <w:lvlText w:val="%6."/>
      <w:lvlJc w:val="right"/>
      <w:pPr>
        <w:ind w:left="4320" w:hanging="180"/>
      </w:pPr>
    </w:lvl>
    <w:lvl w:ilvl="6" w:tplc="AE42CF5A" w:tentative="1">
      <w:start w:val="1"/>
      <w:numFmt w:val="decimal"/>
      <w:lvlText w:val="%7."/>
      <w:lvlJc w:val="left"/>
      <w:pPr>
        <w:ind w:left="5040" w:hanging="360"/>
      </w:pPr>
    </w:lvl>
    <w:lvl w:ilvl="7" w:tplc="65946550" w:tentative="1">
      <w:start w:val="1"/>
      <w:numFmt w:val="lowerLetter"/>
      <w:lvlText w:val="%8."/>
      <w:lvlJc w:val="left"/>
      <w:pPr>
        <w:ind w:left="5760" w:hanging="360"/>
      </w:pPr>
    </w:lvl>
    <w:lvl w:ilvl="8" w:tplc="0E449708" w:tentative="1">
      <w:start w:val="1"/>
      <w:numFmt w:val="lowerRoman"/>
      <w:lvlText w:val="%9."/>
      <w:lvlJc w:val="right"/>
      <w:pPr>
        <w:ind w:left="6480" w:hanging="180"/>
      </w:pPr>
    </w:lvl>
  </w:abstractNum>
  <w:abstractNum w:abstractNumId="88">
    <w:nsid w:val="00000079"/>
    <w:multiLevelType w:val="hybridMultilevel"/>
    <w:tmpl w:val="3F10CB72"/>
    <w:lvl w:ilvl="0" w:tplc="DC982CF8">
      <w:start w:val="1"/>
      <w:numFmt w:val="decimal"/>
      <w:lvlText w:val="%1."/>
      <w:lvlJc w:val="left"/>
      <w:pPr>
        <w:tabs>
          <w:tab w:val="left" w:pos="2204"/>
        </w:tabs>
        <w:ind w:left="2204" w:hanging="360"/>
      </w:pPr>
      <w:rPr>
        <w:rFonts w:hint="default"/>
        <w:b/>
        <w:bCs/>
      </w:rPr>
    </w:lvl>
    <w:lvl w:ilvl="1" w:tplc="7D709BC2">
      <w:start w:val="1"/>
      <w:numFmt w:val="lowerLetter"/>
      <w:lvlText w:val="%2)"/>
      <w:lvlJc w:val="left"/>
      <w:pPr>
        <w:tabs>
          <w:tab w:val="left" w:pos="1346"/>
        </w:tabs>
        <w:ind w:left="1346" w:hanging="360"/>
      </w:pPr>
      <w:rPr>
        <w:rFonts w:ascii="Arial Narrow" w:eastAsia="Times New Roman" w:hAnsi="Arial Narrow" w:hint="default"/>
      </w:rPr>
    </w:lvl>
    <w:lvl w:ilvl="2" w:tplc="92DEC134">
      <w:start w:val="1"/>
      <w:numFmt w:val="lowerRoman"/>
      <w:lvlText w:val="%3."/>
      <w:lvlJc w:val="right"/>
      <w:pPr>
        <w:tabs>
          <w:tab w:val="left" w:pos="2066"/>
        </w:tabs>
        <w:ind w:left="2066" w:hanging="180"/>
      </w:pPr>
    </w:lvl>
    <w:lvl w:ilvl="3" w:tplc="790892CA">
      <w:start w:val="1"/>
      <w:numFmt w:val="decimal"/>
      <w:lvlText w:val="%4."/>
      <w:lvlJc w:val="left"/>
      <w:pPr>
        <w:tabs>
          <w:tab w:val="left" w:pos="2786"/>
        </w:tabs>
        <w:ind w:left="2786" w:hanging="360"/>
      </w:pPr>
    </w:lvl>
    <w:lvl w:ilvl="4" w:tplc="F10A8EFC">
      <w:start w:val="1"/>
      <w:numFmt w:val="lowerLetter"/>
      <w:lvlText w:val="%5."/>
      <w:lvlJc w:val="left"/>
      <w:pPr>
        <w:tabs>
          <w:tab w:val="left" w:pos="3506"/>
        </w:tabs>
        <w:ind w:left="3506" w:hanging="360"/>
      </w:pPr>
    </w:lvl>
    <w:lvl w:ilvl="5" w:tplc="D262B7A8">
      <w:start w:val="1"/>
      <w:numFmt w:val="lowerRoman"/>
      <w:lvlText w:val="%6."/>
      <w:lvlJc w:val="right"/>
      <w:pPr>
        <w:tabs>
          <w:tab w:val="left" w:pos="4226"/>
        </w:tabs>
        <w:ind w:left="4226" w:hanging="180"/>
      </w:pPr>
    </w:lvl>
    <w:lvl w:ilvl="6" w:tplc="59104D1E">
      <w:start w:val="1"/>
      <w:numFmt w:val="decimal"/>
      <w:lvlText w:val="%7."/>
      <w:lvlJc w:val="left"/>
      <w:pPr>
        <w:tabs>
          <w:tab w:val="left" w:pos="4946"/>
        </w:tabs>
        <w:ind w:left="4946" w:hanging="360"/>
      </w:pPr>
    </w:lvl>
    <w:lvl w:ilvl="7" w:tplc="0E145552">
      <w:start w:val="1"/>
      <w:numFmt w:val="lowerLetter"/>
      <w:lvlText w:val="%8."/>
      <w:lvlJc w:val="left"/>
      <w:pPr>
        <w:tabs>
          <w:tab w:val="left" w:pos="5666"/>
        </w:tabs>
        <w:ind w:left="5666" w:hanging="360"/>
      </w:pPr>
    </w:lvl>
    <w:lvl w:ilvl="8" w:tplc="B52862E2">
      <w:start w:val="1"/>
      <w:numFmt w:val="lowerRoman"/>
      <w:lvlText w:val="%9."/>
      <w:lvlJc w:val="right"/>
      <w:pPr>
        <w:tabs>
          <w:tab w:val="left" w:pos="6386"/>
        </w:tabs>
        <w:ind w:left="6386" w:hanging="180"/>
      </w:pPr>
    </w:lvl>
  </w:abstractNum>
  <w:abstractNum w:abstractNumId="89">
    <w:nsid w:val="0000007A"/>
    <w:multiLevelType w:val="hybridMultilevel"/>
    <w:tmpl w:val="0D025F60"/>
    <w:lvl w:ilvl="0" w:tplc="6F241B30">
      <w:start w:val="1"/>
      <w:numFmt w:val="bullet"/>
      <w:lvlText w:val=""/>
      <w:lvlJc w:val="left"/>
      <w:pPr>
        <w:ind w:left="1429" w:hanging="360"/>
      </w:pPr>
      <w:rPr>
        <w:rFonts w:ascii="Symbol" w:hAnsi="Symbol" w:hint="default"/>
      </w:rPr>
    </w:lvl>
    <w:lvl w:ilvl="1" w:tplc="4A74B9FA" w:tentative="1">
      <w:start w:val="1"/>
      <w:numFmt w:val="bullet"/>
      <w:lvlText w:val="o"/>
      <w:lvlJc w:val="left"/>
      <w:pPr>
        <w:ind w:left="2149" w:hanging="360"/>
      </w:pPr>
      <w:rPr>
        <w:rFonts w:ascii="Courier New" w:hAnsi="Courier New" w:cs="Courier New" w:hint="default"/>
      </w:rPr>
    </w:lvl>
    <w:lvl w:ilvl="2" w:tplc="24702B78" w:tentative="1">
      <w:start w:val="1"/>
      <w:numFmt w:val="bullet"/>
      <w:lvlText w:val=""/>
      <w:lvlJc w:val="left"/>
      <w:pPr>
        <w:ind w:left="2869" w:hanging="360"/>
      </w:pPr>
      <w:rPr>
        <w:rFonts w:ascii="Wingdings" w:hAnsi="Wingdings" w:hint="default"/>
      </w:rPr>
    </w:lvl>
    <w:lvl w:ilvl="3" w:tplc="1850FB14" w:tentative="1">
      <w:start w:val="1"/>
      <w:numFmt w:val="bullet"/>
      <w:lvlText w:val=""/>
      <w:lvlJc w:val="left"/>
      <w:pPr>
        <w:ind w:left="3589" w:hanging="360"/>
      </w:pPr>
      <w:rPr>
        <w:rFonts w:ascii="Symbol" w:hAnsi="Symbol" w:hint="default"/>
      </w:rPr>
    </w:lvl>
    <w:lvl w:ilvl="4" w:tplc="EEE4251E" w:tentative="1">
      <w:start w:val="1"/>
      <w:numFmt w:val="bullet"/>
      <w:lvlText w:val="o"/>
      <w:lvlJc w:val="left"/>
      <w:pPr>
        <w:ind w:left="4309" w:hanging="360"/>
      </w:pPr>
      <w:rPr>
        <w:rFonts w:ascii="Courier New" w:hAnsi="Courier New" w:cs="Courier New" w:hint="default"/>
      </w:rPr>
    </w:lvl>
    <w:lvl w:ilvl="5" w:tplc="5E1A6ECE" w:tentative="1">
      <w:start w:val="1"/>
      <w:numFmt w:val="bullet"/>
      <w:lvlText w:val=""/>
      <w:lvlJc w:val="left"/>
      <w:pPr>
        <w:ind w:left="5029" w:hanging="360"/>
      </w:pPr>
      <w:rPr>
        <w:rFonts w:ascii="Wingdings" w:hAnsi="Wingdings" w:hint="default"/>
      </w:rPr>
    </w:lvl>
    <w:lvl w:ilvl="6" w:tplc="425AEA32" w:tentative="1">
      <w:start w:val="1"/>
      <w:numFmt w:val="bullet"/>
      <w:lvlText w:val=""/>
      <w:lvlJc w:val="left"/>
      <w:pPr>
        <w:ind w:left="5749" w:hanging="360"/>
      </w:pPr>
      <w:rPr>
        <w:rFonts w:ascii="Symbol" w:hAnsi="Symbol" w:hint="default"/>
      </w:rPr>
    </w:lvl>
    <w:lvl w:ilvl="7" w:tplc="02BE7630" w:tentative="1">
      <w:start w:val="1"/>
      <w:numFmt w:val="bullet"/>
      <w:lvlText w:val="o"/>
      <w:lvlJc w:val="left"/>
      <w:pPr>
        <w:ind w:left="6469" w:hanging="360"/>
      </w:pPr>
      <w:rPr>
        <w:rFonts w:ascii="Courier New" w:hAnsi="Courier New" w:cs="Courier New" w:hint="default"/>
      </w:rPr>
    </w:lvl>
    <w:lvl w:ilvl="8" w:tplc="6FD01838" w:tentative="1">
      <w:start w:val="1"/>
      <w:numFmt w:val="bullet"/>
      <w:lvlText w:val=""/>
      <w:lvlJc w:val="left"/>
      <w:pPr>
        <w:ind w:left="7189" w:hanging="360"/>
      </w:pPr>
      <w:rPr>
        <w:rFonts w:ascii="Wingdings" w:hAnsi="Wingdings" w:hint="default"/>
      </w:rPr>
    </w:lvl>
  </w:abstractNum>
  <w:abstractNum w:abstractNumId="90">
    <w:nsid w:val="0000007C"/>
    <w:multiLevelType w:val="hybridMultilevel"/>
    <w:tmpl w:val="BA027F4C"/>
    <w:lvl w:ilvl="0" w:tplc="C7D02458">
      <w:start w:val="1"/>
      <w:numFmt w:val="bullet"/>
      <w:lvlText w:val=""/>
      <w:lvlJc w:val="left"/>
      <w:pPr>
        <w:tabs>
          <w:tab w:val="left" w:pos="3335"/>
        </w:tabs>
        <w:ind w:left="3335" w:hanging="360"/>
      </w:pPr>
      <w:rPr>
        <w:rFonts w:ascii="Symbol" w:hAnsi="Symbol" w:hint="default"/>
      </w:rPr>
    </w:lvl>
    <w:lvl w:ilvl="1" w:tplc="865292C4">
      <w:start w:val="1"/>
      <w:numFmt w:val="bullet"/>
      <w:lvlText w:val="o"/>
      <w:lvlJc w:val="left"/>
      <w:pPr>
        <w:tabs>
          <w:tab w:val="left" w:pos="3695"/>
        </w:tabs>
        <w:ind w:left="3695" w:hanging="360"/>
      </w:pPr>
      <w:rPr>
        <w:rFonts w:ascii="Courier New" w:hAnsi="Courier New" w:cs="Courier New" w:hint="default"/>
      </w:rPr>
    </w:lvl>
    <w:lvl w:ilvl="2" w:tplc="F44A82B4">
      <w:start w:val="1"/>
      <w:numFmt w:val="decimal"/>
      <w:lvlText w:val="%3."/>
      <w:lvlJc w:val="left"/>
      <w:pPr>
        <w:tabs>
          <w:tab w:val="left" w:pos="5135"/>
        </w:tabs>
        <w:ind w:left="5135" w:hanging="360"/>
      </w:pPr>
    </w:lvl>
    <w:lvl w:ilvl="3" w:tplc="A96043E4">
      <w:start w:val="1"/>
      <w:numFmt w:val="decimal"/>
      <w:lvlText w:val="%4."/>
      <w:lvlJc w:val="left"/>
      <w:pPr>
        <w:tabs>
          <w:tab w:val="left" w:pos="5855"/>
        </w:tabs>
        <w:ind w:left="5855" w:hanging="360"/>
      </w:pPr>
    </w:lvl>
    <w:lvl w:ilvl="4" w:tplc="0A804F58">
      <w:start w:val="1"/>
      <w:numFmt w:val="decimal"/>
      <w:lvlText w:val="%5."/>
      <w:lvlJc w:val="left"/>
      <w:pPr>
        <w:tabs>
          <w:tab w:val="left" w:pos="6575"/>
        </w:tabs>
        <w:ind w:left="6575" w:hanging="360"/>
      </w:pPr>
    </w:lvl>
    <w:lvl w:ilvl="5" w:tplc="73BEAC42">
      <w:start w:val="1"/>
      <w:numFmt w:val="decimal"/>
      <w:lvlText w:val="%6."/>
      <w:lvlJc w:val="left"/>
      <w:pPr>
        <w:tabs>
          <w:tab w:val="left" w:pos="7295"/>
        </w:tabs>
        <w:ind w:left="7295" w:hanging="360"/>
      </w:pPr>
    </w:lvl>
    <w:lvl w:ilvl="6" w:tplc="08A610BE">
      <w:start w:val="1"/>
      <w:numFmt w:val="decimal"/>
      <w:lvlText w:val="%7."/>
      <w:lvlJc w:val="left"/>
      <w:pPr>
        <w:tabs>
          <w:tab w:val="left" w:pos="8015"/>
        </w:tabs>
        <w:ind w:left="8015" w:hanging="360"/>
      </w:pPr>
    </w:lvl>
    <w:lvl w:ilvl="7" w:tplc="90B2670C">
      <w:start w:val="1"/>
      <w:numFmt w:val="decimal"/>
      <w:lvlText w:val="%8."/>
      <w:lvlJc w:val="left"/>
      <w:pPr>
        <w:tabs>
          <w:tab w:val="left" w:pos="8735"/>
        </w:tabs>
        <w:ind w:left="8735" w:hanging="360"/>
      </w:pPr>
    </w:lvl>
    <w:lvl w:ilvl="8" w:tplc="C77697BA">
      <w:start w:val="1"/>
      <w:numFmt w:val="decimal"/>
      <w:lvlText w:val="%9."/>
      <w:lvlJc w:val="left"/>
      <w:pPr>
        <w:tabs>
          <w:tab w:val="left" w:pos="9455"/>
        </w:tabs>
        <w:ind w:left="9455" w:hanging="360"/>
      </w:pPr>
    </w:lvl>
  </w:abstractNum>
  <w:abstractNum w:abstractNumId="91">
    <w:nsid w:val="0000007E"/>
    <w:multiLevelType w:val="multilevel"/>
    <w:tmpl w:val="31389D38"/>
    <w:lvl w:ilvl="0">
      <w:start w:val="1"/>
      <w:numFmt w:val="decimal"/>
      <w:lvlText w:val="%1."/>
      <w:lvlJc w:val="left"/>
      <w:pPr>
        <w:tabs>
          <w:tab w:val="left" w:pos="668"/>
        </w:tabs>
        <w:ind w:left="668" w:hanging="360"/>
      </w:pPr>
      <w:rPr>
        <w:rFonts w:hint="default"/>
        <w:b/>
        <w:bCs/>
      </w:rPr>
    </w:lvl>
    <w:lvl w:ilvl="1">
      <w:start w:val="1"/>
      <w:numFmt w:val="decimal"/>
      <w:isLgl/>
      <w:lvlText w:val="%1.%2."/>
      <w:lvlJc w:val="left"/>
      <w:pPr>
        <w:tabs>
          <w:tab w:val="left" w:pos="1028"/>
        </w:tabs>
        <w:ind w:left="1028" w:hanging="360"/>
      </w:pPr>
      <w:rPr>
        <w:rFonts w:hint="default"/>
        <w:b/>
        <w:bCs/>
      </w:rPr>
    </w:lvl>
    <w:lvl w:ilvl="2">
      <w:start w:val="1"/>
      <w:numFmt w:val="decimal"/>
      <w:isLgl/>
      <w:lvlText w:val="%1.%2.%3."/>
      <w:lvlJc w:val="left"/>
      <w:pPr>
        <w:tabs>
          <w:tab w:val="left" w:pos="1748"/>
        </w:tabs>
        <w:ind w:left="1748" w:hanging="720"/>
      </w:pPr>
      <w:rPr>
        <w:rFonts w:hint="default"/>
      </w:rPr>
    </w:lvl>
    <w:lvl w:ilvl="3">
      <w:start w:val="1"/>
      <w:numFmt w:val="decimal"/>
      <w:isLgl/>
      <w:lvlText w:val="%1.%2.%3.%4."/>
      <w:lvlJc w:val="left"/>
      <w:pPr>
        <w:tabs>
          <w:tab w:val="left" w:pos="2108"/>
        </w:tabs>
        <w:ind w:left="2108" w:hanging="720"/>
      </w:pPr>
      <w:rPr>
        <w:rFonts w:hint="default"/>
      </w:rPr>
    </w:lvl>
    <w:lvl w:ilvl="4">
      <w:start w:val="1"/>
      <w:numFmt w:val="decimal"/>
      <w:isLgl/>
      <w:lvlText w:val="%1.%2.%3.%4.%5."/>
      <w:lvlJc w:val="left"/>
      <w:pPr>
        <w:tabs>
          <w:tab w:val="left" w:pos="2828"/>
        </w:tabs>
        <w:ind w:left="2828" w:hanging="1080"/>
      </w:pPr>
      <w:rPr>
        <w:rFonts w:hint="default"/>
      </w:rPr>
    </w:lvl>
    <w:lvl w:ilvl="5">
      <w:start w:val="1"/>
      <w:numFmt w:val="decimal"/>
      <w:isLgl/>
      <w:lvlText w:val="%1.%2.%3.%4.%5.%6."/>
      <w:lvlJc w:val="left"/>
      <w:pPr>
        <w:tabs>
          <w:tab w:val="left" w:pos="3188"/>
        </w:tabs>
        <w:ind w:left="3188" w:hanging="1080"/>
      </w:pPr>
      <w:rPr>
        <w:rFonts w:hint="default"/>
      </w:rPr>
    </w:lvl>
    <w:lvl w:ilvl="6">
      <w:start w:val="1"/>
      <w:numFmt w:val="decimal"/>
      <w:isLgl/>
      <w:lvlText w:val="%1.%2.%3.%4.%5.%6.%7."/>
      <w:lvlJc w:val="left"/>
      <w:pPr>
        <w:tabs>
          <w:tab w:val="left" w:pos="3908"/>
        </w:tabs>
        <w:ind w:left="3908" w:hanging="1440"/>
      </w:pPr>
      <w:rPr>
        <w:rFonts w:hint="default"/>
      </w:rPr>
    </w:lvl>
    <w:lvl w:ilvl="7">
      <w:start w:val="1"/>
      <w:numFmt w:val="decimal"/>
      <w:isLgl/>
      <w:lvlText w:val="%1.%2.%3.%4.%5.%6.%7.%8."/>
      <w:lvlJc w:val="left"/>
      <w:pPr>
        <w:tabs>
          <w:tab w:val="left" w:pos="4268"/>
        </w:tabs>
        <w:ind w:left="4268" w:hanging="1440"/>
      </w:pPr>
      <w:rPr>
        <w:rFonts w:hint="default"/>
      </w:rPr>
    </w:lvl>
    <w:lvl w:ilvl="8">
      <w:start w:val="1"/>
      <w:numFmt w:val="decimal"/>
      <w:isLgl/>
      <w:lvlText w:val="%1.%2.%3.%4.%5.%6.%7.%8.%9."/>
      <w:lvlJc w:val="left"/>
      <w:pPr>
        <w:tabs>
          <w:tab w:val="left" w:pos="4988"/>
        </w:tabs>
        <w:ind w:left="4988" w:hanging="1800"/>
      </w:pPr>
      <w:rPr>
        <w:rFonts w:hint="default"/>
      </w:rPr>
    </w:lvl>
  </w:abstractNum>
  <w:abstractNum w:abstractNumId="92">
    <w:nsid w:val="0000007F"/>
    <w:multiLevelType w:val="hybridMultilevel"/>
    <w:tmpl w:val="7812BD6C"/>
    <w:lvl w:ilvl="0" w:tplc="5CE88AA4">
      <w:start w:val="1"/>
      <w:numFmt w:val="lowerLetter"/>
      <w:lvlText w:val="%1)"/>
      <w:lvlJc w:val="left"/>
      <w:pPr>
        <w:ind w:left="720" w:hanging="360"/>
      </w:pPr>
    </w:lvl>
    <w:lvl w:ilvl="1" w:tplc="55E80BA2" w:tentative="1">
      <w:start w:val="1"/>
      <w:numFmt w:val="lowerLetter"/>
      <w:lvlText w:val="%2."/>
      <w:lvlJc w:val="left"/>
      <w:pPr>
        <w:ind w:left="1440" w:hanging="360"/>
      </w:pPr>
    </w:lvl>
    <w:lvl w:ilvl="2" w:tplc="A5B0F480" w:tentative="1">
      <w:start w:val="1"/>
      <w:numFmt w:val="lowerRoman"/>
      <w:lvlText w:val="%3."/>
      <w:lvlJc w:val="right"/>
      <w:pPr>
        <w:ind w:left="2160" w:hanging="180"/>
      </w:pPr>
    </w:lvl>
    <w:lvl w:ilvl="3" w:tplc="55F650B2" w:tentative="1">
      <w:start w:val="1"/>
      <w:numFmt w:val="decimal"/>
      <w:lvlText w:val="%4."/>
      <w:lvlJc w:val="left"/>
      <w:pPr>
        <w:ind w:left="2880" w:hanging="360"/>
      </w:pPr>
    </w:lvl>
    <w:lvl w:ilvl="4" w:tplc="2160A484" w:tentative="1">
      <w:start w:val="1"/>
      <w:numFmt w:val="lowerLetter"/>
      <w:lvlText w:val="%5."/>
      <w:lvlJc w:val="left"/>
      <w:pPr>
        <w:ind w:left="3600" w:hanging="360"/>
      </w:pPr>
    </w:lvl>
    <w:lvl w:ilvl="5" w:tplc="0E8A1F76" w:tentative="1">
      <w:start w:val="1"/>
      <w:numFmt w:val="lowerRoman"/>
      <w:lvlText w:val="%6."/>
      <w:lvlJc w:val="right"/>
      <w:pPr>
        <w:ind w:left="4320" w:hanging="180"/>
      </w:pPr>
    </w:lvl>
    <w:lvl w:ilvl="6" w:tplc="32CACBF8" w:tentative="1">
      <w:start w:val="1"/>
      <w:numFmt w:val="decimal"/>
      <w:lvlText w:val="%7."/>
      <w:lvlJc w:val="left"/>
      <w:pPr>
        <w:ind w:left="5040" w:hanging="360"/>
      </w:pPr>
    </w:lvl>
    <w:lvl w:ilvl="7" w:tplc="882EE290" w:tentative="1">
      <w:start w:val="1"/>
      <w:numFmt w:val="lowerLetter"/>
      <w:lvlText w:val="%8."/>
      <w:lvlJc w:val="left"/>
      <w:pPr>
        <w:ind w:left="5760" w:hanging="360"/>
      </w:pPr>
    </w:lvl>
    <w:lvl w:ilvl="8" w:tplc="507E4540" w:tentative="1">
      <w:start w:val="1"/>
      <w:numFmt w:val="lowerRoman"/>
      <w:lvlText w:val="%9."/>
      <w:lvlJc w:val="right"/>
      <w:pPr>
        <w:ind w:left="6480" w:hanging="180"/>
      </w:pPr>
    </w:lvl>
  </w:abstractNum>
  <w:abstractNum w:abstractNumId="93">
    <w:nsid w:val="00000080"/>
    <w:multiLevelType w:val="multilevel"/>
    <w:tmpl w:val="E766BB72"/>
    <w:lvl w:ilvl="0">
      <w:start w:val="20"/>
      <w:numFmt w:val="decimal"/>
      <w:pStyle w:val="Nadpis4"/>
      <w:lvlText w:val="%1"/>
      <w:lvlJc w:val="left"/>
      <w:pPr>
        <w:tabs>
          <w:tab w:val="left" w:pos="432"/>
        </w:tabs>
        <w:ind w:left="432" w:hanging="432"/>
      </w:pPr>
      <w:rPr>
        <w:rFonts w:hint="default"/>
        <w:b/>
        <w:color w:val="auto"/>
        <w:sz w:val="22"/>
        <w:szCs w:val="22"/>
      </w:rPr>
    </w:lvl>
    <w:lvl w:ilvl="1">
      <w:start w:val="1"/>
      <w:numFmt w:val="decimal"/>
      <w:lvlText w:val="%1.%2"/>
      <w:lvlJc w:val="left"/>
      <w:pPr>
        <w:tabs>
          <w:tab w:val="left" w:pos="576"/>
        </w:tabs>
        <w:ind w:left="576" w:hanging="576"/>
      </w:pPr>
      <w:rPr>
        <w:rFonts w:hint="default"/>
        <w:b w:val="0"/>
        <w:color w:val="auto"/>
        <w:sz w:val="22"/>
        <w:szCs w:val="22"/>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94">
    <w:nsid w:val="00000081"/>
    <w:multiLevelType w:val="hybridMultilevel"/>
    <w:tmpl w:val="159C50F8"/>
    <w:lvl w:ilvl="0" w:tplc="6CDA51F2">
      <w:start w:val="1"/>
      <w:numFmt w:val="bullet"/>
      <w:lvlText w:val=""/>
      <w:lvlJc w:val="left"/>
      <w:pPr>
        <w:ind w:left="1689" w:hanging="360"/>
      </w:pPr>
      <w:rPr>
        <w:rFonts w:ascii="Symbol" w:hAnsi="Symbol" w:hint="default"/>
      </w:rPr>
    </w:lvl>
    <w:lvl w:ilvl="1" w:tplc="17125104" w:tentative="1">
      <w:start w:val="1"/>
      <w:numFmt w:val="bullet"/>
      <w:lvlText w:val="o"/>
      <w:lvlJc w:val="left"/>
      <w:pPr>
        <w:ind w:left="2409" w:hanging="360"/>
      </w:pPr>
      <w:rPr>
        <w:rFonts w:ascii="Courier New" w:hAnsi="Courier New" w:hint="default"/>
      </w:rPr>
    </w:lvl>
    <w:lvl w:ilvl="2" w:tplc="8690BEE8" w:tentative="1">
      <w:start w:val="1"/>
      <w:numFmt w:val="bullet"/>
      <w:lvlText w:val=""/>
      <w:lvlJc w:val="left"/>
      <w:pPr>
        <w:ind w:left="3129" w:hanging="360"/>
      </w:pPr>
      <w:rPr>
        <w:rFonts w:ascii="Wingdings" w:hAnsi="Wingdings" w:hint="default"/>
      </w:rPr>
    </w:lvl>
    <w:lvl w:ilvl="3" w:tplc="80C2FDD4" w:tentative="1">
      <w:start w:val="1"/>
      <w:numFmt w:val="bullet"/>
      <w:lvlText w:val=""/>
      <w:lvlJc w:val="left"/>
      <w:pPr>
        <w:ind w:left="3849" w:hanging="360"/>
      </w:pPr>
      <w:rPr>
        <w:rFonts w:ascii="Symbol" w:hAnsi="Symbol" w:hint="default"/>
      </w:rPr>
    </w:lvl>
    <w:lvl w:ilvl="4" w:tplc="5F9EA5D4" w:tentative="1">
      <w:start w:val="1"/>
      <w:numFmt w:val="bullet"/>
      <w:lvlText w:val="o"/>
      <w:lvlJc w:val="left"/>
      <w:pPr>
        <w:ind w:left="4569" w:hanging="360"/>
      </w:pPr>
      <w:rPr>
        <w:rFonts w:ascii="Courier New" w:hAnsi="Courier New" w:hint="default"/>
      </w:rPr>
    </w:lvl>
    <w:lvl w:ilvl="5" w:tplc="44B07FEA" w:tentative="1">
      <w:start w:val="1"/>
      <w:numFmt w:val="bullet"/>
      <w:lvlText w:val=""/>
      <w:lvlJc w:val="left"/>
      <w:pPr>
        <w:ind w:left="5289" w:hanging="360"/>
      </w:pPr>
      <w:rPr>
        <w:rFonts w:ascii="Wingdings" w:hAnsi="Wingdings" w:hint="default"/>
      </w:rPr>
    </w:lvl>
    <w:lvl w:ilvl="6" w:tplc="D6CE427A" w:tentative="1">
      <w:start w:val="1"/>
      <w:numFmt w:val="bullet"/>
      <w:lvlText w:val=""/>
      <w:lvlJc w:val="left"/>
      <w:pPr>
        <w:ind w:left="6009" w:hanging="360"/>
      </w:pPr>
      <w:rPr>
        <w:rFonts w:ascii="Symbol" w:hAnsi="Symbol" w:hint="default"/>
      </w:rPr>
    </w:lvl>
    <w:lvl w:ilvl="7" w:tplc="AE928F1A" w:tentative="1">
      <w:start w:val="1"/>
      <w:numFmt w:val="bullet"/>
      <w:lvlText w:val="o"/>
      <w:lvlJc w:val="left"/>
      <w:pPr>
        <w:ind w:left="6729" w:hanging="360"/>
      </w:pPr>
      <w:rPr>
        <w:rFonts w:ascii="Courier New" w:hAnsi="Courier New" w:hint="default"/>
      </w:rPr>
    </w:lvl>
    <w:lvl w:ilvl="8" w:tplc="6EDC49D4" w:tentative="1">
      <w:start w:val="1"/>
      <w:numFmt w:val="bullet"/>
      <w:lvlText w:val=""/>
      <w:lvlJc w:val="left"/>
      <w:pPr>
        <w:ind w:left="7449" w:hanging="360"/>
      </w:pPr>
      <w:rPr>
        <w:rFonts w:ascii="Wingdings" w:hAnsi="Wingdings" w:hint="default"/>
      </w:rPr>
    </w:lvl>
  </w:abstractNum>
  <w:abstractNum w:abstractNumId="95">
    <w:nsid w:val="00000083"/>
    <w:multiLevelType w:val="hybridMultilevel"/>
    <w:tmpl w:val="A8986A9C"/>
    <w:lvl w:ilvl="0" w:tplc="2320F1C6">
      <w:start w:val="1"/>
      <w:numFmt w:val="bullet"/>
      <w:lvlText w:val=""/>
      <w:lvlJc w:val="left"/>
      <w:pPr>
        <w:ind w:left="720" w:hanging="360"/>
      </w:pPr>
      <w:rPr>
        <w:rFonts w:ascii="Symbol" w:hAnsi="Symbol" w:hint="default"/>
      </w:rPr>
    </w:lvl>
    <w:lvl w:ilvl="1" w:tplc="C1486D68" w:tentative="1">
      <w:start w:val="1"/>
      <w:numFmt w:val="bullet"/>
      <w:lvlText w:val="o"/>
      <w:lvlJc w:val="left"/>
      <w:pPr>
        <w:ind w:left="1440" w:hanging="360"/>
      </w:pPr>
      <w:rPr>
        <w:rFonts w:ascii="Courier New" w:hAnsi="Courier New" w:hint="default"/>
      </w:rPr>
    </w:lvl>
    <w:lvl w:ilvl="2" w:tplc="974267AA" w:tentative="1">
      <w:start w:val="1"/>
      <w:numFmt w:val="bullet"/>
      <w:lvlText w:val=""/>
      <w:lvlJc w:val="left"/>
      <w:pPr>
        <w:ind w:left="2160" w:hanging="360"/>
      </w:pPr>
      <w:rPr>
        <w:rFonts w:ascii="Wingdings" w:hAnsi="Wingdings" w:hint="default"/>
      </w:rPr>
    </w:lvl>
    <w:lvl w:ilvl="3" w:tplc="3CCCB4E4" w:tentative="1">
      <w:start w:val="1"/>
      <w:numFmt w:val="bullet"/>
      <w:lvlText w:val=""/>
      <w:lvlJc w:val="left"/>
      <w:pPr>
        <w:ind w:left="2880" w:hanging="360"/>
      </w:pPr>
      <w:rPr>
        <w:rFonts w:ascii="Symbol" w:hAnsi="Symbol" w:hint="default"/>
      </w:rPr>
    </w:lvl>
    <w:lvl w:ilvl="4" w:tplc="3A3A29F2" w:tentative="1">
      <w:start w:val="1"/>
      <w:numFmt w:val="bullet"/>
      <w:lvlText w:val="o"/>
      <w:lvlJc w:val="left"/>
      <w:pPr>
        <w:ind w:left="3600" w:hanging="360"/>
      </w:pPr>
      <w:rPr>
        <w:rFonts w:ascii="Courier New" w:hAnsi="Courier New" w:hint="default"/>
      </w:rPr>
    </w:lvl>
    <w:lvl w:ilvl="5" w:tplc="88F83D98" w:tentative="1">
      <w:start w:val="1"/>
      <w:numFmt w:val="bullet"/>
      <w:lvlText w:val=""/>
      <w:lvlJc w:val="left"/>
      <w:pPr>
        <w:ind w:left="4320" w:hanging="360"/>
      </w:pPr>
      <w:rPr>
        <w:rFonts w:ascii="Wingdings" w:hAnsi="Wingdings" w:hint="default"/>
      </w:rPr>
    </w:lvl>
    <w:lvl w:ilvl="6" w:tplc="39A849B4" w:tentative="1">
      <w:start w:val="1"/>
      <w:numFmt w:val="bullet"/>
      <w:lvlText w:val=""/>
      <w:lvlJc w:val="left"/>
      <w:pPr>
        <w:ind w:left="5040" w:hanging="360"/>
      </w:pPr>
      <w:rPr>
        <w:rFonts w:ascii="Symbol" w:hAnsi="Symbol" w:hint="default"/>
      </w:rPr>
    </w:lvl>
    <w:lvl w:ilvl="7" w:tplc="170460BA" w:tentative="1">
      <w:start w:val="1"/>
      <w:numFmt w:val="bullet"/>
      <w:lvlText w:val="o"/>
      <w:lvlJc w:val="left"/>
      <w:pPr>
        <w:ind w:left="5760" w:hanging="360"/>
      </w:pPr>
      <w:rPr>
        <w:rFonts w:ascii="Courier New" w:hAnsi="Courier New" w:hint="default"/>
      </w:rPr>
    </w:lvl>
    <w:lvl w:ilvl="8" w:tplc="54F82A96" w:tentative="1">
      <w:start w:val="1"/>
      <w:numFmt w:val="bullet"/>
      <w:lvlText w:val=""/>
      <w:lvlJc w:val="left"/>
      <w:pPr>
        <w:ind w:left="6480" w:hanging="360"/>
      </w:pPr>
      <w:rPr>
        <w:rFonts w:ascii="Wingdings" w:hAnsi="Wingdings" w:hint="default"/>
      </w:rPr>
    </w:lvl>
  </w:abstractNum>
  <w:abstractNum w:abstractNumId="96">
    <w:nsid w:val="00000084"/>
    <w:multiLevelType w:val="hybridMultilevel"/>
    <w:tmpl w:val="32540D54"/>
    <w:lvl w:ilvl="0" w:tplc="D90EACE8">
      <w:start w:val="1"/>
      <w:numFmt w:val="lowerLetter"/>
      <w:lvlText w:val="%1)"/>
      <w:lvlJc w:val="left"/>
      <w:pPr>
        <w:ind w:left="1424" w:hanging="360"/>
      </w:pPr>
    </w:lvl>
    <w:lvl w:ilvl="1" w:tplc="AD680180" w:tentative="1">
      <w:start w:val="1"/>
      <w:numFmt w:val="lowerLetter"/>
      <w:lvlText w:val="%2."/>
      <w:lvlJc w:val="left"/>
      <w:pPr>
        <w:ind w:left="2144" w:hanging="360"/>
      </w:pPr>
    </w:lvl>
    <w:lvl w:ilvl="2" w:tplc="EF30C3B0" w:tentative="1">
      <w:start w:val="1"/>
      <w:numFmt w:val="lowerRoman"/>
      <w:lvlText w:val="%3."/>
      <w:lvlJc w:val="right"/>
      <w:pPr>
        <w:ind w:left="2864" w:hanging="180"/>
      </w:pPr>
    </w:lvl>
    <w:lvl w:ilvl="3" w:tplc="D436A732" w:tentative="1">
      <w:start w:val="1"/>
      <w:numFmt w:val="decimal"/>
      <w:lvlText w:val="%4."/>
      <w:lvlJc w:val="left"/>
      <w:pPr>
        <w:ind w:left="3584" w:hanging="360"/>
      </w:pPr>
    </w:lvl>
    <w:lvl w:ilvl="4" w:tplc="94A4FACA" w:tentative="1">
      <w:start w:val="1"/>
      <w:numFmt w:val="lowerLetter"/>
      <w:lvlText w:val="%5."/>
      <w:lvlJc w:val="left"/>
      <w:pPr>
        <w:ind w:left="4304" w:hanging="360"/>
      </w:pPr>
    </w:lvl>
    <w:lvl w:ilvl="5" w:tplc="B986BDAC" w:tentative="1">
      <w:start w:val="1"/>
      <w:numFmt w:val="lowerRoman"/>
      <w:lvlText w:val="%6."/>
      <w:lvlJc w:val="right"/>
      <w:pPr>
        <w:ind w:left="5024" w:hanging="180"/>
      </w:pPr>
    </w:lvl>
    <w:lvl w:ilvl="6" w:tplc="136A1730" w:tentative="1">
      <w:start w:val="1"/>
      <w:numFmt w:val="decimal"/>
      <w:lvlText w:val="%7."/>
      <w:lvlJc w:val="left"/>
      <w:pPr>
        <w:ind w:left="5744" w:hanging="360"/>
      </w:pPr>
    </w:lvl>
    <w:lvl w:ilvl="7" w:tplc="CF36F59E" w:tentative="1">
      <w:start w:val="1"/>
      <w:numFmt w:val="lowerLetter"/>
      <w:lvlText w:val="%8."/>
      <w:lvlJc w:val="left"/>
      <w:pPr>
        <w:ind w:left="6464" w:hanging="360"/>
      </w:pPr>
    </w:lvl>
    <w:lvl w:ilvl="8" w:tplc="47C0DECC" w:tentative="1">
      <w:start w:val="1"/>
      <w:numFmt w:val="lowerRoman"/>
      <w:lvlText w:val="%9."/>
      <w:lvlJc w:val="right"/>
      <w:pPr>
        <w:ind w:left="7184" w:hanging="180"/>
      </w:pPr>
    </w:lvl>
  </w:abstractNum>
  <w:abstractNum w:abstractNumId="97">
    <w:nsid w:val="00000086"/>
    <w:multiLevelType w:val="multilevel"/>
    <w:tmpl w:val="6F2C740C"/>
    <w:styleLink w:val="tl3"/>
    <w:lvl w:ilvl="0">
      <w:start w:val="25"/>
      <w:numFmt w:val="decimal"/>
      <w:lvlText w:val="%1"/>
      <w:lvlJc w:val="left"/>
      <w:pPr>
        <w:tabs>
          <w:tab w:val="left" w:pos="432"/>
        </w:tabs>
        <w:ind w:left="432" w:hanging="432"/>
      </w:pPr>
    </w:lvl>
    <w:lvl w:ilvl="1">
      <w:start w:val="1"/>
      <w:numFmt w:val="decimal"/>
      <w:lvlText w:val="%1.%2"/>
      <w:lvlJc w:val="left"/>
      <w:pPr>
        <w:tabs>
          <w:tab w:val="left" w:pos="576"/>
        </w:tabs>
        <w:ind w:left="576" w:hanging="576"/>
      </w:pPr>
      <w:rPr>
        <w:rFonts w:ascii="Arial" w:hAnsi="Arial" w:cs="Arial" w:hint="default"/>
        <w:b w:val="0"/>
        <w:sz w:val="22"/>
        <w:szCs w:val="22"/>
      </w:rPr>
    </w:lvl>
    <w:lvl w:ilvl="2">
      <w:start w:val="1"/>
      <w:numFmt w:val="decimal"/>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98">
    <w:nsid w:val="00000088"/>
    <w:multiLevelType w:val="multilevel"/>
    <w:tmpl w:val="57909572"/>
    <w:lvl w:ilvl="0">
      <w:start w:val="1"/>
      <w:numFmt w:val="decimal"/>
      <w:lvlText w:val="%1."/>
      <w:lvlJc w:val="left"/>
      <w:pPr>
        <w:tabs>
          <w:tab w:val="left" w:pos="360"/>
        </w:tabs>
        <w:ind w:left="360" w:hanging="360"/>
      </w:pPr>
      <w:rPr>
        <w:rFonts w:hint="default"/>
        <w:b/>
      </w:rPr>
    </w:lvl>
    <w:lvl w:ilvl="1">
      <w:start w:val="1"/>
      <w:numFmt w:val="decimal"/>
      <w:lvlText w:val="%1.%2."/>
      <w:lvlJc w:val="left"/>
      <w:pPr>
        <w:tabs>
          <w:tab w:val="left" w:pos="792"/>
        </w:tabs>
        <w:ind w:left="792" w:hanging="432"/>
      </w:pPr>
      <w:rPr>
        <w:rFonts w:hint="default"/>
      </w:rPr>
    </w:lvl>
    <w:lvl w:ilvl="2">
      <w:start w:val="1"/>
      <w:numFmt w:val="decimal"/>
      <w:lvlText w:val="%1.%2.%3."/>
      <w:lvlJc w:val="left"/>
      <w:pPr>
        <w:tabs>
          <w:tab w:val="left" w:pos="1440"/>
        </w:tabs>
        <w:ind w:left="1224" w:hanging="504"/>
      </w:pPr>
      <w:rPr>
        <w:rFonts w:hint="default"/>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99">
    <w:nsid w:val="00000089"/>
    <w:multiLevelType w:val="multilevel"/>
    <w:tmpl w:val="16983832"/>
    <w:lvl w:ilvl="0">
      <w:start w:val="1"/>
      <w:numFmt w:val="decimal"/>
      <w:lvlText w:val="%1."/>
      <w:lvlJc w:val="left"/>
      <w:pPr>
        <w:tabs>
          <w:tab w:val="left" w:pos="720"/>
        </w:tabs>
        <w:ind w:left="720" w:hanging="360"/>
      </w:pPr>
      <w:rPr>
        <w:rFonts w:hint="default"/>
        <w:b/>
        <w:bCs/>
      </w:rPr>
    </w:lvl>
    <w:lvl w:ilvl="1">
      <w:start w:val="1"/>
      <w:numFmt w:val="lowerLetter"/>
      <w:lvlText w:val="%2."/>
      <w:lvlJc w:val="left"/>
      <w:pPr>
        <w:tabs>
          <w:tab w:val="left" w:pos="720"/>
        </w:tabs>
        <w:ind w:left="720" w:hanging="360"/>
      </w:pPr>
      <w:rPr>
        <w:rFonts w:hint="default"/>
        <w:b/>
        <w:bCs/>
      </w:rPr>
    </w:lvl>
    <w:lvl w:ilvl="2">
      <w:start w:val="1"/>
      <w:numFmt w:val="decimal"/>
      <w:isLgl/>
      <w:lvlText w:val="%1.%2.%3."/>
      <w:lvlJc w:val="left"/>
      <w:pPr>
        <w:tabs>
          <w:tab w:val="left" w:pos="1080"/>
        </w:tabs>
        <w:ind w:left="1080" w:hanging="720"/>
      </w:pPr>
      <w:rPr>
        <w:rFonts w:hint="default"/>
      </w:rPr>
    </w:lvl>
    <w:lvl w:ilvl="3">
      <w:start w:val="1"/>
      <w:numFmt w:val="decimal"/>
      <w:isLgl/>
      <w:lvlText w:val="%1.%2.%3.%4."/>
      <w:lvlJc w:val="left"/>
      <w:pPr>
        <w:tabs>
          <w:tab w:val="left" w:pos="1080"/>
        </w:tabs>
        <w:ind w:left="1080" w:hanging="720"/>
      </w:pPr>
      <w:rPr>
        <w:rFonts w:hint="default"/>
      </w:rPr>
    </w:lvl>
    <w:lvl w:ilvl="4">
      <w:start w:val="1"/>
      <w:numFmt w:val="decimal"/>
      <w:isLgl/>
      <w:lvlText w:val="%1.%2.%3.%4.%5."/>
      <w:lvlJc w:val="left"/>
      <w:pPr>
        <w:tabs>
          <w:tab w:val="left" w:pos="1440"/>
        </w:tabs>
        <w:ind w:left="1440" w:hanging="1080"/>
      </w:pPr>
      <w:rPr>
        <w:rFonts w:hint="default"/>
      </w:rPr>
    </w:lvl>
    <w:lvl w:ilvl="5">
      <w:start w:val="1"/>
      <w:numFmt w:val="decimal"/>
      <w:isLgl/>
      <w:lvlText w:val="%1.%2.%3.%4.%5.%6."/>
      <w:lvlJc w:val="left"/>
      <w:pPr>
        <w:tabs>
          <w:tab w:val="left" w:pos="1440"/>
        </w:tabs>
        <w:ind w:left="1440" w:hanging="1080"/>
      </w:pPr>
      <w:rPr>
        <w:rFonts w:hint="default"/>
      </w:rPr>
    </w:lvl>
    <w:lvl w:ilvl="6">
      <w:start w:val="1"/>
      <w:numFmt w:val="decimal"/>
      <w:isLgl/>
      <w:lvlText w:val="%1.%2.%3.%4.%5.%6.%7."/>
      <w:lvlJc w:val="left"/>
      <w:pPr>
        <w:tabs>
          <w:tab w:val="left" w:pos="1800"/>
        </w:tabs>
        <w:ind w:left="1800" w:hanging="1440"/>
      </w:pPr>
      <w:rPr>
        <w:rFonts w:hint="default"/>
      </w:rPr>
    </w:lvl>
    <w:lvl w:ilvl="7">
      <w:start w:val="1"/>
      <w:numFmt w:val="decimal"/>
      <w:isLgl/>
      <w:lvlText w:val="%1.%2.%3.%4.%5.%6.%7.%8."/>
      <w:lvlJc w:val="left"/>
      <w:pPr>
        <w:tabs>
          <w:tab w:val="left" w:pos="1800"/>
        </w:tabs>
        <w:ind w:left="1800" w:hanging="1440"/>
      </w:pPr>
      <w:rPr>
        <w:rFonts w:hint="default"/>
      </w:rPr>
    </w:lvl>
    <w:lvl w:ilvl="8">
      <w:start w:val="1"/>
      <w:numFmt w:val="decimal"/>
      <w:isLgl/>
      <w:lvlText w:val="%1.%2.%3.%4.%5.%6.%7.%8.%9."/>
      <w:lvlJc w:val="left"/>
      <w:pPr>
        <w:tabs>
          <w:tab w:val="left" w:pos="2160"/>
        </w:tabs>
        <w:ind w:left="2160" w:hanging="1800"/>
      </w:pPr>
      <w:rPr>
        <w:rFonts w:hint="default"/>
      </w:rPr>
    </w:lvl>
  </w:abstractNum>
  <w:abstractNum w:abstractNumId="100">
    <w:nsid w:val="0000008A"/>
    <w:multiLevelType w:val="hybridMultilevel"/>
    <w:tmpl w:val="20B4FA8C"/>
    <w:lvl w:ilvl="0" w:tplc="2B9C7B54">
      <w:start w:val="1"/>
      <w:numFmt w:val="bullet"/>
      <w:lvlText w:val=""/>
      <w:lvlJc w:val="left"/>
      <w:pPr>
        <w:ind w:left="720" w:hanging="360"/>
      </w:pPr>
      <w:rPr>
        <w:rFonts w:ascii="Symbol" w:hAnsi="Symbol" w:hint="default"/>
      </w:rPr>
    </w:lvl>
    <w:lvl w:ilvl="1" w:tplc="E4A8943C" w:tentative="1">
      <w:start w:val="1"/>
      <w:numFmt w:val="bullet"/>
      <w:lvlText w:val="o"/>
      <w:lvlJc w:val="left"/>
      <w:pPr>
        <w:ind w:left="1440" w:hanging="360"/>
      </w:pPr>
      <w:rPr>
        <w:rFonts w:ascii="Courier New" w:hAnsi="Courier New" w:hint="default"/>
      </w:rPr>
    </w:lvl>
    <w:lvl w:ilvl="2" w:tplc="28B8A3B2" w:tentative="1">
      <w:start w:val="1"/>
      <w:numFmt w:val="bullet"/>
      <w:lvlText w:val=""/>
      <w:lvlJc w:val="left"/>
      <w:pPr>
        <w:ind w:left="2160" w:hanging="360"/>
      </w:pPr>
      <w:rPr>
        <w:rFonts w:ascii="Wingdings" w:hAnsi="Wingdings" w:hint="default"/>
      </w:rPr>
    </w:lvl>
    <w:lvl w:ilvl="3" w:tplc="53CE8408" w:tentative="1">
      <w:start w:val="1"/>
      <w:numFmt w:val="bullet"/>
      <w:lvlText w:val=""/>
      <w:lvlJc w:val="left"/>
      <w:pPr>
        <w:ind w:left="2880" w:hanging="360"/>
      </w:pPr>
      <w:rPr>
        <w:rFonts w:ascii="Symbol" w:hAnsi="Symbol" w:hint="default"/>
      </w:rPr>
    </w:lvl>
    <w:lvl w:ilvl="4" w:tplc="AF3AE5D6" w:tentative="1">
      <w:start w:val="1"/>
      <w:numFmt w:val="bullet"/>
      <w:lvlText w:val="o"/>
      <w:lvlJc w:val="left"/>
      <w:pPr>
        <w:ind w:left="3600" w:hanging="360"/>
      </w:pPr>
      <w:rPr>
        <w:rFonts w:ascii="Courier New" w:hAnsi="Courier New" w:hint="default"/>
      </w:rPr>
    </w:lvl>
    <w:lvl w:ilvl="5" w:tplc="CAA01526" w:tentative="1">
      <w:start w:val="1"/>
      <w:numFmt w:val="bullet"/>
      <w:lvlText w:val=""/>
      <w:lvlJc w:val="left"/>
      <w:pPr>
        <w:ind w:left="4320" w:hanging="360"/>
      </w:pPr>
      <w:rPr>
        <w:rFonts w:ascii="Wingdings" w:hAnsi="Wingdings" w:hint="default"/>
      </w:rPr>
    </w:lvl>
    <w:lvl w:ilvl="6" w:tplc="D1B47C0E" w:tentative="1">
      <w:start w:val="1"/>
      <w:numFmt w:val="bullet"/>
      <w:lvlText w:val=""/>
      <w:lvlJc w:val="left"/>
      <w:pPr>
        <w:ind w:left="5040" w:hanging="360"/>
      </w:pPr>
      <w:rPr>
        <w:rFonts w:ascii="Symbol" w:hAnsi="Symbol" w:hint="default"/>
      </w:rPr>
    </w:lvl>
    <w:lvl w:ilvl="7" w:tplc="95C65CCC" w:tentative="1">
      <w:start w:val="1"/>
      <w:numFmt w:val="bullet"/>
      <w:lvlText w:val="o"/>
      <w:lvlJc w:val="left"/>
      <w:pPr>
        <w:ind w:left="5760" w:hanging="360"/>
      </w:pPr>
      <w:rPr>
        <w:rFonts w:ascii="Courier New" w:hAnsi="Courier New" w:hint="default"/>
      </w:rPr>
    </w:lvl>
    <w:lvl w:ilvl="8" w:tplc="928A2BF8" w:tentative="1">
      <w:start w:val="1"/>
      <w:numFmt w:val="bullet"/>
      <w:lvlText w:val=""/>
      <w:lvlJc w:val="left"/>
      <w:pPr>
        <w:ind w:left="6480" w:hanging="360"/>
      </w:pPr>
      <w:rPr>
        <w:rFonts w:ascii="Wingdings" w:hAnsi="Wingdings" w:hint="default"/>
      </w:rPr>
    </w:lvl>
  </w:abstractNum>
  <w:abstractNum w:abstractNumId="101">
    <w:nsid w:val="0000008B"/>
    <w:multiLevelType w:val="hybridMultilevel"/>
    <w:tmpl w:val="A73E5EB6"/>
    <w:lvl w:ilvl="0" w:tplc="EA1CF7F4">
      <w:start w:val="1"/>
      <w:numFmt w:val="bullet"/>
      <w:lvlText w:val=""/>
      <w:lvlJc w:val="left"/>
      <w:pPr>
        <w:ind w:left="720" w:hanging="360"/>
      </w:pPr>
      <w:rPr>
        <w:rFonts w:ascii="Symbol" w:hAnsi="Symbol" w:hint="default"/>
      </w:rPr>
    </w:lvl>
    <w:lvl w:ilvl="1" w:tplc="F41C9B5E" w:tentative="1">
      <w:start w:val="1"/>
      <w:numFmt w:val="bullet"/>
      <w:lvlText w:val="o"/>
      <w:lvlJc w:val="left"/>
      <w:pPr>
        <w:ind w:left="1440" w:hanging="360"/>
      </w:pPr>
      <w:rPr>
        <w:rFonts w:ascii="Courier New" w:hAnsi="Courier New" w:hint="default"/>
      </w:rPr>
    </w:lvl>
    <w:lvl w:ilvl="2" w:tplc="D884F4FC" w:tentative="1">
      <w:start w:val="1"/>
      <w:numFmt w:val="bullet"/>
      <w:lvlText w:val=""/>
      <w:lvlJc w:val="left"/>
      <w:pPr>
        <w:ind w:left="2160" w:hanging="360"/>
      </w:pPr>
      <w:rPr>
        <w:rFonts w:ascii="Wingdings" w:hAnsi="Wingdings" w:hint="default"/>
      </w:rPr>
    </w:lvl>
    <w:lvl w:ilvl="3" w:tplc="24120D5E" w:tentative="1">
      <w:start w:val="1"/>
      <w:numFmt w:val="bullet"/>
      <w:lvlText w:val=""/>
      <w:lvlJc w:val="left"/>
      <w:pPr>
        <w:ind w:left="2880" w:hanging="360"/>
      </w:pPr>
      <w:rPr>
        <w:rFonts w:ascii="Symbol" w:hAnsi="Symbol" w:hint="default"/>
      </w:rPr>
    </w:lvl>
    <w:lvl w:ilvl="4" w:tplc="3FAAB4D4" w:tentative="1">
      <w:start w:val="1"/>
      <w:numFmt w:val="bullet"/>
      <w:lvlText w:val="o"/>
      <w:lvlJc w:val="left"/>
      <w:pPr>
        <w:ind w:left="3600" w:hanging="360"/>
      </w:pPr>
      <w:rPr>
        <w:rFonts w:ascii="Courier New" w:hAnsi="Courier New" w:hint="default"/>
      </w:rPr>
    </w:lvl>
    <w:lvl w:ilvl="5" w:tplc="95543B88" w:tentative="1">
      <w:start w:val="1"/>
      <w:numFmt w:val="bullet"/>
      <w:lvlText w:val=""/>
      <w:lvlJc w:val="left"/>
      <w:pPr>
        <w:ind w:left="4320" w:hanging="360"/>
      </w:pPr>
      <w:rPr>
        <w:rFonts w:ascii="Wingdings" w:hAnsi="Wingdings" w:hint="default"/>
      </w:rPr>
    </w:lvl>
    <w:lvl w:ilvl="6" w:tplc="5756D658" w:tentative="1">
      <w:start w:val="1"/>
      <w:numFmt w:val="bullet"/>
      <w:lvlText w:val=""/>
      <w:lvlJc w:val="left"/>
      <w:pPr>
        <w:ind w:left="5040" w:hanging="360"/>
      </w:pPr>
      <w:rPr>
        <w:rFonts w:ascii="Symbol" w:hAnsi="Symbol" w:hint="default"/>
      </w:rPr>
    </w:lvl>
    <w:lvl w:ilvl="7" w:tplc="89C0EA92" w:tentative="1">
      <w:start w:val="1"/>
      <w:numFmt w:val="bullet"/>
      <w:lvlText w:val="o"/>
      <w:lvlJc w:val="left"/>
      <w:pPr>
        <w:ind w:left="5760" w:hanging="360"/>
      </w:pPr>
      <w:rPr>
        <w:rFonts w:ascii="Courier New" w:hAnsi="Courier New" w:hint="default"/>
      </w:rPr>
    </w:lvl>
    <w:lvl w:ilvl="8" w:tplc="76C0354C" w:tentative="1">
      <w:start w:val="1"/>
      <w:numFmt w:val="bullet"/>
      <w:lvlText w:val=""/>
      <w:lvlJc w:val="left"/>
      <w:pPr>
        <w:ind w:left="6480" w:hanging="360"/>
      </w:pPr>
      <w:rPr>
        <w:rFonts w:ascii="Wingdings" w:hAnsi="Wingdings" w:hint="default"/>
      </w:rPr>
    </w:lvl>
  </w:abstractNum>
  <w:abstractNum w:abstractNumId="102">
    <w:nsid w:val="0000008C"/>
    <w:multiLevelType w:val="multilevel"/>
    <w:tmpl w:val="31389D38"/>
    <w:lvl w:ilvl="0">
      <w:start w:val="1"/>
      <w:numFmt w:val="decimal"/>
      <w:lvlText w:val="%1."/>
      <w:lvlJc w:val="left"/>
      <w:pPr>
        <w:tabs>
          <w:tab w:val="left" w:pos="668"/>
        </w:tabs>
        <w:ind w:left="668" w:hanging="360"/>
      </w:pPr>
      <w:rPr>
        <w:rFonts w:hint="default"/>
        <w:b/>
        <w:bCs/>
      </w:rPr>
    </w:lvl>
    <w:lvl w:ilvl="1">
      <w:start w:val="1"/>
      <w:numFmt w:val="decimal"/>
      <w:isLgl/>
      <w:lvlText w:val="%1.%2."/>
      <w:lvlJc w:val="left"/>
      <w:pPr>
        <w:tabs>
          <w:tab w:val="left" w:pos="1028"/>
        </w:tabs>
        <w:ind w:left="1028" w:hanging="360"/>
      </w:pPr>
      <w:rPr>
        <w:rFonts w:hint="default"/>
      </w:rPr>
    </w:lvl>
    <w:lvl w:ilvl="2">
      <w:start w:val="1"/>
      <w:numFmt w:val="decimal"/>
      <w:isLgl/>
      <w:lvlText w:val="%1.%2.%3."/>
      <w:lvlJc w:val="left"/>
      <w:pPr>
        <w:tabs>
          <w:tab w:val="left" w:pos="1748"/>
        </w:tabs>
        <w:ind w:left="1748" w:hanging="720"/>
      </w:pPr>
      <w:rPr>
        <w:rFonts w:hint="default"/>
      </w:rPr>
    </w:lvl>
    <w:lvl w:ilvl="3">
      <w:start w:val="1"/>
      <w:numFmt w:val="decimal"/>
      <w:isLgl/>
      <w:lvlText w:val="%1.%2.%3.%4."/>
      <w:lvlJc w:val="left"/>
      <w:pPr>
        <w:tabs>
          <w:tab w:val="left" w:pos="2108"/>
        </w:tabs>
        <w:ind w:left="2108" w:hanging="720"/>
      </w:pPr>
      <w:rPr>
        <w:rFonts w:hint="default"/>
      </w:rPr>
    </w:lvl>
    <w:lvl w:ilvl="4">
      <w:start w:val="1"/>
      <w:numFmt w:val="decimal"/>
      <w:isLgl/>
      <w:lvlText w:val="%1.%2.%3.%4.%5."/>
      <w:lvlJc w:val="left"/>
      <w:pPr>
        <w:tabs>
          <w:tab w:val="left" w:pos="2828"/>
        </w:tabs>
        <w:ind w:left="2828" w:hanging="1080"/>
      </w:pPr>
      <w:rPr>
        <w:rFonts w:hint="default"/>
      </w:rPr>
    </w:lvl>
    <w:lvl w:ilvl="5">
      <w:start w:val="1"/>
      <w:numFmt w:val="decimal"/>
      <w:isLgl/>
      <w:lvlText w:val="%1.%2.%3.%4.%5.%6."/>
      <w:lvlJc w:val="left"/>
      <w:pPr>
        <w:tabs>
          <w:tab w:val="left" w:pos="3188"/>
        </w:tabs>
        <w:ind w:left="3188" w:hanging="1080"/>
      </w:pPr>
      <w:rPr>
        <w:rFonts w:hint="default"/>
      </w:rPr>
    </w:lvl>
    <w:lvl w:ilvl="6">
      <w:start w:val="1"/>
      <w:numFmt w:val="decimal"/>
      <w:isLgl/>
      <w:lvlText w:val="%1.%2.%3.%4.%5.%6.%7."/>
      <w:lvlJc w:val="left"/>
      <w:pPr>
        <w:tabs>
          <w:tab w:val="left" w:pos="3908"/>
        </w:tabs>
        <w:ind w:left="3908" w:hanging="1440"/>
      </w:pPr>
      <w:rPr>
        <w:rFonts w:hint="default"/>
      </w:rPr>
    </w:lvl>
    <w:lvl w:ilvl="7">
      <w:start w:val="1"/>
      <w:numFmt w:val="decimal"/>
      <w:isLgl/>
      <w:lvlText w:val="%1.%2.%3.%4.%5.%6.%7.%8."/>
      <w:lvlJc w:val="left"/>
      <w:pPr>
        <w:tabs>
          <w:tab w:val="left" w:pos="4268"/>
        </w:tabs>
        <w:ind w:left="4268" w:hanging="1440"/>
      </w:pPr>
      <w:rPr>
        <w:rFonts w:hint="default"/>
      </w:rPr>
    </w:lvl>
    <w:lvl w:ilvl="8">
      <w:start w:val="1"/>
      <w:numFmt w:val="decimal"/>
      <w:isLgl/>
      <w:lvlText w:val="%1.%2.%3.%4.%5.%6.%7.%8.%9."/>
      <w:lvlJc w:val="left"/>
      <w:pPr>
        <w:tabs>
          <w:tab w:val="left" w:pos="4988"/>
        </w:tabs>
        <w:ind w:left="4988" w:hanging="1800"/>
      </w:pPr>
      <w:rPr>
        <w:rFonts w:hint="default"/>
      </w:rPr>
    </w:lvl>
  </w:abstractNum>
  <w:abstractNum w:abstractNumId="103">
    <w:nsid w:val="0000008D"/>
    <w:multiLevelType w:val="multilevel"/>
    <w:tmpl w:val="17882A54"/>
    <w:styleLink w:val="tl5"/>
    <w:lvl w:ilvl="0">
      <w:start w:val="2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nsid w:val="0000008E"/>
    <w:multiLevelType w:val="hybridMultilevel"/>
    <w:tmpl w:val="3F1A4366"/>
    <w:lvl w:ilvl="0" w:tplc="8E641F54">
      <w:start w:val="1"/>
      <w:numFmt w:val="bullet"/>
      <w:lvlText w:val=""/>
      <w:lvlJc w:val="left"/>
      <w:pPr>
        <w:ind w:left="1494" w:hanging="360"/>
      </w:pPr>
      <w:rPr>
        <w:rFonts w:ascii="Symbol" w:hAnsi="Symbol" w:hint="default"/>
      </w:rPr>
    </w:lvl>
    <w:lvl w:ilvl="1" w:tplc="2BEEB790" w:tentative="1">
      <w:start w:val="1"/>
      <w:numFmt w:val="bullet"/>
      <w:lvlText w:val="o"/>
      <w:lvlJc w:val="left"/>
      <w:pPr>
        <w:ind w:left="2214" w:hanging="360"/>
      </w:pPr>
      <w:rPr>
        <w:rFonts w:ascii="Courier New" w:hAnsi="Courier New" w:cs="Courier New" w:hint="default"/>
      </w:rPr>
    </w:lvl>
    <w:lvl w:ilvl="2" w:tplc="8FE82720" w:tentative="1">
      <w:start w:val="1"/>
      <w:numFmt w:val="bullet"/>
      <w:lvlText w:val=""/>
      <w:lvlJc w:val="left"/>
      <w:pPr>
        <w:ind w:left="2934" w:hanging="360"/>
      </w:pPr>
      <w:rPr>
        <w:rFonts w:ascii="Wingdings" w:hAnsi="Wingdings" w:hint="default"/>
      </w:rPr>
    </w:lvl>
    <w:lvl w:ilvl="3" w:tplc="458C796E" w:tentative="1">
      <w:start w:val="1"/>
      <w:numFmt w:val="bullet"/>
      <w:lvlText w:val=""/>
      <w:lvlJc w:val="left"/>
      <w:pPr>
        <w:ind w:left="3654" w:hanging="360"/>
      </w:pPr>
      <w:rPr>
        <w:rFonts w:ascii="Symbol" w:hAnsi="Symbol" w:hint="default"/>
      </w:rPr>
    </w:lvl>
    <w:lvl w:ilvl="4" w:tplc="F3FE0578" w:tentative="1">
      <w:start w:val="1"/>
      <w:numFmt w:val="bullet"/>
      <w:lvlText w:val="o"/>
      <w:lvlJc w:val="left"/>
      <w:pPr>
        <w:ind w:left="4374" w:hanging="360"/>
      </w:pPr>
      <w:rPr>
        <w:rFonts w:ascii="Courier New" w:hAnsi="Courier New" w:cs="Courier New" w:hint="default"/>
      </w:rPr>
    </w:lvl>
    <w:lvl w:ilvl="5" w:tplc="48880F74" w:tentative="1">
      <w:start w:val="1"/>
      <w:numFmt w:val="bullet"/>
      <w:lvlText w:val=""/>
      <w:lvlJc w:val="left"/>
      <w:pPr>
        <w:ind w:left="5094" w:hanging="360"/>
      </w:pPr>
      <w:rPr>
        <w:rFonts w:ascii="Wingdings" w:hAnsi="Wingdings" w:hint="default"/>
      </w:rPr>
    </w:lvl>
    <w:lvl w:ilvl="6" w:tplc="3C84F8C8" w:tentative="1">
      <w:start w:val="1"/>
      <w:numFmt w:val="bullet"/>
      <w:lvlText w:val=""/>
      <w:lvlJc w:val="left"/>
      <w:pPr>
        <w:ind w:left="5814" w:hanging="360"/>
      </w:pPr>
      <w:rPr>
        <w:rFonts w:ascii="Symbol" w:hAnsi="Symbol" w:hint="default"/>
      </w:rPr>
    </w:lvl>
    <w:lvl w:ilvl="7" w:tplc="C04842C2" w:tentative="1">
      <w:start w:val="1"/>
      <w:numFmt w:val="bullet"/>
      <w:lvlText w:val="o"/>
      <w:lvlJc w:val="left"/>
      <w:pPr>
        <w:ind w:left="6534" w:hanging="360"/>
      </w:pPr>
      <w:rPr>
        <w:rFonts w:ascii="Courier New" w:hAnsi="Courier New" w:cs="Courier New" w:hint="default"/>
      </w:rPr>
    </w:lvl>
    <w:lvl w:ilvl="8" w:tplc="64C201B4" w:tentative="1">
      <w:start w:val="1"/>
      <w:numFmt w:val="bullet"/>
      <w:lvlText w:val=""/>
      <w:lvlJc w:val="left"/>
      <w:pPr>
        <w:ind w:left="7254" w:hanging="360"/>
      </w:pPr>
      <w:rPr>
        <w:rFonts w:ascii="Wingdings" w:hAnsi="Wingdings" w:hint="default"/>
      </w:rPr>
    </w:lvl>
  </w:abstractNum>
  <w:abstractNum w:abstractNumId="105">
    <w:nsid w:val="028D1D12"/>
    <w:multiLevelType w:val="hybridMultilevel"/>
    <w:tmpl w:val="C0DE845A"/>
    <w:lvl w:ilvl="0" w:tplc="EC3A21C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060F2FC9"/>
    <w:multiLevelType w:val="hybridMultilevel"/>
    <w:tmpl w:val="FD80A1D8"/>
    <w:lvl w:ilvl="0" w:tplc="477CF03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7">
    <w:nsid w:val="0B335051"/>
    <w:multiLevelType w:val="multilevel"/>
    <w:tmpl w:val="40383976"/>
    <w:lvl w:ilvl="0">
      <w:start w:val="1"/>
      <w:numFmt w:val="decimal"/>
      <w:lvlText w:val="%1."/>
      <w:lvlJc w:val="left"/>
      <w:pPr>
        <w:tabs>
          <w:tab w:val="num" w:pos="360"/>
        </w:tabs>
        <w:ind w:left="360" w:hanging="360"/>
      </w:pPr>
      <w:rPr>
        <w:rFonts w:hint="default"/>
        <w:b/>
        <w:i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8">
    <w:nsid w:val="0B3D4DF3"/>
    <w:multiLevelType w:val="multilevel"/>
    <w:tmpl w:val="64F8E55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105D7DEA"/>
    <w:multiLevelType w:val="multilevel"/>
    <w:tmpl w:val="7932DAD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nsid w:val="10CF1ACF"/>
    <w:multiLevelType w:val="multilevel"/>
    <w:tmpl w:val="2CBEBD5C"/>
    <w:styleLink w:val="tl10"/>
    <w:lvl w:ilvl="0">
      <w:start w:val="2"/>
      <w:numFmt w:val="decimal"/>
      <w:lvlText w:val="%1"/>
      <w:lvlJc w:val="left"/>
      <w:pPr>
        <w:ind w:left="928" w:hanging="360"/>
      </w:pPr>
      <w:rPr>
        <w:rFonts w:hint="default"/>
      </w:rPr>
    </w:lvl>
    <w:lvl w:ilvl="1">
      <w:start w:val="1"/>
      <w:numFmt w:val="decimal"/>
      <w:lvlText w:val="%1.%2"/>
      <w:lvlJc w:val="left"/>
      <w:pPr>
        <w:ind w:left="2345" w:hanging="360"/>
      </w:pPr>
      <w:rPr>
        <w:rFonts w:hint="default"/>
      </w:rPr>
    </w:lvl>
    <w:lvl w:ilvl="2">
      <w:start w:val="2"/>
      <w:numFmt w:val="decimal"/>
      <w:lvlText w:val="%1.%2.1"/>
      <w:lvlJc w:val="left"/>
      <w:pPr>
        <w:ind w:left="1571" w:hanging="720"/>
      </w:pPr>
      <w:rPr>
        <w:rFonts w:hint="default"/>
        <w:b w:val="0"/>
        <w:color w:val="auto"/>
        <w:sz w:val="22"/>
        <w:szCs w:val="22"/>
      </w:rPr>
    </w:lvl>
    <w:lvl w:ilvl="3">
      <w:start w:val="1"/>
      <w:numFmt w:val="decimal"/>
      <w:lvlText w:val="%1.%2.%3.%4"/>
      <w:lvlJc w:val="left"/>
      <w:pPr>
        <w:ind w:left="965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1">
    <w:nsid w:val="202610B3"/>
    <w:multiLevelType w:val="multilevel"/>
    <w:tmpl w:val="15A6DFC2"/>
    <w:lvl w:ilvl="0">
      <w:start w:val="2"/>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2"/>
      <w:numFmt w:val="decimal"/>
      <w:lvlText w:val="%1.%2.%3"/>
      <w:lvlJc w:val="left"/>
      <w:pPr>
        <w:ind w:left="1288" w:hanging="720"/>
      </w:pPr>
      <w:rPr>
        <w:rFonts w:hint="default"/>
        <w:b/>
        <w:sz w:val="22"/>
        <w:szCs w:val="22"/>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2">
    <w:nsid w:val="27522193"/>
    <w:multiLevelType w:val="hybridMultilevel"/>
    <w:tmpl w:val="48B0DF06"/>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3">
    <w:nsid w:val="2B9D5454"/>
    <w:multiLevelType w:val="multilevel"/>
    <w:tmpl w:val="D6E6ECF6"/>
    <w:lvl w:ilvl="0">
      <w:start w:val="2"/>
      <w:numFmt w:val="decimal"/>
      <w:lvlText w:val="%1"/>
      <w:lvlJc w:val="left"/>
      <w:pPr>
        <w:ind w:left="555" w:hanging="555"/>
      </w:pPr>
      <w:rPr>
        <w:rFonts w:hint="default"/>
        <w:b/>
      </w:rPr>
    </w:lvl>
    <w:lvl w:ilvl="1">
      <w:start w:val="1"/>
      <w:numFmt w:val="decimal"/>
      <w:lvlText w:val="%1.%2"/>
      <w:lvlJc w:val="left"/>
      <w:pPr>
        <w:ind w:left="555" w:hanging="555"/>
      </w:pPr>
      <w:rPr>
        <w:rFonts w:hint="default"/>
        <w:b/>
      </w:rPr>
    </w:lvl>
    <w:lvl w:ilvl="2">
      <w:start w:val="4"/>
      <w:numFmt w:val="decimal"/>
      <w:lvlText w:val="%1.%2.%3"/>
      <w:lvlJc w:val="left"/>
      <w:pPr>
        <w:ind w:left="720" w:hanging="720"/>
      </w:pPr>
      <w:rPr>
        <w:rFonts w:hint="default"/>
        <w:b/>
      </w:rPr>
    </w:lvl>
    <w:lvl w:ilvl="3">
      <w:start w:val="3"/>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4">
    <w:nsid w:val="3D227328"/>
    <w:multiLevelType w:val="multilevel"/>
    <w:tmpl w:val="00000001"/>
    <w:lvl w:ilvl="0">
      <w:start w:val="1"/>
      <w:numFmt w:val="none"/>
      <w:suff w:val="nothing"/>
      <w:lvlText w:val=""/>
      <w:lvlJc w:val="left"/>
      <w:pPr>
        <w:tabs>
          <w:tab w:val="left" w:pos="0"/>
        </w:tabs>
        <w:ind w:left="432" w:hanging="432"/>
      </w:pPr>
      <w:rPr>
        <w:rFonts w:cs="Times New Roman"/>
      </w:rPr>
    </w:lvl>
    <w:lvl w:ilvl="1">
      <w:start w:val="1"/>
      <w:numFmt w:val="none"/>
      <w:pStyle w:val="NumberedHeadingStyleA2"/>
      <w:suff w:val="nothing"/>
      <w:lvlText w:val=""/>
      <w:lvlJc w:val="left"/>
      <w:pPr>
        <w:tabs>
          <w:tab w:val="left" w:pos="0"/>
        </w:tabs>
        <w:ind w:left="576" w:hanging="576"/>
      </w:pPr>
      <w:rPr>
        <w:rFonts w:cs="Times New Roman"/>
      </w:rPr>
    </w:lvl>
    <w:lvl w:ilvl="2">
      <w:start w:val="1"/>
      <w:numFmt w:val="none"/>
      <w:pStyle w:val="NumberedHeadingStyleA3"/>
      <w:suff w:val="nothing"/>
      <w:lvlText w:val=""/>
      <w:lvlJc w:val="left"/>
      <w:pPr>
        <w:tabs>
          <w:tab w:val="left" w:pos="0"/>
        </w:tabs>
        <w:ind w:left="720" w:hanging="720"/>
      </w:pPr>
      <w:rPr>
        <w:rFonts w:cs="Times New Roman"/>
      </w:rPr>
    </w:lvl>
    <w:lvl w:ilvl="3">
      <w:start w:val="1"/>
      <w:numFmt w:val="none"/>
      <w:suff w:val="nothing"/>
      <w:lvlText w:val=""/>
      <w:lvlJc w:val="left"/>
      <w:pPr>
        <w:tabs>
          <w:tab w:val="left" w:pos="0"/>
        </w:tabs>
        <w:ind w:left="864" w:hanging="864"/>
      </w:pPr>
      <w:rPr>
        <w:rFonts w:cs="Times New Roman"/>
      </w:rPr>
    </w:lvl>
    <w:lvl w:ilvl="4">
      <w:start w:val="1"/>
      <w:numFmt w:val="none"/>
      <w:suff w:val="nothing"/>
      <w:lvlText w:val=""/>
      <w:lvlJc w:val="left"/>
      <w:pPr>
        <w:tabs>
          <w:tab w:val="left" w:pos="0"/>
        </w:tabs>
        <w:ind w:left="1008" w:hanging="1008"/>
      </w:pPr>
      <w:rPr>
        <w:rFonts w:cs="Times New Roman"/>
      </w:rPr>
    </w:lvl>
    <w:lvl w:ilvl="5">
      <w:start w:val="1"/>
      <w:numFmt w:val="none"/>
      <w:suff w:val="nothing"/>
      <w:lvlText w:val=""/>
      <w:lvlJc w:val="left"/>
      <w:pPr>
        <w:tabs>
          <w:tab w:val="left" w:pos="0"/>
        </w:tabs>
        <w:ind w:left="1152" w:hanging="1152"/>
      </w:pPr>
      <w:rPr>
        <w:rFonts w:cs="Times New Roman"/>
      </w:rPr>
    </w:lvl>
    <w:lvl w:ilvl="6">
      <w:start w:val="1"/>
      <w:numFmt w:val="none"/>
      <w:suff w:val="nothing"/>
      <w:lvlText w:val=""/>
      <w:lvlJc w:val="left"/>
      <w:pPr>
        <w:tabs>
          <w:tab w:val="left" w:pos="0"/>
        </w:tabs>
        <w:ind w:left="1296" w:hanging="1296"/>
      </w:pPr>
      <w:rPr>
        <w:rFonts w:cs="Times New Roman"/>
      </w:rPr>
    </w:lvl>
    <w:lvl w:ilvl="7">
      <w:start w:val="1"/>
      <w:numFmt w:val="none"/>
      <w:suff w:val="nothing"/>
      <w:lvlText w:val=""/>
      <w:lvlJc w:val="left"/>
      <w:pPr>
        <w:tabs>
          <w:tab w:val="left" w:pos="0"/>
        </w:tabs>
        <w:ind w:left="1440" w:hanging="1440"/>
      </w:pPr>
      <w:rPr>
        <w:rFonts w:cs="Times New Roman"/>
      </w:rPr>
    </w:lvl>
    <w:lvl w:ilvl="8">
      <w:start w:val="1"/>
      <w:numFmt w:val="none"/>
      <w:suff w:val="nothing"/>
      <w:lvlText w:val=""/>
      <w:lvlJc w:val="left"/>
      <w:pPr>
        <w:tabs>
          <w:tab w:val="left" w:pos="0"/>
        </w:tabs>
        <w:ind w:left="1584" w:hanging="1584"/>
      </w:pPr>
      <w:rPr>
        <w:rFonts w:cs="Times New Roman"/>
      </w:rPr>
    </w:lvl>
  </w:abstractNum>
  <w:abstractNum w:abstractNumId="115">
    <w:nsid w:val="3FBC4DC2"/>
    <w:multiLevelType w:val="hybridMultilevel"/>
    <w:tmpl w:val="1A407C44"/>
    <w:lvl w:ilvl="0" w:tplc="9DDCAE9A">
      <w:start w:val="1"/>
      <w:numFmt w:val="decimal"/>
      <w:lvlText w:val="8.%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40E84B87"/>
    <w:multiLevelType w:val="hybridMultilevel"/>
    <w:tmpl w:val="A17480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7">
    <w:nsid w:val="532C1408"/>
    <w:multiLevelType w:val="multilevel"/>
    <w:tmpl w:val="BD32B204"/>
    <w:numStyleLink w:val="tl9"/>
  </w:abstractNum>
  <w:abstractNum w:abstractNumId="118">
    <w:nsid w:val="5C282952"/>
    <w:multiLevelType w:val="hybridMultilevel"/>
    <w:tmpl w:val="EED88B84"/>
    <w:lvl w:ilvl="0" w:tplc="55E47760">
      <w:start w:val="1"/>
      <w:numFmt w:val="lowerLetter"/>
      <w:lvlText w:val="%1)"/>
      <w:lvlJc w:val="left"/>
      <w:pPr>
        <w:ind w:left="720" w:hanging="360"/>
      </w:pPr>
      <w:rPr>
        <w:rFonts w:ascii="Arial Narrow" w:eastAsia="Times New Roman" w:hAnsi="Arial Narrow"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65124312"/>
    <w:multiLevelType w:val="hybridMultilevel"/>
    <w:tmpl w:val="9056C6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6E435C5B"/>
    <w:multiLevelType w:val="multilevel"/>
    <w:tmpl w:val="BD32B204"/>
    <w:styleLink w:val="tl9"/>
    <w:lvl w:ilvl="0">
      <w:start w:val="2"/>
      <w:numFmt w:val="decimal"/>
      <w:lvlText w:val="%1"/>
      <w:lvlJc w:val="left"/>
      <w:pPr>
        <w:ind w:left="928" w:hanging="360"/>
      </w:pPr>
      <w:rPr>
        <w:rFonts w:hint="default"/>
      </w:rPr>
    </w:lvl>
    <w:lvl w:ilvl="1">
      <w:start w:val="1"/>
      <w:numFmt w:val="decimal"/>
      <w:lvlText w:val="%1.%2"/>
      <w:lvlJc w:val="left"/>
      <w:pPr>
        <w:ind w:left="2345" w:hanging="360"/>
      </w:pPr>
      <w:rPr>
        <w:rFonts w:hint="default"/>
      </w:rPr>
    </w:lvl>
    <w:lvl w:ilvl="2">
      <w:start w:val="2"/>
      <w:numFmt w:val="decimal"/>
      <w:lvlText w:val="%1.%2.1"/>
      <w:lvlJc w:val="left"/>
      <w:pPr>
        <w:ind w:left="1571" w:hanging="720"/>
      </w:pPr>
      <w:rPr>
        <w:rFonts w:hint="default"/>
        <w:b w:val="0"/>
        <w:color w:val="auto"/>
        <w:sz w:val="22"/>
        <w:szCs w:val="22"/>
      </w:rPr>
    </w:lvl>
    <w:lvl w:ilvl="3">
      <w:start w:val="1"/>
      <w:numFmt w:val="decimal"/>
      <w:lvlText w:val="%1.%2.%3.%4"/>
      <w:lvlJc w:val="left"/>
      <w:pPr>
        <w:ind w:left="965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1">
    <w:nsid w:val="773C0F7A"/>
    <w:multiLevelType w:val="hybridMultilevel"/>
    <w:tmpl w:val="C6BE2048"/>
    <w:lvl w:ilvl="0" w:tplc="EDDCCF92">
      <w:start w:val="1"/>
      <w:numFmt w:val="bullet"/>
      <w:lvlText w:val="-"/>
      <w:lvlJc w:val="left"/>
      <w:pPr>
        <w:ind w:left="2138" w:hanging="360"/>
      </w:pPr>
      <w:rPr>
        <w:rFonts w:ascii="Times New Roman" w:eastAsia="Times New Roman" w:hAnsi="Times New Roman" w:cs="Times New Roman"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num w:numId="1">
    <w:abstractNumId w:val="78"/>
  </w:num>
  <w:num w:numId="2">
    <w:abstractNumId w:val="93"/>
  </w:num>
  <w:num w:numId="3">
    <w:abstractNumId w:val="39"/>
  </w:num>
  <w:num w:numId="4">
    <w:abstractNumId w:val="59"/>
  </w:num>
  <w:num w:numId="5">
    <w:abstractNumId w:val="97"/>
  </w:num>
  <w:num w:numId="6">
    <w:abstractNumId w:val="55"/>
  </w:num>
  <w:num w:numId="7">
    <w:abstractNumId w:val="103"/>
  </w:num>
  <w:num w:numId="8">
    <w:abstractNumId w:val="74"/>
  </w:num>
  <w:num w:numId="9">
    <w:abstractNumId w:val="114"/>
  </w:num>
  <w:num w:numId="10">
    <w:abstractNumId w:val="44"/>
  </w:num>
  <w:num w:numId="11">
    <w:abstractNumId w:val="81"/>
  </w:num>
  <w:num w:numId="12">
    <w:abstractNumId w:val="82"/>
  </w:num>
  <w:num w:numId="13">
    <w:abstractNumId w:val="51"/>
  </w:num>
  <w:num w:numId="14">
    <w:abstractNumId w:val="104"/>
  </w:num>
  <w:num w:numId="15">
    <w:abstractNumId w:val="89"/>
  </w:num>
  <w:num w:numId="16">
    <w:abstractNumId w:val="53"/>
  </w:num>
  <w:num w:numId="17">
    <w:abstractNumId w:val="42"/>
  </w:num>
  <w:num w:numId="18">
    <w:abstractNumId w:val="52"/>
  </w:num>
  <w:num w:numId="19">
    <w:abstractNumId w:val="90"/>
  </w:num>
  <w:num w:numId="20">
    <w:abstractNumId w:val="30"/>
  </w:num>
  <w:num w:numId="21">
    <w:abstractNumId w:val="94"/>
  </w:num>
  <w:num w:numId="22">
    <w:abstractNumId w:val="100"/>
  </w:num>
  <w:num w:numId="23">
    <w:abstractNumId w:val="70"/>
  </w:num>
  <w:num w:numId="24">
    <w:abstractNumId w:val="72"/>
  </w:num>
  <w:num w:numId="25">
    <w:abstractNumId w:val="84"/>
  </w:num>
  <w:num w:numId="26">
    <w:abstractNumId w:val="95"/>
  </w:num>
  <w:num w:numId="27">
    <w:abstractNumId w:val="23"/>
  </w:num>
  <w:num w:numId="28">
    <w:abstractNumId w:val="14"/>
  </w:num>
  <w:num w:numId="29">
    <w:abstractNumId w:val="20"/>
  </w:num>
  <w:num w:numId="30">
    <w:abstractNumId w:val="12"/>
  </w:num>
  <w:num w:numId="31">
    <w:abstractNumId w:val="69"/>
  </w:num>
  <w:num w:numId="32">
    <w:abstractNumId w:val="36"/>
  </w:num>
  <w:num w:numId="33">
    <w:abstractNumId w:val="62"/>
  </w:num>
  <w:num w:numId="34">
    <w:abstractNumId w:val="77"/>
  </w:num>
  <w:num w:numId="35">
    <w:abstractNumId w:val="56"/>
  </w:num>
  <w:num w:numId="36">
    <w:abstractNumId w:val="17"/>
  </w:num>
  <w:num w:numId="37">
    <w:abstractNumId w:val="68"/>
  </w:num>
  <w:num w:numId="38">
    <w:abstractNumId w:val="49"/>
  </w:num>
  <w:num w:numId="39">
    <w:abstractNumId w:val="58"/>
  </w:num>
  <w:num w:numId="40">
    <w:abstractNumId w:val="61"/>
  </w:num>
  <w:num w:numId="41">
    <w:abstractNumId w:val="45"/>
  </w:num>
  <w:num w:numId="42">
    <w:abstractNumId w:val="101"/>
  </w:num>
  <w:num w:numId="43">
    <w:abstractNumId w:val="40"/>
  </w:num>
  <w:num w:numId="44">
    <w:abstractNumId w:val="22"/>
  </w:num>
  <w:num w:numId="45">
    <w:abstractNumId w:val="79"/>
  </w:num>
  <w:num w:numId="46">
    <w:abstractNumId w:val="25"/>
  </w:num>
  <w:num w:numId="47">
    <w:abstractNumId w:val="27"/>
  </w:num>
  <w:num w:numId="48">
    <w:abstractNumId w:val="19"/>
  </w:num>
  <w:num w:numId="49">
    <w:abstractNumId w:val="47"/>
  </w:num>
  <w:num w:numId="50">
    <w:abstractNumId w:val="102"/>
  </w:num>
  <w:num w:numId="51">
    <w:abstractNumId w:val="38"/>
  </w:num>
  <w:num w:numId="52">
    <w:abstractNumId w:val="16"/>
  </w:num>
  <w:num w:numId="53">
    <w:abstractNumId w:val="46"/>
  </w:num>
  <w:num w:numId="54">
    <w:abstractNumId w:val="35"/>
  </w:num>
  <w:num w:numId="55">
    <w:abstractNumId w:val="50"/>
  </w:num>
  <w:num w:numId="56">
    <w:abstractNumId w:val="48"/>
  </w:num>
  <w:num w:numId="57">
    <w:abstractNumId w:val="67"/>
  </w:num>
  <w:num w:numId="58">
    <w:abstractNumId w:val="29"/>
  </w:num>
  <w:num w:numId="59">
    <w:abstractNumId w:val="99"/>
  </w:num>
  <w:num w:numId="60">
    <w:abstractNumId w:val="15"/>
  </w:num>
  <w:num w:numId="61">
    <w:abstractNumId w:val="24"/>
  </w:num>
  <w:num w:numId="62">
    <w:abstractNumId w:val="88"/>
  </w:num>
  <w:num w:numId="63">
    <w:abstractNumId w:val="26"/>
  </w:num>
  <w:num w:numId="64">
    <w:abstractNumId w:val="57"/>
  </w:num>
  <w:num w:numId="65">
    <w:abstractNumId w:val="91"/>
  </w:num>
  <w:num w:numId="66">
    <w:abstractNumId w:val="96"/>
  </w:num>
  <w:num w:numId="67">
    <w:abstractNumId w:val="80"/>
  </w:num>
  <w:num w:numId="68">
    <w:abstractNumId w:val="98"/>
  </w:num>
  <w:num w:numId="69">
    <w:abstractNumId w:val="86"/>
  </w:num>
  <w:num w:numId="70">
    <w:abstractNumId w:val="31"/>
  </w:num>
  <w:num w:numId="71">
    <w:abstractNumId w:val="37"/>
  </w:num>
  <w:num w:numId="72">
    <w:abstractNumId w:val="87"/>
  </w:num>
  <w:num w:numId="73">
    <w:abstractNumId w:val="92"/>
  </w:num>
  <w:num w:numId="74">
    <w:abstractNumId w:val="41"/>
  </w:num>
  <w:num w:numId="75">
    <w:abstractNumId w:val="54"/>
  </w:num>
  <w:num w:numId="76">
    <w:abstractNumId w:val="73"/>
  </w:num>
  <w:num w:numId="77">
    <w:abstractNumId w:val="18"/>
  </w:num>
  <w:num w:numId="78">
    <w:abstractNumId w:val="85"/>
  </w:num>
  <w:num w:numId="79">
    <w:abstractNumId w:val="21"/>
  </w:num>
  <w:num w:numId="80">
    <w:abstractNumId w:val="64"/>
  </w:num>
  <w:num w:numId="81">
    <w:abstractNumId w:val="32"/>
  </w:num>
  <w:num w:numId="82">
    <w:abstractNumId w:val="43"/>
  </w:num>
  <w:num w:numId="83">
    <w:abstractNumId w:val="76"/>
  </w:num>
  <w:num w:numId="84">
    <w:abstractNumId w:val="65"/>
  </w:num>
  <w:num w:numId="85">
    <w:abstractNumId w:val="71"/>
  </w:num>
  <w:num w:numId="86">
    <w:abstractNumId w:val="13"/>
  </w:num>
  <w:num w:numId="87">
    <w:abstractNumId w:val="75"/>
  </w:num>
  <w:num w:numId="88">
    <w:abstractNumId w:val="60"/>
  </w:num>
  <w:num w:numId="89">
    <w:abstractNumId w:val="63"/>
  </w:num>
  <w:num w:numId="90">
    <w:abstractNumId w:val="66"/>
  </w:num>
  <w:num w:numId="91">
    <w:abstractNumId w:val="83"/>
  </w:num>
  <w:num w:numId="92">
    <w:abstractNumId w:val="33"/>
  </w:num>
  <w:num w:numId="93">
    <w:abstractNumId w:val="120"/>
  </w:num>
  <w:num w:numId="94">
    <w:abstractNumId w:val="117"/>
    <w:lvlOverride w:ilvl="0">
      <w:lvl w:ilvl="0">
        <w:numFmt w:val="decimal"/>
        <w:lvlText w:val=""/>
        <w:lvlJc w:val="left"/>
      </w:lvl>
    </w:lvlOverride>
    <w:lvlOverride w:ilvl="1">
      <w:lvl w:ilvl="1">
        <w:start w:val="1"/>
        <w:numFmt w:val="decimal"/>
        <w:lvlText w:val="%1.%2"/>
        <w:lvlJc w:val="left"/>
        <w:pPr>
          <w:ind w:left="2345" w:hanging="360"/>
        </w:pPr>
        <w:rPr>
          <w:rFonts w:hint="default"/>
          <w:sz w:val="22"/>
          <w:szCs w:val="22"/>
        </w:rPr>
      </w:lvl>
    </w:lvlOverride>
  </w:num>
  <w:num w:numId="95">
    <w:abstractNumId w:val="110"/>
  </w:num>
  <w:num w:numId="96">
    <w:abstractNumId w:val="111"/>
  </w:num>
  <w:num w:numId="97">
    <w:abstractNumId w:val="116"/>
  </w:num>
  <w:num w:numId="98">
    <w:abstractNumId w:val="121"/>
  </w:num>
  <w:num w:numId="99">
    <w:abstractNumId w:val="107"/>
  </w:num>
  <w:num w:numId="100">
    <w:abstractNumId w:val="119"/>
  </w:num>
  <w:num w:numId="101">
    <w:abstractNumId w:val="106"/>
  </w:num>
  <w:num w:numId="102">
    <w:abstractNumId w:val="112"/>
  </w:num>
  <w:num w:numId="103">
    <w:abstractNumId w:val="108"/>
  </w:num>
  <w:num w:numId="104">
    <w:abstractNumId w:val="109"/>
  </w:num>
  <w:num w:numId="105">
    <w:abstractNumId w:val="115"/>
  </w:num>
  <w:num w:numId="106">
    <w:abstractNumId w:val="113"/>
  </w:num>
  <w:num w:numId="107">
    <w:abstractNumId w:val="118"/>
  </w:num>
  <w:num w:numId="108">
    <w:abstractNumId w:val="105"/>
  </w:num>
  <w:numIdMacAtCleanup w:val="10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amara Bečárová">
    <w15:presenceInfo w15:providerId="None" w15:userId="Tamara Bečár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EFA"/>
    <w:rsid w:val="0000577E"/>
    <w:rsid w:val="00006970"/>
    <w:rsid w:val="0001063F"/>
    <w:rsid w:val="00012740"/>
    <w:rsid w:val="0001468B"/>
    <w:rsid w:val="000170CB"/>
    <w:rsid w:val="00024F2E"/>
    <w:rsid w:val="000314E5"/>
    <w:rsid w:val="00037B2B"/>
    <w:rsid w:val="0005217B"/>
    <w:rsid w:val="00060BD6"/>
    <w:rsid w:val="00073BF6"/>
    <w:rsid w:val="0009260F"/>
    <w:rsid w:val="00092812"/>
    <w:rsid w:val="0009545B"/>
    <w:rsid w:val="000957E9"/>
    <w:rsid w:val="000C6D5F"/>
    <w:rsid w:val="000E1CC8"/>
    <w:rsid w:val="000F1FB3"/>
    <w:rsid w:val="000F2BCB"/>
    <w:rsid w:val="000F53E3"/>
    <w:rsid w:val="00123C2E"/>
    <w:rsid w:val="00125FC9"/>
    <w:rsid w:val="00127F2E"/>
    <w:rsid w:val="00135FB4"/>
    <w:rsid w:val="00157AB4"/>
    <w:rsid w:val="001668BC"/>
    <w:rsid w:val="00167993"/>
    <w:rsid w:val="00170286"/>
    <w:rsid w:val="00176BEE"/>
    <w:rsid w:val="00180F70"/>
    <w:rsid w:val="001818EA"/>
    <w:rsid w:val="00192BC1"/>
    <w:rsid w:val="001A55F0"/>
    <w:rsid w:val="001B1952"/>
    <w:rsid w:val="001B39CB"/>
    <w:rsid w:val="001D3163"/>
    <w:rsid w:val="001E0970"/>
    <w:rsid w:val="001E62F3"/>
    <w:rsid w:val="001F05DC"/>
    <w:rsid w:val="001F2F71"/>
    <w:rsid w:val="00201E0B"/>
    <w:rsid w:val="0021687B"/>
    <w:rsid w:val="002201C6"/>
    <w:rsid w:val="00223623"/>
    <w:rsid w:val="0022424B"/>
    <w:rsid w:val="0022576E"/>
    <w:rsid w:val="00226077"/>
    <w:rsid w:val="00235EF6"/>
    <w:rsid w:val="00237BD1"/>
    <w:rsid w:val="0025615C"/>
    <w:rsid w:val="002561D9"/>
    <w:rsid w:val="00257C82"/>
    <w:rsid w:val="0026197B"/>
    <w:rsid w:val="00271B9D"/>
    <w:rsid w:val="00274A61"/>
    <w:rsid w:val="0028315E"/>
    <w:rsid w:val="00283F29"/>
    <w:rsid w:val="0029619D"/>
    <w:rsid w:val="002A2D35"/>
    <w:rsid w:val="002A5ACE"/>
    <w:rsid w:val="002B0D38"/>
    <w:rsid w:val="002B227D"/>
    <w:rsid w:val="002B396E"/>
    <w:rsid w:val="002C4F13"/>
    <w:rsid w:val="002C7647"/>
    <w:rsid w:val="002D0577"/>
    <w:rsid w:val="002D67C7"/>
    <w:rsid w:val="002E4624"/>
    <w:rsid w:val="00301A33"/>
    <w:rsid w:val="0030210E"/>
    <w:rsid w:val="00302D8C"/>
    <w:rsid w:val="00302F72"/>
    <w:rsid w:val="00320F59"/>
    <w:rsid w:val="00325871"/>
    <w:rsid w:val="003301BA"/>
    <w:rsid w:val="00330DE2"/>
    <w:rsid w:val="00331868"/>
    <w:rsid w:val="003401A1"/>
    <w:rsid w:val="003402C2"/>
    <w:rsid w:val="0034592B"/>
    <w:rsid w:val="003607B1"/>
    <w:rsid w:val="003657F7"/>
    <w:rsid w:val="003731B1"/>
    <w:rsid w:val="00382400"/>
    <w:rsid w:val="00385732"/>
    <w:rsid w:val="00391D73"/>
    <w:rsid w:val="0039688E"/>
    <w:rsid w:val="003C3C2A"/>
    <w:rsid w:val="003C4A17"/>
    <w:rsid w:val="003E5EDD"/>
    <w:rsid w:val="003F47DA"/>
    <w:rsid w:val="00406F2B"/>
    <w:rsid w:val="004133B4"/>
    <w:rsid w:val="00435ADD"/>
    <w:rsid w:val="00440563"/>
    <w:rsid w:val="0044168F"/>
    <w:rsid w:val="00441E46"/>
    <w:rsid w:val="004513A1"/>
    <w:rsid w:val="00452448"/>
    <w:rsid w:val="00452588"/>
    <w:rsid w:val="0045562C"/>
    <w:rsid w:val="004665B0"/>
    <w:rsid w:val="00466E69"/>
    <w:rsid w:val="004676A4"/>
    <w:rsid w:val="00470365"/>
    <w:rsid w:val="00474B4E"/>
    <w:rsid w:val="00484810"/>
    <w:rsid w:val="0048599C"/>
    <w:rsid w:val="00490BFA"/>
    <w:rsid w:val="004A248B"/>
    <w:rsid w:val="004A7B87"/>
    <w:rsid w:val="004B258E"/>
    <w:rsid w:val="004B7EDF"/>
    <w:rsid w:val="004C212B"/>
    <w:rsid w:val="004C3214"/>
    <w:rsid w:val="004C4022"/>
    <w:rsid w:val="004C621A"/>
    <w:rsid w:val="004D29CA"/>
    <w:rsid w:val="004D3704"/>
    <w:rsid w:val="004E3088"/>
    <w:rsid w:val="004E6F28"/>
    <w:rsid w:val="004F0277"/>
    <w:rsid w:val="004F3B82"/>
    <w:rsid w:val="004F5C0F"/>
    <w:rsid w:val="004F7E1F"/>
    <w:rsid w:val="00501110"/>
    <w:rsid w:val="00504E93"/>
    <w:rsid w:val="00511237"/>
    <w:rsid w:val="0052662F"/>
    <w:rsid w:val="00527440"/>
    <w:rsid w:val="00531093"/>
    <w:rsid w:val="00545BA0"/>
    <w:rsid w:val="0055031E"/>
    <w:rsid w:val="005530DC"/>
    <w:rsid w:val="00562D4D"/>
    <w:rsid w:val="0057113C"/>
    <w:rsid w:val="00580447"/>
    <w:rsid w:val="00592A2A"/>
    <w:rsid w:val="00593523"/>
    <w:rsid w:val="00594D0D"/>
    <w:rsid w:val="005A27F5"/>
    <w:rsid w:val="005A44E9"/>
    <w:rsid w:val="005A627A"/>
    <w:rsid w:val="005B0684"/>
    <w:rsid w:val="005B11D9"/>
    <w:rsid w:val="005C02EC"/>
    <w:rsid w:val="005C3B62"/>
    <w:rsid w:val="005D32B3"/>
    <w:rsid w:val="005E79AA"/>
    <w:rsid w:val="005F77DC"/>
    <w:rsid w:val="00614972"/>
    <w:rsid w:val="00617AE9"/>
    <w:rsid w:val="0062670B"/>
    <w:rsid w:val="00631DAB"/>
    <w:rsid w:val="00633B5C"/>
    <w:rsid w:val="00637399"/>
    <w:rsid w:val="006441BC"/>
    <w:rsid w:val="006443B3"/>
    <w:rsid w:val="00667B54"/>
    <w:rsid w:val="00677F48"/>
    <w:rsid w:val="0068004A"/>
    <w:rsid w:val="00686026"/>
    <w:rsid w:val="00686EFB"/>
    <w:rsid w:val="00692BBD"/>
    <w:rsid w:val="006A3D0C"/>
    <w:rsid w:val="006A6A27"/>
    <w:rsid w:val="006A6B51"/>
    <w:rsid w:val="006B455F"/>
    <w:rsid w:val="006B7290"/>
    <w:rsid w:val="006B752E"/>
    <w:rsid w:val="006C11D5"/>
    <w:rsid w:val="006C1434"/>
    <w:rsid w:val="006C4057"/>
    <w:rsid w:val="006C646A"/>
    <w:rsid w:val="006D23E7"/>
    <w:rsid w:val="006D508F"/>
    <w:rsid w:val="006E33A0"/>
    <w:rsid w:val="006E69B7"/>
    <w:rsid w:val="006E71E2"/>
    <w:rsid w:val="006E72EF"/>
    <w:rsid w:val="006F060D"/>
    <w:rsid w:val="006F472D"/>
    <w:rsid w:val="006F6E96"/>
    <w:rsid w:val="00710F84"/>
    <w:rsid w:val="007122F3"/>
    <w:rsid w:val="00712DFC"/>
    <w:rsid w:val="00716AE1"/>
    <w:rsid w:val="00720DDD"/>
    <w:rsid w:val="007212B8"/>
    <w:rsid w:val="00730DAF"/>
    <w:rsid w:val="00737DC2"/>
    <w:rsid w:val="00744887"/>
    <w:rsid w:val="0074497C"/>
    <w:rsid w:val="00753EDF"/>
    <w:rsid w:val="0075704F"/>
    <w:rsid w:val="0076364D"/>
    <w:rsid w:val="00763677"/>
    <w:rsid w:val="007714AC"/>
    <w:rsid w:val="00775CF3"/>
    <w:rsid w:val="0078180E"/>
    <w:rsid w:val="007819AA"/>
    <w:rsid w:val="0079564E"/>
    <w:rsid w:val="00796A6E"/>
    <w:rsid w:val="007A491F"/>
    <w:rsid w:val="007A5F6A"/>
    <w:rsid w:val="007B534D"/>
    <w:rsid w:val="007C14AD"/>
    <w:rsid w:val="007D0341"/>
    <w:rsid w:val="007D1788"/>
    <w:rsid w:val="007D5DE8"/>
    <w:rsid w:val="007D67A3"/>
    <w:rsid w:val="007F0B64"/>
    <w:rsid w:val="007F1DB5"/>
    <w:rsid w:val="007F7B76"/>
    <w:rsid w:val="008033C1"/>
    <w:rsid w:val="00811278"/>
    <w:rsid w:val="0082065D"/>
    <w:rsid w:val="00832468"/>
    <w:rsid w:val="00840398"/>
    <w:rsid w:val="008421ED"/>
    <w:rsid w:val="008455A1"/>
    <w:rsid w:val="00855A28"/>
    <w:rsid w:val="0086222C"/>
    <w:rsid w:val="00865FDC"/>
    <w:rsid w:val="00867990"/>
    <w:rsid w:val="00875EFF"/>
    <w:rsid w:val="00882755"/>
    <w:rsid w:val="008A694B"/>
    <w:rsid w:val="008B3454"/>
    <w:rsid w:val="008C2B4C"/>
    <w:rsid w:val="008C56DE"/>
    <w:rsid w:val="008D3095"/>
    <w:rsid w:val="008D4E7D"/>
    <w:rsid w:val="008E0DFA"/>
    <w:rsid w:val="008E7B62"/>
    <w:rsid w:val="008F57F6"/>
    <w:rsid w:val="00900733"/>
    <w:rsid w:val="00902170"/>
    <w:rsid w:val="00902215"/>
    <w:rsid w:val="00902E17"/>
    <w:rsid w:val="00903A21"/>
    <w:rsid w:val="00915AEB"/>
    <w:rsid w:val="00915F12"/>
    <w:rsid w:val="009160A4"/>
    <w:rsid w:val="00917657"/>
    <w:rsid w:val="009202BE"/>
    <w:rsid w:val="00923AB6"/>
    <w:rsid w:val="009254A2"/>
    <w:rsid w:val="009400BE"/>
    <w:rsid w:val="009452D7"/>
    <w:rsid w:val="009621DA"/>
    <w:rsid w:val="00963A94"/>
    <w:rsid w:val="0097143F"/>
    <w:rsid w:val="009717FF"/>
    <w:rsid w:val="00974BFC"/>
    <w:rsid w:val="009753EA"/>
    <w:rsid w:val="009757E8"/>
    <w:rsid w:val="00976BA6"/>
    <w:rsid w:val="009829D8"/>
    <w:rsid w:val="0098485A"/>
    <w:rsid w:val="00985A4D"/>
    <w:rsid w:val="009954BC"/>
    <w:rsid w:val="009A2C72"/>
    <w:rsid w:val="009B4188"/>
    <w:rsid w:val="009B5A9F"/>
    <w:rsid w:val="009C0AC4"/>
    <w:rsid w:val="009C124E"/>
    <w:rsid w:val="009C4DBD"/>
    <w:rsid w:val="009D0018"/>
    <w:rsid w:val="009D0429"/>
    <w:rsid w:val="009D4F40"/>
    <w:rsid w:val="009E3145"/>
    <w:rsid w:val="009F5F9B"/>
    <w:rsid w:val="009F797A"/>
    <w:rsid w:val="00A15313"/>
    <w:rsid w:val="00A17E43"/>
    <w:rsid w:val="00A234EF"/>
    <w:rsid w:val="00A27079"/>
    <w:rsid w:val="00A33763"/>
    <w:rsid w:val="00A4449C"/>
    <w:rsid w:val="00A452F8"/>
    <w:rsid w:val="00A52A20"/>
    <w:rsid w:val="00A56ECB"/>
    <w:rsid w:val="00A63CDE"/>
    <w:rsid w:val="00A7190A"/>
    <w:rsid w:val="00A76892"/>
    <w:rsid w:val="00A8023C"/>
    <w:rsid w:val="00A80D68"/>
    <w:rsid w:val="00A81A28"/>
    <w:rsid w:val="00A86D6A"/>
    <w:rsid w:val="00A93361"/>
    <w:rsid w:val="00AA299A"/>
    <w:rsid w:val="00AA2C2D"/>
    <w:rsid w:val="00AA5AC0"/>
    <w:rsid w:val="00AB0CAC"/>
    <w:rsid w:val="00AC4003"/>
    <w:rsid w:val="00AC409B"/>
    <w:rsid w:val="00AE170F"/>
    <w:rsid w:val="00AE781A"/>
    <w:rsid w:val="00AF4067"/>
    <w:rsid w:val="00AF748B"/>
    <w:rsid w:val="00B04FD7"/>
    <w:rsid w:val="00B10601"/>
    <w:rsid w:val="00B24CA5"/>
    <w:rsid w:val="00B255C8"/>
    <w:rsid w:val="00B3668E"/>
    <w:rsid w:val="00B55033"/>
    <w:rsid w:val="00B5589B"/>
    <w:rsid w:val="00B55F48"/>
    <w:rsid w:val="00B63FFE"/>
    <w:rsid w:val="00B77D96"/>
    <w:rsid w:val="00B92AEC"/>
    <w:rsid w:val="00B939CD"/>
    <w:rsid w:val="00B94A25"/>
    <w:rsid w:val="00BA3F7F"/>
    <w:rsid w:val="00BA5400"/>
    <w:rsid w:val="00BD2DFC"/>
    <w:rsid w:val="00BE11C9"/>
    <w:rsid w:val="00BE1B38"/>
    <w:rsid w:val="00BE68F4"/>
    <w:rsid w:val="00BE761A"/>
    <w:rsid w:val="00BF117F"/>
    <w:rsid w:val="00BF4E7C"/>
    <w:rsid w:val="00BF5710"/>
    <w:rsid w:val="00C025A1"/>
    <w:rsid w:val="00C028ED"/>
    <w:rsid w:val="00C10A34"/>
    <w:rsid w:val="00C137A4"/>
    <w:rsid w:val="00C22A4E"/>
    <w:rsid w:val="00C22F5E"/>
    <w:rsid w:val="00C27872"/>
    <w:rsid w:val="00C4003F"/>
    <w:rsid w:val="00C40C86"/>
    <w:rsid w:val="00C45D10"/>
    <w:rsid w:val="00C4661A"/>
    <w:rsid w:val="00C4674A"/>
    <w:rsid w:val="00C52873"/>
    <w:rsid w:val="00C61362"/>
    <w:rsid w:val="00C6552D"/>
    <w:rsid w:val="00C90A7F"/>
    <w:rsid w:val="00C93263"/>
    <w:rsid w:val="00CA4825"/>
    <w:rsid w:val="00CB3C4D"/>
    <w:rsid w:val="00CD4D86"/>
    <w:rsid w:val="00CD4DCF"/>
    <w:rsid w:val="00CD5A04"/>
    <w:rsid w:val="00CE2CAF"/>
    <w:rsid w:val="00CE745C"/>
    <w:rsid w:val="00CF1AC9"/>
    <w:rsid w:val="00CF47CE"/>
    <w:rsid w:val="00D06C91"/>
    <w:rsid w:val="00D30E7B"/>
    <w:rsid w:val="00D4069B"/>
    <w:rsid w:val="00D453BF"/>
    <w:rsid w:val="00D50528"/>
    <w:rsid w:val="00D52370"/>
    <w:rsid w:val="00D565D1"/>
    <w:rsid w:val="00D64C1F"/>
    <w:rsid w:val="00D774B6"/>
    <w:rsid w:val="00D833CE"/>
    <w:rsid w:val="00D86E40"/>
    <w:rsid w:val="00D971E9"/>
    <w:rsid w:val="00DA0C44"/>
    <w:rsid w:val="00DB2BB5"/>
    <w:rsid w:val="00DB4A9C"/>
    <w:rsid w:val="00DB6558"/>
    <w:rsid w:val="00DC0D5D"/>
    <w:rsid w:val="00DC2687"/>
    <w:rsid w:val="00DC6CC8"/>
    <w:rsid w:val="00DC7178"/>
    <w:rsid w:val="00DD04F6"/>
    <w:rsid w:val="00DD0B59"/>
    <w:rsid w:val="00DD3BC5"/>
    <w:rsid w:val="00DD6970"/>
    <w:rsid w:val="00DE03A6"/>
    <w:rsid w:val="00DF5B83"/>
    <w:rsid w:val="00E075D1"/>
    <w:rsid w:val="00E102A2"/>
    <w:rsid w:val="00E1219A"/>
    <w:rsid w:val="00E1294D"/>
    <w:rsid w:val="00E31497"/>
    <w:rsid w:val="00E33218"/>
    <w:rsid w:val="00E33DDD"/>
    <w:rsid w:val="00E41851"/>
    <w:rsid w:val="00E504D9"/>
    <w:rsid w:val="00E60D78"/>
    <w:rsid w:val="00E62E01"/>
    <w:rsid w:val="00E67712"/>
    <w:rsid w:val="00E729D6"/>
    <w:rsid w:val="00E809F0"/>
    <w:rsid w:val="00E85D41"/>
    <w:rsid w:val="00E94F2C"/>
    <w:rsid w:val="00E975CD"/>
    <w:rsid w:val="00EB3DEF"/>
    <w:rsid w:val="00EB3EFA"/>
    <w:rsid w:val="00EE05C7"/>
    <w:rsid w:val="00F021FF"/>
    <w:rsid w:val="00F0352C"/>
    <w:rsid w:val="00F13500"/>
    <w:rsid w:val="00F26716"/>
    <w:rsid w:val="00F32521"/>
    <w:rsid w:val="00F33454"/>
    <w:rsid w:val="00F65881"/>
    <w:rsid w:val="00F66D4F"/>
    <w:rsid w:val="00F7044D"/>
    <w:rsid w:val="00F7139A"/>
    <w:rsid w:val="00F84F69"/>
    <w:rsid w:val="00F86A27"/>
    <w:rsid w:val="00F9383C"/>
    <w:rsid w:val="00FA28DE"/>
    <w:rsid w:val="00FA3CC1"/>
    <w:rsid w:val="00FA4D83"/>
    <w:rsid w:val="00FA66FC"/>
    <w:rsid w:val="00FB46FE"/>
    <w:rsid w:val="00FB4CD7"/>
    <w:rsid w:val="00FB5413"/>
    <w:rsid w:val="00FC3F42"/>
    <w:rsid w:val="00FC5074"/>
    <w:rsid w:val="00FD24F5"/>
    <w:rsid w:val="00FE1A6C"/>
    <w:rsid w:val="00FE3F54"/>
    <w:rsid w:val="00FF015D"/>
    <w:rsid w:val="00FF10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B37F7"/>
  <w15:docId w15:val="{94F7D7CE-F48F-48B2-ABC6-EED26A607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tabs>
        <w:tab w:val="left" w:pos="2160"/>
        <w:tab w:val="left" w:pos="2880"/>
        <w:tab w:val="left" w:pos="4500"/>
      </w:tabs>
    </w:pPr>
    <w:rPr>
      <w:rFonts w:ascii="Arial" w:hAnsi="Arial"/>
      <w:lang w:val="sk-SK"/>
    </w:rPr>
  </w:style>
  <w:style w:type="paragraph" w:styleId="Nadpis1">
    <w:name w:val="heading 1"/>
    <w:basedOn w:val="Normlny"/>
    <w:next w:val="Normlny"/>
    <w:link w:val="Nadpis1Char"/>
    <w:uiPriority w:val="9"/>
    <w:qFormat/>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pPr>
      <w:keepNext/>
      <w:tabs>
        <w:tab w:val="left"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pPr>
      <w:keepNext/>
      <w:numPr>
        <w:numId w:val="1"/>
      </w:numPr>
      <w:spacing w:before="400"/>
      <w:jc w:val="both"/>
      <w:outlineLvl w:val="2"/>
    </w:pPr>
    <w:rPr>
      <w:rFonts w:cs="Arial"/>
      <w:b/>
      <w:bCs/>
      <w:smallCaps/>
      <w:szCs w:val="22"/>
    </w:rPr>
  </w:style>
  <w:style w:type="paragraph" w:styleId="Nadpis4">
    <w:name w:val="heading 4"/>
    <w:basedOn w:val="Normlny"/>
    <w:next w:val="Normlny"/>
    <w:link w:val="Nadpis4Char"/>
    <w:uiPriority w:val="9"/>
    <w:qFormat/>
    <w:pPr>
      <w:keepNext/>
      <w:numPr>
        <w:numId w:val="2"/>
      </w:numPr>
      <w:outlineLvl w:val="3"/>
    </w:pPr>
    <w:rPr>
      <w:rFonts w:cs="Arial"/>
      <w:b/>
      <w:bCs/>
      <w:smallCaps/>
      <w:szCs w:val="22"/>
    </w:rPr>
  </w:style>
  <w:style w:type="paragraph" w:styleId="Nadpis5">
    <w:name w:val="heading 5"/>
    <w:basedOn w:val="Normlny"/>
    <w:next w:val="Normlny"/>
    <w:link w:val="Nadpis5Char"/>
    <w:uiPriority w:val="9"/>
    <w:qFormat/>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uiPriority w:val="9"/>
    <w:qFormat/>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uiPriority w:val="9"/>
    <w:qFormat/>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uiPriority w:val="9"/>
    <w:qFormat/>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uiPriority w:val="9"/>
    <w:qFormat/>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pPr>
      <w:tabs>
        <w:tab w:val="clear" w:pos="2160"/>
        <w:tab w:val="clear" w:pos="2880"/>
        <w:tab w:val="clear" w:pos="4500"/>
      </w:tabs>
      <w:spacing w:before="120"/>
    </w:pPr>
    <w:rPr>
      <w:bCs/>
      <w:szCs w:val="24"/>
    </w:rPr>
  </w:style>
  <w:style w:type="paragraph" w:styleId="Hlavika">
    <w:name w:val="header"/>
    <w:basedOn w:val="Normlny"/>
    <w:link w:val="HlavikaChar"/>
    <w:uiPriority w:val="99"/>
    <w:pPr>
      <w:tabs>
        <w:tab w:val="clear" w:pos="2160"/>
        <w:tab w:val="clear" w:pos="2880"/>
        <w:tab w:val="clear" w:pos="4500"/>
      </w:tabs>
    </w:pPr>
  </w:style>
  <w:style w:type="paragraph" w:styleId="Nzov">
    <w:name w:val="Title"/>
    <w:basedOn w:val="Normlny"/>
    <w:link w:val="NzovChar"/>
    <w:uiPriority w:val="10"/>
    <w:qFormat/>
    <w:pPr>
      <w:tabs>
        <w:tab w:val="clear" w:pos="2160"/>
        <w:tab w:val="clear" w:pos="2880"/>
        <w:tab w:val="clear" w:pos="4500"/>
      </w:tabs>
      <w:jc w:val="center"/>
    </w:pPr>
    <w:rPr>
      <w:smallCaps/>
      <w:noProof/>
      <w:lang w:eastAsia="sk-SK"/>
    </w:rPr>
  </w:style>
  <w:style w:type="paragraph" w:styleId="Zkladntext3">
    <w:name w:val="Body Text 3"/>
    <w:basedOn w:val="Normlny"/>
    <w:link w:val="Zkladntext3Char"/>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pPr>
      <w:tabs>
        <w:tab w:val="clear" w:pos="2160"/>
        <w:tab w:val="clear" w:pos="2880"/>
        <w:tab w:val="clear" w:pos="4500"/>
      </w:tabs>
      <w:ind w:left="360"/>
      <w:jc w:val="both"/>
    </w:pPr>
    <w:rPr>
      <w:noProof/>
      <w:szCs w:val="24"/>
      <w:lang w:eastAsia="sk-SK"/>
    </w:rPr>
  </w:style>
  <w:style w:type="character" w:styleId="Hypertextovprepojenie">
    <w:name w:val="Hyperlink"/>
    <w:rPr>
      <w:color w:val="0000FF"/>
      <w:u w:val="single"/>
    </w:rPr>
  </w:style>
  <w:style w:type="paragraph" w:styleId="Zarkazkladnhotextu">
    <w:name w:val="Body Text Indent"/>
    <w:basedOn w:val="Normlny"/>
    <w:link w:val="ZarkazkladnhotextuChar"/>
    <w:uiPriority w:val="99"/>
    <w:pPr>
      <w:tabs>
        <w:tab w:val="clear" w:pos="2160"/>
        <w:tab w:val="clear" w:pos="2880"/>
        <w:tab w:val="clear" w:pos="4500"/>
      </w:tabs>
    </w:pPr>
    <w:rPr>
      <w:rFonts w:cs="Arial"/>
      <w:noProof/>
      <w:lang w:eastAsia="sk-SK"/>
    </w:rPr>
  </w:style>
  <w:style w:type="paragraph" w:styleId="Zkladntext">
    <w:name w:val="Body Text"/>
    <w:basedOn w:val="Normlny"/>
    <w:link w:val="ZkladntextChar"/>
    <w:pPr>
      <w:tabs>
        <w:tab w:val="clear" w:pos="2160"/>
        <w:tab w:val="clear" w:pos="2880"/>
        <w:tab w:val="clear" w:pos="4500"/>
      </w:tabs>
      <w:jc w:val="both"/>
    </w:pPr>
    <w:rPr>
      <w:noProof/>
      <w:szCs w:val="24"/>
      <w:lang w:eastAsia="sk-SK"/>
    </w:rPr>
  </w:style>
  <w:style w:type="paragraph" w:styleId="Zoznam2">
    <w:name w:val="List 2"/>
    <w:basedOn w:val="Normlny"/>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pPr>
      <w:tabs>
        <w:tab w:val="clear" w:pos="2160"/>
        <w:tab w:val="clear" w:pos="2880"/>
        <w:tab w:val="clear" w:pos="4500"/>
      </w:tabs>
    </w:pPr>
    <w:rPr>
      <w:noProof/>
      <w:szCs w:val="24"/>
      <w:lang w:eastAsia="sk-SK"/>
    </w:rPr>
  </w:style>
  <w:style w:type="character" w:styleId="slostrany">
    <w:name w:val="page number"/>
    <w:basedOn w:val="Predvolenpsmoodseku"/>
  </w:style>
  <w:style w:type="paragraph" w:styleId="Zarkazkladnhotextu3">
    <w:name w:val="Body Text Indent 3"/>
    <w:basedOn w:val="Normlny"/>
    <w:link w:val="Zarkazkladnhotextu3Char"/>
    <w:pPr>
      <w:tabs>
        <w:tab w:val="clear" w:pos="2160"/>
      </w:tabs>
      <w:ind w:left="360" w:hanging="360"/>
      <w:jc w:val="both"/>
    </w:pPr>
    <w:rPr>
      <w:rFonts w:cs="Arial"/>
    </w:rPr>
  </w:style>
  <w:style w:type="paragraph" w:styleId="Zkladntext2">
    <w:name w:val="Body Text 2"/>
    <w:basedOn w:val="Normlny"/>
    <w:link w:val="Zkladntext2Char"/>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pPr>
      <w:keepNext w:val="0"/>
      <w:pageBreakBefore/>
      <w:tabs>
        <w:tab w:val="clear" w:pos="2160"/>
        <w:tab w:val="clear" w:pos="2880"/>
        <w:tab w:val="clear" w:pos="4500"/>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rPr>
      <w:rFonts w:ascii="Tahoma" w:hAnsi="Tahoma" w:cs="Tahoma"/>
      <w:sz w:val="16"/>
      <w:szCs w:val="16"/>
    </w:rPr>
  </w:style>
  <w:style w:type="paragraph" w:styleId="Odsekzoznamu">
    <w:name w:val="List Paragraph"/>
    <w:aliases w:val="body,List Paragraph"/>
    <w:basedOn w:val="Normlny"/>
    <w:link w:val="OdsekzoznamuChar"/>
    <w:uiPriority w:val="34"/>
    <w:qFormat/>
    <w:pPr>
      <w:ind w:left="708"/>
    </w:pPr>
  </w:style>
  <w:style w:type="paragraph" w:customStyle="1" w:styleId="CharChar1CharCharCharCharChar">
    <w:name w:val="Char Char1 Char Char Char Char Char"/>
    <w:basedOn w:val="Normlny"/>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pPr>
      <w:tabs>
        <w:tab w:val="clear" w:pos="2160"/>
        <w:tab w:val="clear" w:pos="2880"/>
        <w:tab w:val="clear" w:pos="4500"/>
      </w:tabs>
      <w:spacing w:after="160" w:line="240" w:lineRule="exact"/>
    </w:pPr>
    <w:rPr>
      <w:rFonts w:ascii="Verdana" w:hAnsi="Verdana" w:cs="Verdana"/>
      <w:lang w:val="en-US" w:eastAsia="en-US"/>
    </w:rPr>
  </w:style>
  <w:style w:type="character" w:customStyle="1" w:styleId="Znakovstyl1">
    <w:name w:val="Znakovů styl1"/>
    <w:uiPriority w:val="99"/>
    <w:rPr>
      <w:b/>
      <w:bCs/>
    </w:rPr>
  </w:style>
  <w:style w:type="character" w:customStyle="1" w:styleId="Nadpis7Char">
    <w:name w:val="Nadpis 7 Char"/>
    <w:link w:val="Nadpis7"/>
    <w:uiPriority w:val="9"/>
    <w:rPr>
      <w:rFonts w:ascii="Arial" w:hAnsi="Arial"/>
      <w:b/>
      <w:bCs/>
      <w:noProof/>
      <w:szCs w:val="24"/>
      <w:u w:val="single"/>
    </w:rPr>
  </w:style>
  <w:style w:type="character" w:customStyle="1" w:styleId="pre">
    <w:name w:val="pre"/>
    <w:basedOn w:val="Predvolenpsmoodseku"/>
  </w:style>
  <w:style w:type="paragraph" w:customStyle="1" w:styleId="Odsekzoznamu1">
    <w:name w:val="Odsek zoznamu1"/>
    <w:basedOn w:val="Normlny"/>
    <w:qFormat/>
    <w:pPr>
      <w:ind w:left="708"/>
    </w:pPr>
  </w:style>
  <w:style w:type="numbering" w:customStyle="1" w:styleId="tl1">
    <w:name w:val="Štýl1"/>
    <w:uiPriority w:val="99"/>
    <w:pPr>
      <w:numPr>
        <w:numId w:val="3"/>
      </w:numPr>
    </w:pPr>
  </w:style>
  <w:style w:type="numbering" w:customStyle="1" w:styleId="tl2">
    <w:name w:val="Štýl2"/>
    <w:pPr>
      <w:numPr>
        <w:numId w:val="4"/>
      </w:numPr>
    </w:pPr>
  </w:style>
  <w:style w:type="numbering" w:customStyle="1" w:styleId="tl3">
    <w:name w:val="Štýl3"/>
    <w:pPr>
      <w:numPr>
        <w:numId w:val="5"/>
      </w:numPr>
    </w:pPr>
  </w:style>
  <w:style w:type="numbering" w:customStyle="1" w:styleId="tl4">
    <w:name w:val="Štýl4"/>
    <w:pPr>
      <w:numPr>
        <w:numId w:val="6"/>
      </w:numPr>
    </w:pPr>
  </w:style>
  <w:style w:type="numbering" w:customStyle="1" w:styleId="tl5">
    <w:name w:val="Štýl5"/>
    <w:pPr>
      <w:numPr>
        <w:numId w:val="7"/>
      </w:numPr>
    </w:pPr>
  </w:style>
  <w:style w:type="numbering" w:customStyle="1" w:styleId="tl6">
    <w:name w:val="Štýl6"/>
    <w:pPr>
      <w:numPr>
        <w:numId w:val="8"/>
      </w:numPr>
    </w:pPr>
  </w:style>
  <w:style w:type="paragraph" w:styleId="Normlnywebov">
    <w:name w:val="Normal (Web)"/>
    <w:basedOn w:val="Normlny"/>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BodyText21">
    <w:name w:val="Body Text 21"/>
    <w:basedOn w:val="Normlny"/>
    <w:pPr>
      <w:widowControl w:val="0"/>
      <w:tabs>
        <w:tab w:val="clear" w:pos="2160"/>
        <w:tab w:val="clear" w:pos="2880"/>
        <w:tab w:val="clear" w:pos="4500"/>
      </w:tabs>
      <w:suppressAutoHyphens/>
      <w:overflowPunct w:val="0"/>
      <w:autoSpaceDE w:val="0"/>
      <w:ind w:firstLine="708"/>
      <w:jc w:val="both"/>
    </w:pPr>
    <w:rPr>
      <w:rFonts w:ascii="Times New Roman" w:hAnsi="Times New Roman"/>
      <w:sz w:val="24"/>
      <w:lang w:eastAsia="ar-SA"/>
    </w:rPr>
  </w:style>
  <w:style w:type="paragraph" w:customStyle="1" w:styleId="Obrzok">
    <w:name w:val="Obrázok"/>
    <w:basedOn w:val="Normlny"/>
    <w:pPr>
      <w:widowControl w:val="0"/>
      <w:suppressLineNumbers/>
      <w:tabs>
        <w:tab w:val="clear" w:pos="2160"/>
        <w:tab w:val="clear" w:pos="2880"/>
        <w:tab w:val="clear" w:pos="4500"/>
      </w:tabs>
      <w:suppressAutoHyphens/>
      <w:spacing w:before="120" w:after="120"/>
    </w:pPr>
    <w:rPr>
      <w:rFonts w:ascii="Times New Roman" w:eastAsia="SimSun" w:hAnsi="Times New Roman" w:cs="Mangal"/>
      <w:i/>
      <w:iCs/>
      <w:kern w:val="1"/>
      <w:sz w:val="24"/>
      <w:szCs w:val="24"/>
      <w:lang w:val="en-US" w:eastAsia="hi-IN" w:bidi="hi-IN"/>
    </w:rPr>
  </w:style>
  <w:style w:type="paragraph" w:customStyle="1" w:styleId="BodyText22">
    <w:name w:val="Body Text 22"/>
    <w:basedOn w:val="Normlny"/>
    <w:pPr>
      <w:widowControl w:val="0"/>
      <w:tabs>
        <w:tab w:val="clear" w:pos="2160"/>
        <w:tab w:val="clear" w:pos="2880"/>
        <w:tab w:val="clear" w:pos="4500"/>
      </w:tabs>
      <w:suppressAutoHyphens/>
      <w:overflowPunct w:val="0"/>
      <w:autoSpaceDE w:val="0"/>
      <w:spacing w:after="120"/>
      <w:ind w:firstLine="708"/>
      <w:jc w:val="both"/>
    </w:pPr>
    <w:rPr>
      <w:rFonts w:ascii="Times New Roman" w:hAnsi="Times New Roman" w:cs="Calibri"/>
      <w:sz w:val="24"/>
      <w:lang w:eastAsia="ar-SA"/>
    </w:rPr>
  </w:style>
  <w:style w:type="paragraph" w:customStyle="1" w:styleId="NumberedHeadingStyleA2">
    <w:name w:val="Numbered Heading Style A.2"/>
    <w:basedOn w:val="Normlny"/>
    <w:next w:val="Normlny"/>
    <w:pPr>
      <w:keepNext/>
      <w:numPr>
        <w:ilvl w:val="1"/>
        <w:numId w:val="9"/>
      </w:numPr>
      <w:tabs>
        <w:tab w:val="clear" w:pos="2160"/>
        <w:tab w:val="clear" w:pos="2880"/>
        <w:tab w:val="clear" w:pos="4500"/>
      </w:tabs>
      <w:suppressAutoHyphens/>
      <w:spacing w:before="240" w:after="60"/>
      <w:outlineLvl w:val="1"/>
    </w:pPr>
    <w:rPr>
      <w:rFonts w:cs="Arial"/>
      <w:b/>
      <w:bCs/>
      <w:color w:val="000000"/>
      <w:sz w:val="24"/>
      <w:szCs w:val="24"/>
      <w:lang w:eastAsia="ar-SA"/>
    </w:rPr>
  </w:style>
  <w:style w:type="paragraph" w:customStyle="1" w:styleId="NumberedHeadingStyleA3">
    <w:name w:val="Numbered Heading Style A.3"/>
    <w:basedOn w:val="Normlny"/>
    <w:next w:val="Normlny"/>
    <w:pPr>
      <w:keepNext/>
      <w:keepLines/>
      <w:numPr>
        <w:ilvl w:val="2"/>
        <w:numId w:val="9"/>
      </w:numPr>
      <w:tabs>
        <w:tab w:val="clear" w:pos="2160"/>
        <w:tab w:val="clear" w:pos="2880"/>
        <w:tab w:val="clear" w:pos="4500"/>
      </w:tabs>
      <w:suppressAutoHyphens/>
      <w:spacing w:before="200"/>
      <w:ind w:left="1760"/>
      <w:outlineLvl w:val="2"/>
    </w:pPr>
    <w:rPr>
      <w:rFonts w:ascii="Cambria" w:hAnsi="Cambria" w:cs="Cambria"/>
      <w:b/>
      <w:bCs/>
      <w:color w:val="4F81BD"/>
      <w:lang w:eastAsia="ar-SA"/>
    </w:rPr>
  </w:style>
  <w:style w:type="paragraph" w:customStyle="1" w:styleId="TableContents">
    <w:name w:val="Table Contents"/>
    <w:basedOn w:val="Normlny"/>
    <w:pPr>
      <w:widowControl w:val="0"/>
      <w:suppressLineNumbers/>
      <w:tabs>
        <w:tab w:val="clear" w:pos="2160"/>
        <w:tab w:val="clear" w:pos="2880"/>
        <w:tab w:val="clear" w:pos="4500"/>
      </w:tabs>
      <w:suppressAutoHyphens/>
    </w:pPr>
    <w:rPr>
      <w:rFonts w:ascii="Times New Roman" w:eastAsia="SimSun" w:hAnsi="Times New Roman" w:cs="Mangal"/>
      <w:kern w:val="2"/>
      <w:sz w:val="24"/>
      <w:szCs w:val="24"/>
      <w:lang w:eastAsia="hi-IN" w:bidi="hi-IN"/>
    </w:rPr>
  </w:style>
  <w:style w:type="paragraph" w:customStyle="1" w:styleId="ListParagraph1">
    <w:name w:val="List Paragraph1"/>
    <w:basedOn w:val="Normlny"/>
    <w:pPr>
      <w:tabs>
        <w:tab w:val="clear" w:pos="2160"/>
        <w:tab w:val="clear" w:pos="2880"/>
        <w:tab w:val="clear" w:pos="4500"/>
      </w:tabs>
      <w:suppressAutoHyphens/>
      <w:spacing w:after="120"/>
      <w:ind w:left="720"/>
    </w:pPr>
    <w:rPr>
      <w:rFonts w:ascii="Calibri" w:eastAsia="Calibri" w:hAnsi="Calibri" w:cs="Calibri"/>
      <w:sz w:val="24"/>
      <w:szCs w:val="24"/>
      <w:lang w:eastAsia="en-US" w:bidi="en-US"/>
    </w:rPr>
  </w:style>
  <w:style w:type="paragraph" w:customStyle="1" w:styleId="TableHeading">
    <w:name w:val="Table Heading"/>
    <w:basedOn w:val="TableContents"/>
    <w:pPr>
      <w:widowControl/>
      <w:spacing w:after="120"/>
      <w:jc w:val="center"/>
    </w:pPr>
    <w:rPr>
      <w:rFonts w:ascii="Calibri" w:eastAsia="Calibri" w:hAnsi="Calibri" w:cs="Calibri"/>
      <w:b/>
      <w:bCs/>
      <w:kern w:val="0"/>
      <w:lang w:eastAsia="en-US" w:bidi="en-US"/>
    </w:rPr>
  </w:style>
  <w:style w:type="paragraph" w:customStyle="1" w:styleId="Caption1">
    <w:name w:val="Caption1"/>
    <w:basedOn w:val="Normlny"/>
    <w:pPr>
      <w:suppressLineNumbers/>
      <w:tabs>
        <w:tab w:val="clear" w:pos="2160"/>
        <w:tab w:val="clear" w:pos="2880"/>
        <w:tab w:val="clear" w:pos="4500"/>
      </w:tabs>
      <w:suppressAutoHyphens/>
      <w:spacing w:before="120" w:after="120"/>
    </w:pPr>
    <w:rPr>
      <w:rFonts w:ascii="Calibri" w:eastAsia="Calibri" w:hAnsi="Calibri" w:cs="Mangal"/>
      <w:i/>
      <w:iCs/>
      <w:sz w:val="24"/>
      <w:szCs w:val="24"/>
      <w:lang w:eastAsia="en-US" w:bidi="en-US"/>
    </w:rPr>
  </w:style>
  <w:style w:type="paragraph" w:customStyle="1" w:styleId="nyspec">
    <w:name w:val="nyspec"/>
    <w:basedOn w:val="Normlny"/>
    <w:pPr>
      <w:tabs>
        <w:tab w:val="clear" w:pos="2160"/>
        <w:tab w:val="clear" w:pos="2880"/>
        <w:tab w:val="clear" w:pos="4500"/>
      </w:tabs>
    </w:pPr>
    <w:rPr>
      <w:rFonts w:ascii="Garamond Book" w:hAnsi="Garamond Book"/>
      <w:lang w:val="sv-SE" w:eastAsia="sv-SE"/>
    </w:rPr>
  </w:style>
  <w:style w:type="paragraph" w:styleId="Obyajntext">
    <w:name w:val="Plain Text"/>
    <w:basedOn w:val="Normlny"/>
    <w:link w:val="ObyajntextChar"/>
    <w:uiPriority w:val="99"/>
    <w:pPr>
      <w:tabs>
        <w:tab w:val="clear" w:pos="2160"/>
        <w:tab w:val="clear" w:pos="2880"/>
        <w:tab w:val="clear" w:pos="4500"/>
      </w:tabs>
    </w:pPr>
    <w:rPr>
      <w:rFonts w:ascii="Calibri" w:eastAsia="Calibri" w:hAnsi="Calibri"/>
      <w:sz w:val="22"/>
      <w:szCs w:val="21"/>
      <w:lang w:eastAsia="en-US"/>
    </w:rPr>
  </w:style>
  <w:style w:type="character" w:customStyle="1" w:styleId="ObyajntextChar">
    <w:name w:val="Obyčajný text Char"/>
    <w:link w:val="Obyajntext"/>
    <w:uiPriority w:val="99"/>
    <w:rPr>
      <w:rFonts w:ascii="Calibri" w:eastAsia="Calibri" w:hAnsi="Calibri"/>
      <w:sz w:val="22"/>
      <w:szCs w:val="21"/>
      <w:lang w:eastAsia="en-US"/>
    </w:rPr>
  </w:style>
  <w:style w:type="paragraph" w:styleId="Popis">
    <w:name w:val="caption"/>
    <w:basedOn w:val="Normlny"/>
    <w:next w:val="Normlny"/>
    <w:uiPriority w:val="35"/>
    <w:qFormat/>
    <w:pPr>
      <w:tabs>
        <w:tab w:val="clear" w:pos="2160"/>
        <w:tab w:val="clear" w:pos="2880"/>
        <w:tab w:val="clear" w:pos="4500"/>
      </w:tabs>
    </w:pPr>
    <w:rPr>
      <w:rFonts w:ascii="Times New Roman" w:hAnsi="Times New Roman"/>
      <w:b/>
      <w:bCs/>
      <w:lang w:eastAsia="sk-SK"/>
    </w:rPr>
  </w:style>
  <w:style w:type="character" w:styleId="Siln">
    <w:name w:val="Strong"/>
    <w:uiPriority w:val="22"/>
    <w:qFormat/>
    <w:rPr>
      <w:b/>
      <w:bCs/>
    </w:rPr>
  </w:style>
  <w:style w:type="table" w:styleId="Mriekatabuky">
    <w:name w:val="Table Grid"/>
    <w:basedOn w:val="Normlnatabuka"/>
    <w:uiPriority w:val="5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rPr>
      <w:sz w:val="16"/>
      <w:szCs w:val="16"/>
    </w:rPr>
  </w:style>
  <w:style w:type="paragraph" w:styleId="Textkomentra">
    <w:name w:val="annotation text"/>
    <w:basedOn w:val="Normlny"/>
    <w:link w:val="TextkomentraChar"/>
    <w:uiPriority w:val="99"/>
  </w:style>
  <w:style w:type="character" w:customStyle="1" w:styleId="TextkomentraChar">
    <w:name w:val="Text komentára Char"/>
    <w:link w:val="Textkomentra"/>
    <w:uiPriority w:val="99"/>
    <w:rPr>
      <w:rFonts w:ascii="Arial" w:hAnsi="Arial"/>
      <w:lang w:eastAsia="cs-CZ"/>
    </w:rPr>
  </w:style>
  <w:style w:type="paragraph" w:styleId="Predmetkomentra">
    <w:name w:val="annotation subject"/>
    <w:basedOn w:val="Textkomentra"/>
    <w:next w:val="Textkomentra"/>
    <w:link w:val="PredmetkomentraChar"/>
    <w:uiPriority w:val="99"/>
    <w:rPr>
      <w:b/>
      <w:bCs/>
    </w:rPr>
  </w:style>
  <w:style w:type="character" w:customStyle="1" w:styleId="PredmetkomentraChar">
    <w:name w:val="Predmet komentára Char"/>
    <w:link w:val="Predmetkomentra"/>
    <w:uiPriority w:val="99"/>
    <w:rPr>
      <w:rFonts w:ascii="Arial" w:hAnsi="Arial"/>
      <w:b/>
      <w:bCs/>
      <w:lang w:eastAsia="cs-CZ"/>
    </w:rPr>
  </w:style>
  <w:style w:type="paragraph" w:styleId="Revzia">
    <w:name w:val="Revision"/>
    <w:uiPriority w:val="99"/>
    <w:rPr>
      <w:rFonts w:ascii="Arial" w:hAnsi="Arial"/>
      <w:lang w:val="sk-SK"/>
    </w:rPr>
  </w:style>
  <w:style w:type="paragraph" w:customStyle="1" w:styleId="NumberedHeadingStyleA1">
    <w:name w:val="Numbered Heading Style A.1"/>
    <w:basedOn w:val="Nadpis1"/>
    <w:next w:val="Normlny"/>
    <w:pPr>
      <w:numPr>
        <w:numId w:val="10"/>
      </w:numPr>
      <w:tabs>
        <w:tab w:val="clear" w:pos="2160"/>
        <w:tab w:val="clear" w:pos="2880"/>
        <w:tab w:val="clear" w:pos="4500"/>
      </w:tabs>
      <w:suppressAutoHyphens/>
    </w:pPr>
    <w:rPr>
      <w:rFonts w:cs="Calibri"/>
      <w:bCs w:val="0"/>
      <w:kern w:val="1"/>
      <w:sz w:val="28"/>
      <w:szCs w:val="20"/>
      <w:lang w:val="en-US" w:eastAsia="ar-SA"/>
    </w:rPr>
  </w:style>
  <w:style w:type="numbering" w:customStyle="1" w:styleId="tl7">
    <w:name w:val="Štýl7"/>
    <w:pPr>
      <w:numPr>
        <w:numId w:val="11"/>
      </w:numPr>
    </w:pPr>
  </w:style>
  <w:style w:type="character" w:styleId="PouitHypertextovPrepojenie">
    <w:name w:val="FollowedHyperlink"/>
    <w:basedOn w:val="Predvolenpsmoodseku"/>
    <w:uiPriority w:val="99"/>
    <w:rPr>
      <w:color w:val="800080"/>
      <w:u w:val="single"/>
    </w:rPr>
  </w:style>
  <w:style w:type="character" w:customStyle="1" w:styleId="st">
    <w:name w:val="st"/>
    <w:basedOn w:val="Predvolenpsmoodseku"/>
  </w:style>
  <w:style w:type="character" w:styleId="Zvraznenie">
    <w:name w:val="Emphasis"/>
    <w:basedOn w:val="Predvolenpsmoodseku"/>
    <w:uiPriority w:val="20"/>
    <w:qFormat/>
    <w:rPr>
      <w:i/>
      <w:iCs/>
    </w:rPr>
  </w:style>
  <w:style w:type="numbering" w:customStyle="1" w:styleId="tl8">
    <w:name w:val="Štýl8"/>
    <w:uiPriority w:val="99"/>
    <w:pPr>
      <w:numPr>
        <w:numId w:val="12"/>
      </w:numPr>
    </w:pPr>
  </w:style>
  <w:style w:type="character" w:customStyle="1" w:styleId="Nadpis1Char">
    <w:name w:val="Nadpis 1 Char"/>
    <w:basedOn w:val="Predvolenpsmoodseku"/>
    <w:link w:val="Nadpis1"/>
    <w:uiPriority w:val="9"/>
    <w:rPr>
      <w:rFonts w:ascii="Arial" w:hAnsi="Arial" w:cs="Arial"/>
      <w:b/>
      <w:bCs/>
      <w:kern w:val="32"/>
      <w:sz w:val="32"/>
      <w:szCs w:val="32"/>
      <w:lang w:val="sk-SK"/>
    </w:rPr>
  </w:style>
  <w:style w:type="character" w:customStyle="1" w:styleId="Nadpis2Char">
    <w:name w:val="Nadpis 2 Char"/>
    <w:basedOn w:val="Predvolenpsmoodseku"/>
    <w:link w:val="Nadpis2"/>
    <w:uiPriority w:val="9"/>
    <w:rPr>
      <w:rFonts w:ascii="Arial" w:hAnsi="Arial" w:cs="Arial"/>
      <w:b/>
      <w:bCs/>
      <w:lang w:val="sk-SK"/>
    </w:rPr>
  </w:style>
  <w:style w:type="character" w:customStyle="1" w:styleId="Nadpis3Char">
    <w:name w:val="Nadpis 3 Char"/>
    <w:basedOn w:val="Predvolenpsmoodseku"/>
    <w:link w:val="Nadpis3"/>
    <w:uiPriority w:val="9"/>
    <w:rPr>
      <w:rFonts w:ascii="Arial" w:hAnsi="Arial" w:cs="Arial"/>
      <w:b/>
      <w:bCs/>
      <w:smallCaps/>
      <w:szCs w:val="22"/>
      <w:lang w:val="sk-SK"/>
    </w:rPr>
  </w:style>
  <w:style w:type="character" w:customStyle="1" w:styleId="Nadpis4Char">
    <w:name w:val="Nadpis 4 Char"/>
    <w:basedOn w:val="Predvolenpsmoodseku"/>
    <w:link w:val="Nadpis4"/>
    <w:uiPriority w:val="9"/>
    <w:rPr>
      <w:rFonts w:ascii="Arial" w:hAnsi="Arial" w:cs="Arial"/>
      <w:b/>
      <w:bCs/>
      <w:smallCaps/>
      <w:szCs w:val="22"/>
      <w:lang w:val="sk-SK"/>
    </w:rPr>
  </w:style>
  <w:style w:type="character" w:customStyle="1" w:styleId="Nadpis5Char">
    <w:name w:val="Nadpis 5 Char"/>
    <w:basedOn w:val="Predvolenpsmoodseku"/>
    <w:link w:val="Nadpis5"/>
    <w:uiPriority w:val="9"/>
    <w:rPr>
      <w:rFonts w:ascii="Arial" w:hAnsi="Arial"/>
      <w:b/>
      <w:bCs/>
      <w:noProof/>
      <w:sz w:val="28"/>
      <w:szCs w:val="28"/>
      <w:lang w:val="sk-SK" w:eastAsia="sk-SK"/>
    </w:rPr>
  </w:style>
  <w:style w:type="character" w:customStyle="1" w:styleId="Nadpis6Char">
    <w:name w:val="Nadpis 6 Char"/>
    <w:basedOn w:val="Predvolenpsmoodseku"/>
    <w:link w:val="Nadpis6"/>
    <w:uiPriority w:val="9"/>
    <w:rPr>
      <w:rFonts w:ascii="Arial" w:hAnsi="Arial"/>
      <w:b/>
      <w:bCs/>
      <w:noProof/>
      <w:szCs w:val="24"/>
      <w:lang w:val="sk-SK" w:eastAsia="sk-SK"/>
    </w:rPr>
  </w:style>
  <w:style w:type="character" w:customStyle="1" w:styleId="Nadpis8Char">
    <w:name w:val="Nadpis 8 Char"/>
    <w:basedOn w:val="Predvolenpsmoodseku"/>
    <w:link w:val="Nadpis8"/>
    <w:uiPriority w:val="9"/>
    <w:rPr>
      <w:rFonts w:ascii="Arial" w:hAnsi="Arial"/>
      <w:noProof/>
      <w:szCs w:val="24"/>
      <w:u w:val="single"/>
      <w:lang w:val="sk-SK" w:eastAsia="sk-SK"/>
    </w:rPr>
  </w:style>
  <w:style w:type="character" w:customStyle="1" w:styleId="Nadpis9Char">
    <w:name w:val="Nadpis 9 Char"/>
    <w:basedOn w:val="Predvolenpsmoodseku"/>
    <w:link w:val="Nadpis9"/>
    <w:uiPriority w:val="9"/>
    <w:rPr>
      <w:rFonts w:ascii="Arial" w:hAnsi="Arial"/>
      <w:b/>
      <w:bCs/>
      <w:noProof/>
      <w:szCs w:val="24"/>
      <w:u w:val="single"/>
      <w:lang w:val="sk-SK" w:eastAsia="sk-SK"/>
    </w:rPr>
  </w:style>
  <w:style w:type="character" w:customStyle="1" w:styleId="NzovChar">
    <w:name w:val="Názov Char"/>
    <w:basedOn w:val="Predvolenpsmoodseku"/>
    <w:link w:val="Nzov"/>
    <w:uiPriority w:val="10"/>
    <w:rPr>
      <w:rFonts w:ascii="Arial" w:hAnsi="Arial"/>
      <w:smallCaps/>
      <w:noProof/>
      <w:lang w:val="sk-SK" w:eastAsia="sk-SK"/>
    </w:rPr>
  </w:style>
  <w:style w:type="paragraph" w:styleId="Podtitul">
    <w:name w:val="Subtitle"/>
    <w:basedOn w:val="Normlny"/>
    <w:next w:val="Normlny"/>
    <w:link w:val="PodtitulChar"/>
    <w:uiPriority w:val="11"/>
    <w:qFormat/>
    <w:pPr>
      <w:numPr>
        <w:ilvl w:val="1"/>
      </w:numPr>
      <w:tabs>
        <w:tab w:val="clear" w:pos="2160"/>
        <w:tab w:val="clear" w:pos="2880"/>
        <w:tab w:val="clear" w:pos="4500"/>
      </w:tabs>
    </w:pPr>
    <w:rPr>
      <w:rFonts w:asciiTheme="majorHAnsi" w:eastAsiaTheme="majorEastAsia" w:hAnsiTheme="majorHAnsi" w:cstheme="majorBidi"/>
      <w:i/>
      <w:iCs/>
      <w:color w:val="4F81BD"/>
      <w:spacing w:val="15"/>
      <w:sz w:val="24"/>
      <w:szCs w:val="24"/>
      <w:lang w:val="cs-CZ" w:eastAsia="sk-SK"/>
    </w:rPr>
  </w:style>
  <w:style w:type="character" w:customStyle="1" w:styleId="PodtitulChar">
    <w:name w:val="Podtitul Char"/>
    <w:basedOn w:val="Predvolenpsmoodseku"/>
    <w:link w:val="Podtitul"/>
    <w:uiPriority w:val="11"/>
    <w:rPr>
      <w:rFonts w:asciiTheme="majorHAnsi" w:eastAsiaTheme="majorEastAsia" w:hAnsiTheme="majorHAnsi" w:cstheme="majorBidi"/>
      <w:i/>
      <w:iCs/>
      <w:color w:val="4F81BD"/>
      <w:spacing w:val="15"/>
      <w:sz w:val="24"/>
      <w:szCs w:val="24"/>
      <w:lang w:eastAsia="sk-SK"/>
    </w:rPr>
  </w:style>
  <w:style w:type="paragraph" w:styleId="Bezriadkovania">
    <w:name w:val="No Spacing"/>
    <w:uiPriority w:val="1"/>
    <w:qFormat/>
    <w:rPr>
      <w:rFonts w:asciiTheme="minorHAnsi" w:eastAsiaTheme="minorHAnsi" w:hAnsiTheme="minorHAnsi" w:cstheme="minorBidi"/>
      <w:sz w:val="22"/>
      <w:szCs w:val="22"/>
      <w:lang w:val="en-US" w:eastAsia="en-US" w:bidi="en-US"/>
    </w:rPr>
  </w:style>
  <w:style w:type="paragraph" w:styleId="Citcia">
    <w:name w:val="Quote"/>
    <w:basedOn w:val="Normlny"/>
    <w:next w:val="Normlny"/>
    <w:link w:val="CitciaChar"/>
    <w:uiPriority w:val="29"/>
    <w:qFormat/>
    <w:pPr>
      <w:tabs>
        <w:tab w:val="clear" w:pos="2160"/>
        <w:tab w:val="clear" w:pos="2880"/>
        <w:tab w:val="clear" w:pos="4500"/>
      </w:tabs>
    </w:pPr>
    <w:rPr>
      <w:rFonts w:ascii="Times New Roman" w:hAnsi="Times New Roman"/>
      <w:i/>
      <w:iCs/>
      <w:color w:val="000000"/>
      <w:lang w:val="cs-CZ" w:eastAsia="sk-SK"/>
    </w:rPr>
  </w:style>
  <w:style w:type="character" w:customStyle="1" w:styleId="CitciaChar">
    <w:name w:val="Citácia Char"/>
    <w:basedOn w:val="Predvolenpsmoodseku"/>
    <w:link w:val="Citcia"/>
    <w:uiPriority w:val="29"/>
    <w:rPr>
      <w:i/>
      <w:iCs/>
      <w:color w:val="000000"/>
      <w:lang w:eastAsia="sk-SK"/>
    </w:rPr>
  </w:style>
  <w:style w:type="paragraph" w:styleId="Zvraznencitcia">
    <w:name w:val="Intense Quote"/>
    <w:basedOn w:val="Normlny"/>
    <w:next w:val="Normlny"/>
    <w:link w:val="ZvraznencitciaChar"/>
    <w:uiPriority w:val="30"/>
    <w:qFormat/>
    <w:pPr>
      <w:pBdr>
        <w:bottom w:val="single" w:sz="4" w:space="4" w:color="4F81BD"/>
      </w:pBdr>
      <w:tabs>
        <w:tab w:val="clear" w:pos="2160"/>
        <w:tab w:val="clear" w:pos="2880"/>
        <w:tab w:val="clear" w:pos="4500"/>
      </w:tabs>
      <w:spacing w:before="200" w:after="280"/>
      <w:ind w:left="936" w:right="936"/>
    </w:pPr>
    <w:rPr>
      <w:rFonts w:ascii="Times New Roman" w:hAnsi="Times New Roman"/>
      <w:b/>
      <w:bCs/>
      <w:i/>
      <w:iCs/>
      <w:color w:val="4F81BD"/>
      <w:lang w:val="cs-CZ" w:eastAsia="sk-SK"/>
    </w:rPr>
  </w:style>
  <w:style w:type="character" w:customStyle="1" w:styleId="ZvraznencitciaChar">
    <w:name w:val="Zvýraznená citácia Char"/>
    <w:basedOn w:val="Predvolenpsmoodseku"/>
    <w:link w:val="Zvraznencitcia"/>
    <w:uiPriority w:val="30"/>
    <w:rPr>
      <w:b/>
      <w:bCs/>
      <w:i/>
      <w:iCs/>
      <w:color w:val="4F81BD"/>
      <w:lang w:eastAsia="sk-SK"/>
    </w:rPr>
  </w:style>
  <w:style w:type="character" w:styleId="Jemnzvraznenie">
    <w:name w:val="Subtle Emphasis"/>
    <w:basedOn w:val="Predvolenpsmoodseku"/>
    <w:uiPriority w:val="19"/>
    <w:qFormat/>
    <w:rPr>
      <w:i/>
      <w:iCs/>
      <w:color w:val="808080"/>
    </w:rPr>
  </w:style>
  <w:style w:type="character" w:styleId="Intenzvnezvraznenie">
    <w:name w:val="Intense Emphasis"/>
    <w:basedOn w:val="Predvolenpsmoodseku"/>
    <w:uiPriority w:val="21"/>
    <w:qFormat/>
    <w:rPr>
      <w:b/>
      <w:bCs/>
      <w:i/>
      <w:iCs/>
      <w:color w:val="4F81BD"/>
    </w:rPr>
  </w:style>
  <w:style w:type="character" w:styleId="Jemnodkaz">
    <w:name w:val="Subtle Reference"/>
    <w:basedOn w:val="Predvolenpsmoodseku"/>
    <w:uiPriority w:val="31"/>
    <w:qFormat/>
    <w:rPr>
      <w:smallCaps/>
      <w:color w:val="C0504D"/>
      <w:u w:val="single"/>
    </w:rPr>
  </w:style>
  <w:style w:type="character" w:styleId="Intenzvnyodkaz">
    <w:name w:val="Intense Reference"/>
    <w:basedOn w:val="Predvolenpsmoodseku"/>
    <w:uiPriority w:val="32"/>
    <w:qFormat/>
    <w:rPr>
      <w:b/>
      <w:bCs/>
      <w:smallCaps/>
      <w:color w:val="C0504D"/>
      <w:spacing w:val="5"/>
      <w:u w:val="single"/>
    </w:rPr>
  </w:style>
  <w:style w:type="character" w:styleId="Nzovknihy">
    <w:name w:val="Book Title"/>
    <w:basedOn w:val="Predvolenpsmoodseku"/>
    <w:uiPriority w:val="33"/>
    <w:qFormat/>
    <w:rPr>
      <w:b/>
      <w:bCs/>
      <w:smallCaps/>
      <w:spacing w:val="5"/>
    </w:rPr>
  </w:style>
  <w:style w:type="paragraph" w:styleId="Hlavikaobsahu">
    <w:name w:val="TOC Heading"/>
    <w:basedOn w:val="Nadpis1"/>
    <w:next w:val="Normlny"/>
    <w:uiPriority w:val="39"/>
    <w:qFormat/>
    <w:pPr>
      <w:keepLines/>
      <w:tabs>
        <w:tab w:val="clear" w:pos="2160"/>
        <w:tab w:val="clear" w:pos="2880"/>
        <w:tab w:val="clear" w:pos="4500"/>
      </w:tabs>
      <w:spacing w:before="480" w:after="0"/>
      <w:outlineLvl w:val="9"/>
    </w:pPr>
    <w:rPr>
      <w:rFonts w:asciiTheme="majorHAnsi" w:eastAsiaTheme="majorEastAsia" w:hAnsiTheme="majorHAnsi" w:cstheme="majorBidi"/>
      <w:color w:val="365F91"/>
      <w:kern w:val="0"/>
      <w:sz w:val="28"/>
      <w:szCs w:val="28"/>
      <w:lang w:val="cs-CZ" w:eastAsia="sk-SK"/>
    </w:rPr>
  </w:style>
  <w:style w:type="character" w:customStyle="1" w:styleId="TextbublinyChar">
    <w:name w:val="Text bubliny Char"/>
    <w:basedOn w:val="Predvolenpsmoodseku"/>
    <w:link w:val="Textbubliny"/>
    <w:uiPriority w:val="99"/>
    <w:rPr>
      <w:rFonts w:ascii="Tahoma" w:hAnsi="Tahoma" w:cs="Tahoma"/>
      <w:sz w:val="16"/>
      <w:szCs w:val="16"/>
      <w:lang w:val="sk-SK"/>
    </w:rPr>
  </w:style>
  <w:style w:type="character" w:customStyle="1" w:styleId="ZkladntextChar">
    <w:name w:val="Základný text Char"/>
    <w:basedOn w:val="Predvolenpsmoodseku"/>
    <w:link w:val="Zkladntext"/>
    <w:rPr>
      <w:rFonts w:ascii="Arial" w:hAnsi="Arial"/>
      <w:noProof/>
      <w:szCs w:val="24"/>
      <w:lang w:val="sk-SK" w:eastAsia="sk-SK"/>
    </w:rPr>
  </w:style>
  <w:style w:type="character" w:customStyle="1" w:styleId="HlavikaChar">
    <w:name w:val="Hlavička Char"/>
    <w:basedOn w:val="Predvolenpsmoodseku"/>
    <w:link w:val="Hlavika"/>
    <w:uiPriority w:val="99"/>
    <w:rPr>
      <w:rFonts w:ascii="Arial" w:hAnsi="Arial"/>
      <w:lang w:val="sk-SK"/>
    </w:rPr>
  </w:style>
  <w:style w:type="character" w:customStyle="1" w:styleId="PtaChar">
    <w:name w:val="Päta Char"/>
    <w:basedOn w:val="Predvolenpsmoodseku"/>
    <w:link w:val="Pta"/>
    <w:uiPriority w:val="99"/>
    <w:rPr>
      <w:rFonts w:ascii="Arial" w:hAnsi="Arial"/>
      <w:noProof/>
      <w:szCs w:val="24"/>
      <w:lang w:val="sk-SK" w:eastAsia="sk-SK"/>
    </w:rPr>
  </w:style>
  <w:style w:type="paragraph" w:styleId="truktradokumentu">
    <w:name w:val="Document Map"/>
    <w:basedOn w:val="Normlny"/>
    <w:link w:val="truktradokumentuChar"/>
    <w:uiPriority w:val="99"/>
    <w:pPr>
      <w:tabs>
        <w:tab w:val="clear" w:pos="2160"/>
        <w:tab w:val="clear" w:pos="2880"/>
        <w:tab w:val="clear" w:pos="4500"/>
      </w:tabs>
    </w:pPr>
    <w:rPr>
      <w:rFonts w:ascii="Lucida Grande" w:hAnsi="Lucida Grande"/>
      <w:sz w:val="24"/>
      <w:szCs w:val="24"/>
      <w:lang w:val="cs-CZ" w:eastAsia="sk-SK"/>
    </w:rPr>
  </w:style>
  <w:style w:type="character" w:customStyle="1" w:styleId="truktradokumentuChar">
    <w:name w:val="Štruktúra dokumentu Char"/>
    <w:basedOn w:val="Predvolenpsmoodseku"/>
    <w:link w:val="truktradokumentu"/>
    <w:uiPriority w:val="99"/>
    <w:rPr>
      <w:rFonts w:ascii="Lucida Grande" w:hAnsi="Lucida Grande"/>
      <w:sz w:val="24"/>
      <w:szCs w:val="24"/>
      <w:lang w:eastAsia="sk-SK"/>
    </w:rPr>
  </w:style>
  <w:style w:type="character" w:customStyle="1" w:styleId="ZarkazkladnhotextuChar">
    <w:name w:val="Zarážka základného textu Char"/>
    <w:basedOn w:val="Predvolenpsmoodseku"/>
    <w:link w:val="Zarkazkladnhotextu"/>
    <w:uiPriority w:val="99"/>
    <w:rPr>
      <w:rFonts w:ascii="Arial" w:hAnsi="Arial" w:cs="Arial"/>
      <w:noProof/>
      <w:lang w:val="sk-SK" w:eastAsia="sk-SK"/>
    </w:rPr>
  </w:style>
  <w:style w:type="numbering" w:customStyle="1" w:styleId="tl9">
    <w:name w:val="Štýl9"/>
    <w:uiPriority w:val="99"/>
    <w:rsid w:val="00A4449C"/>
    <w:pPr>
      <w:numPr>
        <w:numId w:val="93"/>
      </w:numPr>
    </w:pPr>
  </w:style>
  <w:style w:type="numbering" w:customStyle="1" w:styleId="tl10">
    <w:name w:val="Štýl10"/>
    <w:uiPriority w:val="99"/>
    <w:rsid w:val="008E0DFA"/>
    <w:pPr>
      <w:numPr>
        <w:numId w:val="95"/>
      </w:numPr>
    </w:pPr>
  </w:style>
  <w:style w:type="character" w:customStyle="1" w:styleId="Zkladntext3Char">
    <w:name w:val="Základný text 3 Char"/>
    <w:basedOn w:val="Predvolenpsmoodseku"/>
    <w:link w:val="Zkladntext3"/>
    <w:rsid w:val="004E6F28"/>
    <w:rPr>
      <w:rFonts w:ascii="Arial" w:hAnsi="Arial"/>
      <w:noProof/>
      <w:color w:val="FF0000"/>
      <w:lang w:val="sk-SK" w:eastAsia="sk-SK"/>
    </w:rPr>
  </w:style>
  <w:style w:type="character" w:customStyle="1" w:styleId="Zarkazkladnhotextu2Char">
    <w:name w:val="Zarážka základného textu 2 Char"/>
    <w:basedOn w:val="Predvolenpsmoodseku"/>
    <w:link w:val="Zarkazkladnhotextu2"/>
    <w:rsid w:val="004E6F28"/>
    <w:rPr>
      <w:rFonts w:ascii="Arial" w:hAnsi="Arial"/>
      <w:noProof/>
      <w:szCs w:val="24"/>
      <w:lang w:val="sk-SK" w:eastAsia="sk-SK"/>
    </w:rPr>
  </w:style>
  <w:style w:type="character" w:customStyle="1" w:styleId="Zarkazkladnhotextu3Char">
    <w:name w:val="Zarážka základného textu 3 Char"/>
    <w:basedOn w:val="Predvolenpsmoodseku"/>
    <w:link w:val="Zarkazkladnhotextu3"/>
    <w:rsid w:val="004E6F28"/>
    <w:rPr>
      <w:rFonts w:ascii="Arial" w:hAnsi="Arial" w:cs="Arial"/>
      <w:lang w:val="sk-SK"/>
    </w:rPr>
  </w:style>
  <w:style w:type="character" w:customStyle="1" w:styleId="Zkladntext2Char">
    <w:name w:val="Základný text 2 Char"/>
    <w:basedOn w:val="Predvolenpsmoodseku"/>
    <w:link w:val="Zkladntext2"/>
    <w:rsid w:val="004E6F28"/>
    <w:rPr>
      <w:sz w:val="24"/>
      <w:lang w:val="en-GB" w:eastAsia="sk-SK"/>
    </w:rPr>
  </w:style>
  <w:style w:type="paragraph" w:customStyle="1" w:styleId="ParaAttribute3">
    <w:name w:val="ParaAttribute3"/>
    <w:rsid w:val="00FA28DE"/>
    <w:pPr>
      <w:widowControl w:val="0"/>
      <w:tabs>
        <w:tab w:val="left" w:pos="2160"/>
        <w:tab w:val="left" w:pos="2880"/>
        <w:tab w:val="left" w:pos="4500"/>
      </w:tabs>
      <w:wordWrap w:val="0"/>
    </w:pPr>
    <w:rPr>
      <w:rFonts w:eastAsia="Batang"/>
      <w:lang w:val="sk-SK" w:eastAsia="sk-SK"/>
    </w:rPr>
  </w:style>
  <w:style w:type="character" w:customStyle="1" w:styleId="CharAttribute19">
    <w:name w:val="CharAttribute19"/>
    <w:rsid w:val="00FA28DE"/>
    <w:rPr>
      <w:rFonts w:ascii="Arial Narrow" w:eastAsia="Arial Narrow" w:hAnsi="Arial Narrow"/>
      <w:sz w:val="22"/>
    </w:rPr>
  </w:style>
  <w:style w:type="character" w:customStyle="1" w:styleId="CharAttribute47">
    <w:name w:val="CharAttribute47"/>
    <w:rsid w:val="00FA28DE"/>
    <w:rPr>
      <w:rFonts w:ascii="Arial Narrow" w:eastAsia="Arial Narrow" w:hAnsi="Arial Narrow"/>
      <w:sz w:val="22"/>
      <w:shd w:val="clear" w:color="auto" w:fill="FFFF00"/>
    </w:rPr>
  </w:style>
  <w:style w:type="paragraph" w:customStyle="1" w:styleId="ParaAttribute196">
    <w:name w:val="ParaAttribute196"/>
    <w:rsid w:val="00FA28DE"/>
    <w:pPr>
      <w:widowControl w:val="0"/>
      <w:tabs>
        <w:tab w:val="left" w:pos="2160"/>
        <w:tab w:val="left" w:pos="2880"/>
        <w:tab w:val="left" w:pos="4500"/>
      </w:tabs>
      <w:wordWrap w:val="0"/>
      <w:ind w:left="1276"/>
      <w:jc w:val="both"/>
    </w:pPr>
    <w:rPr>
      <w:rFonts w:eastAsia="Batang"/>
      <w:lang w:val="sk-SK" w:eastAsia="sk-SK"/>
    </w:rPr>
  </w:style>
  <w:style w:type="character" w:customStyle="1" w:styleId="CharAttribute71">
    <w:name w:val="CharAttribute71"/>
    <w:rsid w:val="00FA28DE"/>
    <w:rPr>
      <w:rFonts w:ascii="Arial Narrow" w:eastAsia="Arial Narrow" w:hAnsi="Arial Narrow"/>
      <w:b/>
      <w:sz w:val="22"/>
      <w:shd w:val="clear" w:color="auto" w:fill="FFFF00"/>
    </w:rPr>
  </w:style>
  <w:style w:type="numbering" w:customStyle="1" w:styleId="Bezzoznamu1">
    <w:name w:val="Bez zoznamu1"/>
    <w:next w:val="Bezzoznamu"/>
    <w:uiPriority w:val="99"/>
    <w:semiHidden/>
    <w:unhideWhenUsed/>
    <w:rsid w:val="00B3668E"/>
  </w:style>
  <w:style w:type="paragraph" w:customStyle="1" w:styleId="Podtitul1">
    <w:name w:val="Podtitul1"/>
    <w:basedOn w:val="Normlny"/>
    <w:next w:val="Normlny"/>
    <w:uiPriority w:val="11"/>
    <w:qFormat/>
    <w:rsid w:val="00B3668E"/>
    <w:pPr>
      <w:numPr>
        <w:ilvl w:val="1"/>
      </w:numPr>
      <w:tabs>
        <w:tab w:val="clear" w:pos="2160"/>
        <w:tab w:val="clear" w:pos="2880"/>
        <w:tab w:val="clear" w:pos="4500"/>
      </w:tabs>
    </w:pPr>
    <w:rPr>
      <w:rFonts w:ascii="Cambria" w:hAnsi="Cambria"/>
      <w:i/>
      <w:iCs/>
      <w:color w:val="4F81BD"/>
      <w:spacing w:val="15"/>
      <w:sz w:val="24"/>
      <w:szCs w:val="24"/>
      <w:lang w:val="cs-CZ" w:eastAsia="sk-SK"/>
    </w:rPr>
  </w:style>
  <w:style w:type="paragraph" w:customStyle="1" w:styleId="Bezriadkovania1">
    <w:name w:val="Bez riadkovania1"/>
    <w:next w:val="Bezriadkovania"/>
    <w:uiPriority w:val="1"/>
    <w:qFormat/>
    <w:rsid w:val="00B3668E"/>
    <w:rPr>
      <w:rFonts w:asciiTheme="minorHAnsi" w:eastAsiaTheme="minorHAnsi" w:hAnsiTheme="minorHAnsi" w:cstheme="minorBidi"/>
      <w:sz w:val="22"/>
      <w:szCs w:val="22"/>
      <w:lang w:val="en-US" w:eastAsia="en-US" w:bidi="en-US"/>
    </w:rPr>
  </w:style>
  <w:style w:type="paragraph" w:customStyle="1" w:styleId="Hlavikaobsahu1">
    <w:name w:val="Hlavička obsahu1"/>
    <w:basedOn w:val="Nadpis1"/>
    <w:next w:val="Normlny"/>
    <w:uiPriority w:val="39"/>
    <w:qFormat/>
    <w:rsid w:val="00B3668E"/>
    <w:pPr>
      <w:keepLines/>
      <w:tabs>
        <w:tab w:val="clear" w:pos="2160"/>
        <w:tab w:val="clear" w:pos="2880"/>
        <w:tab w:val="clear" w:pos="4500"/>
      </w:tabs>
      <w:spacing w:before="480" w:after="0"/>
      <w:outlineLvl w:val="9"/>
    </w:pPr>
    <w:rPr>
      <w:rFonts w:ascii="Cambria" w:hAnsi="Cambria" w:cs="Times New Roman"/>
      <w:color w:val="365F91"/>
      <w:kern w:val="0"/>
      <w:sz w:val="28"/>
      <w:szCs w:val="28"/>
      <w:lang w:val="cs-CZ" w:eastAsia="sk-SK"/>
    </w:rPr>
  </w:style>
  <w:style w:type="character" w:customStyle="1" w:styleId="PodtitulChar1">
    <w:name w:val="Podtitul Char1"/>
    <w:basedOn w:val="Predvolenpsmoodseku"/>
    <w:uiPriority w:val="11"/>
    <w:rsid w:val="00B3668E"/>
    <w:rPr>
      <w:rFonts w:eastAsiaTheme="minorEastAsia"/>
      <w:color w:val="5A5A5A" w:themeColor="text1" w:themeTint="A5"/>
      <w:spacing w:val="15"/>
    </w:rPr>
  </w:style>
  <w:style w:type="paragraph" w:customStyle="1" w:styleId="Default">
    <w:name w:val="Default"/>
    <w:rsid w:val="00135FB4"/>
    <w:pPr>
      <w:autoSpaceDE w:val="0"/>
      <w:autoSpaceDN w:val="0"/>
      <w:adjustRightInd w:val="0"/>
    </w:pPr>
    <w:rPr>
      <w:rFonts w:ascii="Arial" w:hAnsi="Arial" w:cs="Arial"/>
      <w:color w:val="000000"/>
      <w:sz w:val="24"/>
      <w:szCs w:val="24"/>
      <w:lang w:val="sk-SK" w:eastAsia="sk-SK"/>
    </w:rPr>
  </w:style>
  <w:style w:type="character" w:customStyle="1" w:styleId="apple-converted-space">
    <w:name w:val="apple-converted-space"/>
    <w:rsid w:val="00882755"/>
  </w:style>
  <w:style w:type="character" w:customStyle="1" w:styleId="OdsekzoznamuChar">
    <w:name w:val="Odsek zoznamu Char"/>
    <w:aliases w:val="body Char,List Paragraph Char"/>
    <w:link w:val="Odsekzoznamu"/>
    <w:uiPriority w:val="34"/>
    <w:locked/>
    <w:rsid w:val="009753EA"/>
    <w:rPr>
      <w:rFonts w:ascii="Arial" w:hAnsi="Arial"/>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913F8-D031-43F7-845C-B6A38F750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10509</Words>
  <Characters>59904</Characters>
  <Application>Microsoft Office Word</Application>
  <DocSecurity>0</DocSecurity>
  <Lines>499</Lines>
  <Paragraphs>140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CFCU, s.r.o.</Company>
  <LinksUpToDate>false</LinksUpToDate>
  <CharactersWithSpaces>70273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CFCU, s.r.o.</dc:creator>
  <cp:lastModifiedBy>Tamara Bečárová</cp:lastModifiedBy>
  <cp:revision>10</cp:revision>
  <cp:lastPrinted>2013-12-24T07:37:00Z</cp:lastPrinted>
  <dcterms:created xsi:type="dcterms:W3CDTF">2020-10-21T12:45:00Z</dcterms:created>
  <dcterms:modified xsi:type="dcterms:W3CDTF">2020-12-11T09:45:00Z</dcterms:modified>
</cp:coreProperties>
</file>